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8A23A" w14:textId="735832B5" w:rsidR="001E41F3" w:rsidRDefault="001E41F3">
      <w:pPr>
        <w:pStyle w:val="CRCoverPage"/>
        <w:tabs>
          <w:tab w:val="right" w:pos="9639"/>
        </w:tabs>
        <w:spacing w:after="0"/>
        <w:rPr>
          <w:b/>
          <w:i/>
          <w:noProof/>
          <w:sz w:val="28"/>
        </w:rPr>
      </w:pPr>
      <w:r>
        <w:rPr>
          <w:b/>
          <w:noProof/>
          <w:sz w:val="24"/>
        </w:rPr>
        <w:t>3GPP TSG-</w:t>
      </w:r>
      <w:fldSimple w:instr=" DOCPROPERTY  TSG/WGRef  \* MERGEFORMAT ">
        <w:r w:rsidR="003609EF">
          <w:rPr>
            <w:b/>
            <w:noProof/>
            <w:sz w:val="24"/>
          </w:rPr>
          <w:t>SA4</w:t>
        </w:r>
      </w:fldSimple>
      <w:r w:rsidR="00C66BA2">
        <w:rPr>
          <w:b/>
          <w:noProof/>
          <w:sz w:val="24"/>
        </w:rPr>
        <w:t xml:space="preserve"> </w:t>
      </w:r>
      <w:r>
        <w:rPr>
          <w:b/>
          <w:noProof/>
          <w:sz w:val="24"/>
        </w:rPr>
        <w:t>Meeting #</w:t>
      </w:r>
      <w:fldSimple w:instr=" DOCPROPERTY  MtgSeq  \* MERGEFORMAT ">
        <w:r w:rsidR="00EB09B7" w:rsidRPr="00EB09B7">
          <w:rPr>
            <w:b/>
            <w:noProof/>
            <w:sz w:val="24"/>
          </w:rPr>
          <w:t>134</w:t>
        </w:r>
      </w:fldSimple>
      <w:fldSimple w:instr=" DOCPROPERTY  MtgTitle  \* MERGEFORMAT "/>
      <w:r>
        <w:rPr>
          <w:b/>
          <w:i/>
          <w:noProof/>
          <w:sz w:val="28"/>
        </w:rPr>
        <w:tab/>
      </w:r>
      <w:r w:rsidR="00595E1A">
        <w:rPr>
          <w:b/>
          <w:i/>
          <w:noProof/>
          <w:sz w:val="28"/>
        </w:rPr>
        <w:t>251999</w:t>
      </w:r>
    </w:p>
    <w:p w14:paraId="7CB45193" w14:textId="174ED00C" w:rsidR="001E41F3" w:rsidRDefault="003609EF" w:rsidP="00487CD7">
      <w:pPr>
        <w:pStyle w:val="CRCoverPage"/>
        <w:tabs>
          <w:tab w:val="right" w:pos="9639"/>
        </w:tabs>
        <w:outlineLvl w:val="0"/>
        <w:rPr>
          <w:b/>
          <w:noProof/>
          <w:sz w:val="24"/>
        </w:rPr>
      </w:pPr>
      <w:fldSimple w:instr=" DOCPROPERTY  Location  \* MERGEFORMAT ">
        <w:r w:rsidRPr="00BA51D9">
          <w:rPr>
            <w:b/>
            <w:noProof/>
            <w:sz w:val="24"/>
          </w:rPr>
          <w:t>Dallas</w:t>
        </w:r>
      </w:fldSimple>
      <w:r w:rsidR="001E41F3">
        <w:rPr>
          <w:b/>
          <w:noProof/>
          <w:sz w:val="24"/>
        </w:rPr>
        <w:t xml:space="preserve">, </w:t>
      </w:r>
      <w:fldSimple w:instr=" DOCPROPERTY  Country  \* MERGEFORMAT ">
        <w:r w:rsidRPr="00BA51D9">
          <w:rPr>
            <w:b/>
            <w:noProof/>
            <w:sz w:val="24"/>
          </w:rPr>
          <w:t>United States</w:t>
        </w:r>
      </w:fldSimple>
      <w:r w:rsidR="001E41F3">
        <w:rPr>
          <w:b/>
          <w:noProof/>
          <w:sz w:val="24"/>
        </w:rPr>
        <w:t xml:space="preserve">, </w:t>
      </w:r>
      <w:fldSimple w:instr=" DOCPROPERTY  StartDate  \* MERGEFORMAT ">
        <w:r w:rsidRPr="00BA51D9">
          <w:rPr>
            <w:b/>
            <w:noProof/>
            <w:sz w:val="24"/>
          </w:rPr>
          <w:t>17th Nov 2025</w:t>
        </w:r>
      </w:fldSimple>
      <w:r w:rsidR="00547111">
        <w:rPr>
          <w:b/>
          <w:noProof/>
          <w:sz w:val="24"/>
        </w:rPr>
        <w:t xml:space="preserve"> - </w:t>
      </w:r>
      <w:fldSimple w:instr=" DOCPROPERTY  EndDate  \* MERGEFORMAT ">
        <w:r w:rsidRPr="00BA51D9">
          <w:rPr>
            <w:b/>
            <w:noProof/>
            <w:sz w:val="24"/>
          </w:rPr>
          <w:t>21st Nov 2025</w:t>
        </w:r>
      </w:fldSimple>
      <w:r w:rsidR="00487CD7">
        <w:rPr>
          <w:b/>
          <w:noProof/>
          <w:sz w:val="24"/>
        </w:rPr>
        <w:tab/>
        <w:t>Revision of S4-251</w:t>
      </w:r>
      <w:r w:rsidR="00595E1A">
        <w:rPr>
          <w:b/>
          <w:noProof/>
          <w:sz w:val="24"/>
        </w:rPr>
        <w:t>949</w:t>
      </w:r>
    </w:p>
    <w:tbl>
      <w:tblPr>
        <w:tblW w:w="9641" w:type="dxa"/>
        <w:tblInd w:w="42" w:type="dxa"/>
        <w:tblLayout w:type="fixed"/>
        <w:tblCellMar>
          <w:left w:w="42" w:type="dxa"/>
          <w:right w:w="42" w:type="dxa"/>
        </w:tblCellMar>
        <w:tblLook w:val="0000" w:firstRow="0" w:lastRow="0" w:firstColumn="0" w:lastColumn="0" w:noHBand="0" w:noVBand="0"/>
      </w:tblPr>
      <w:tblGrid>
        <w:gridCol w:w="142"/>
        <w:gridCol w:w="1559"/>
        <w:gridCol w:w="709"/>
        <w:gridCol w:w="1276"/>
        <w:gridCol w:w="709"/>
        <w:gridCol w:w="992"/>
        <w:gridCol w:w="2410"/>
        <w:gridCol w:w="1701"/>
        <w:gridCol w:w="143"/>
      </w:tblGrid>
      <w:tr w:rsidR="001E41F3" w14:paraId="21D81507" w14:textId="77777777" w:rsidTr="00547111">
        <w:tc>
          <w:tcPr>
            <w:tcW w:w="9641" w:type="dxa"/>
            <w:gridSpan w:val="9"/>
            <w:tcBorders>
              <w:top w:val="single" w:sz="4" w:space="0" w:color="auto"/>
              <w:left w:val="single" w:sz="4" w:space="0" w:color="auto"/>
              <w:right w:val="single" w:sz="4" w:space="0" w:color="auto"/>
            </w:tcBorders>
          </w:tcPr>
          <w:p w14:paraId="2CAA71AF" w14:textId="4FD3EB7E" w:rsidR="001E41F3" w:rsidRDefault="00305409" w:rsidP="00E34898">
            <w:pPr>
              <w:pStyle w:val="CRCoverPage"/>
              <w:spacing w:after="0"/>
              <w:jc w:val="right"/>
              <w:rPr>
                <w:i/>
                <w:noProof/>
              </w:rPr>
            </w:pPr>
            <w:r>
              <w:rPr>
                <w:i/>
                <w:noProof/>
                <w:sz w:val="14"/>
              </w:rPr>
              <w:t>CR-Form-v</w:t>
            </w:r>
            <w:r w:rsidR="008863B9">
              <w:rPr>
                <w:i/>
                <w:noProof/>
                <w:sz w:val="14"/>
              </w:rPr>
              <w:t>12.</w:t>
            </w:r>
            <w:r w:rsidR="002E5590">
              <w:rPr>
                <w:i/>
                <w:noProof/>
                <w:sz w:val="14"/>
              </w:rPr>
              <w:t>4</w:t>
            </w:r>
          </w:p>
        </w:tc>
      </w:tr>
      <w:tr w:rsidR="001E41F3" w14:paraId="3FBB62B8" w14:textId="77777777" w:rsidTr="00547111">
        <w:tc>
          <w:tcPr>
            <w:tcW w:w="9641" w:type="dxa"/>
            <w:gridSpan w:val="9"/>
            <w:tcBorders>
              <w:left w:val="single" w:sz="4" w:space="0" w:color="auto"/>
              <w:right w:val="single" w:sz="4" w:space="0" w:color="auto"/>
            </w:tcBorders>
          </w:tcPr>
          <w:p w14:paraId="79AB67D6" w14:textId="77777777" w:rsidR="001E41F3" w:rsidRDefault="001E41F3">
            <w:pPr>
              <w:pStyle w:val="CRCoverPage"/>
              <w:spacing w:after="0"/>
              <w:jc w:val="center"/>
              <w:rPr>
                <w:noProof/>
              </w:rPr>
            </w:pPr>
            <w:r>
              <w:rPr>
                <w:b/>
                <w:noProof/>
                <w:sz w:val="32"/>
              </w:rPr>
              <w:t>CHANGE REQUEST</w:t>
            </w:r>
          </w:p>
        </w:tc>
      </w:tr>
      <w:tr w:rsidR="001E41F3" w14:paraId="79946B04" w14:textId="77777777" w:rsidTr="00547111">
        <w:tc>
          <w:tcPr>
            <w:tcW w:w="9641" w:type="dxa"/>
            <w:gridSpan w:val="9"/>
            <w:tcBorders>
              <w:left w:val="single" w:sz="4" w:space="0" w:color="auto"/>
              <w:right w:val="single" w:sz="4" w:space="0" w:color="auto"/>
            </w:tcBorders>
          </w:tcPr>
          <w:p w14:paraId="12C70EEE" w14:textId="77777777" w:rsidR="001E41F3" w:rsidRDefault="001E41F3">
            <w:pPr>
              <w:pStyle w:val="CRCoverPage"/>
              <w:spacing w:after="0"/>
              <w:rPr>
                <w:noProof/>
                <w:sz w:val="8"/>
                <w:szCs w:val="8"/>
              </w:rPr>
            </w:pPr>
          </w:p>
        </w:tc>
      </w:tr>
      <w:tr w:rsidR="001E41F3" w14:paraId="3999489E" w14:textId="77777777" w:rsidTr="00547111">
        <w:tc>
          <w:tcPr>
            <w:tcW w:w="142" w:type="dxa"/>
            <w:tcBorders>
              <w:left w:val="single" w:sz="4" w:space="0" w:color="auto"/>
            </w:tcBorders>
          </w:tcPr>
          <w:p w14:paraId="4DDA7F40" w14:textId="77777777" w:rsidR="001E41F3" w:rsidRDefault="001E41F3">
            <w:pPr>
              <w:pStyle w:val="CRCoverPage"/>
              <w:spacing w:after="0"/>
              <w:jc w:val="right"/>
              <w:rPr>
                <w:noProof/>
              </w:rPr>
            </w:pPr>
          </w:p>
        </w:tc>
        <w:tc>
          <w:tcPr>
            <w:tcW w:w="1559" w:type="dxa"/>
            <w:shd w:val="pct30" w:color="FFFF00" w:fill="auto"/>
          </w:tcPr>
          <w:p w14:paraId="52508B66" w14:textId="77777777" w:rsidR="001E41F3" w:rsidRPr="00410371" w:rsidRDefault="00E13F3D" w:rsidP="00E13F3D">
            <w:pPr>
              <w:pStyle w:val="CRCoverPage"/>
              <w:spacing w:after="0"/>
              <w:jc w:val="right"/>
              <w:rPr>
                <w:b/>
                <w:noProof/>
                <w:sz w:val="28"/>
              </w:rPr>
            </w:pPr>
            <w:fldSimple w:instr=" DOCPROPERTY  Spec#  \* MERGEFORMAT ">
              <w:r w:rsidRPr="00410371">
                <w:rPr>
                  <w:b/>
                  <w:noProof/>
                  <w:sz w:val="28"/>
                </w:rPr>
                <w:t>26.258</w:t>
              </w:r>
            </w:fldSimple>
          </w:p>
        </w:tc>
        <w:tc>
          <w:tcPr>
            <w:tcW w:w="709" w:type="dxa"/>
          </w:tcPr>
          <w:p w14:paraId="77009707" w14:textId="77777777" w:rsidR="001E41F3" w:rsidRDefault="001E41F3">
            <w:pPr>
              <w:pStyle w:val="CRCoverPage"/>
              <w:spacing w:after="0"/>
              <w:jc w:val="center"/>
              <w:rPr>
                <w:noProof/>
              </w:rPr>
            </w:pPr>
            <w:r>
              <w:rPr>
                <w:b/>
                <w:noProof/>
                <w:sz w:val="28"/>
              </w:rPr>
              <w:t>CR</w:t>
            </w:r>
          </w:p>
        </w:tc>
        <w:tc>
          <w:tcPr>
            <w:tcW w:w="1276" w:type="dxa"/>
            <w:shd w:val="pct30" w:color="FFFF00" w:fill="auto"/>
          </w:tcPr>
          <w:p w14:paraId="6CAED29D" w14:textId="77777777" w:rsidR="001E41F3" w:rsidRPr="00410371" w:rsidRDefault="00E13F3D" w:rsidP="00547111">
            <w:pPr>
              <w:pStyle w:val="CRCoverPage"/>
              <w:spacing w:after="0"/>
              <w:rPr>
                <w:noProof/>
              </w:rPr>
            </w:pPr>
            <w:fldSimple w:instr=" DOCPROPERTY  Cr#  \* MERGEFORMAT ">
              <w:r w:rsidRPr="00410371">
                <w:rPr>
                  <w:b/>
                  <w:noProof/>
                  <w:sz w:val="28"/>
                </w:rPr>
                <w:t>0004</w:t>
              </w:r>
            </w:fldSimple>
          </w:p>
        </w:tc>
        <w:tc>
          <w:tcPr>
            <w:tcW w:w="709" w:type="dxa"/>
          </w:tcPr>
          <w:p w14:paraId="09D2C09B" w14:textId="77777777" w:rsidR="001E41F3" w:rsidRDefault="001E41F3" w:rsidP="0051580D">
            <w:pPr>
              <w:pStyle w:val="CRCoverPage"/>
              <w:tabs>
                <w:tab w:val="right" w:pos="625"/>
              </w:tabs>
              <w:spacing w:after="0"/>
              <w:jc w:val="center"/>
              <w:rPr>
                <w:noProof/>
              </w:rPr>
            </w:pPr>
            <w:r>
              <w:rPr>
                <w:b/>
                <w:bCs/>
                <w:noProof/>
                <w:sz w:val="28"/>
              </w:rPr>
              <w:t>rev</w:t>
            </w:r>
          </w:p>
        </w:tc>
        <w:tc>
          <w:tcPr>
            <w:tcW w:w="992" w:type="dxa"/>
            <w:shd w:val="pct30" w:color="FFFF00" w:fill="auto"/>
          </w:tcPr>
          <w:p w14:paraId="7533BF9D" w14:textId="199E4FBB" w:rsidR="001E41F3" w:rsidRPr="00410371" w:rsidRDefault="00595E1A" w:rsidP="00E13F3D">
            <w:pPr>
              <w:pStyle w:val="CRCoverPage"/>
              <w:spacing w:after="0"/>
              <w:jc w:val="center"/>
              <w:rPr>
                <w:b/>
                <w:noProof/>
              </w:rPr>
            </w:pPr>
            <w:r>
              <w:t>2</w:t>
            </w:r>
          </w:p>
        </w:tc>
        <w:tc>
          <w:tcPr>
            <w:tcW w:w="2410" w:type="dxa"/>
          </w:tcPr>
          <w:p w14:paraId="5D4AEAE9" w14:textId="77777777" w:rsidR="001E41F3" w:rsidRDefault="001E41F3" w:rsidP="0051580D">
            <w:pPr>
              <w:pStyle w:val="CRCoverPage"/>
              <w:tabs>
                <w:tab w:val="right" w:pos="1825"/>
              </w:tabs>
              <w:spacing w:after="0"/>
              <w:jc w:val="center"/>
              <w:rPr>
                <w:noProof/>
              </w:rPr>
            </w:pPr>
            <w:r w:rsidRPr="006B46FB">
              <w:rPr>
                <w:b/>
                <w:noProof/>
                <w:sz w:val="28"/>
                <w:szCs w:val="28"/>
              </w:rPr>
              <w:t>Current version:</w:t>
            </w:r>
          </w:p>
        </w:tc>
        <w:tc>
          <w:tcPr>
            <w:tcW w:w="1701" w:type="dxa"/>
            <w:shd w:val="pct30" w:color="FFFF00" w:fill="auto"/>
          </w:tcPr>
          <w:p w14:paraId="1E22D6AC" w14:textId="77777777" w:rsidR="001E41F3" w:rsidRPr="00410371" w:rsidRDefault="00E13F3D">
            <w:pPr>
              <w:pStyle w:val="CRCoverPage"/>
              <w:spacing w:after="0"/>
              <w:jc w:val="center"/>
              <w:rPr>
                <w:noProof/>
                <w:sz w:val="28"/>
              </w:rPr>
            </w:pPr>
            <w:fldSimple w:instr=" DOCPROPERTY  Version  \* MERGEFORMAT ">
              <w:r w:rsidRPr="00410371">
                <w:rPr>
                  <w:b/>
                  <w:noProof/>
                  <w:sz w:val="28"/>
                </w:rPr>
                <w:t>18.2.0</w:t>
              </w:r>
            </w:fldSimple>
          </w:p>
        </w:tc>
        <w:tc>
          <w:tcPr>
            <w:tcW w:w="143" w:type="dxa"/>
            <w:tcBorders>
              <w:right w:val="single" w:sz="4" w:space="0" w:color="auto"/>
            </w:tcBorders>
          </w:tcPr>
          <w:p w14:paraId="399238C9" w14:textId="77777777" w:rsidR="001E41F3" w:rsidRDefault="001E41F3">
            <w:pPr>
              <w:pStyle w:val="CRCoverPage"/>
              <w:spacing w:after="0"/>
              <w:rPr>
                <w:noProof/>
              </w:rPr>
            </w:pPr>
          </w:p>
        </w:tc>
      </w:tr>
      <w:tr w:rsidR="001E41F3" w14:paraId="7DC9F5A2" w14:textId="77777777" w:rsidTr="00547111">
        <w:tc>
          <w:tcPr>
            <w:tcW w:w="9641" w:type="dxa"/>
            <w:gridSpan w:val="9"/>
            <w:tcBorders>
              <w:left w:val="single" w:sz="4" w:space="0" w:color="auto"/>
              <w:right w:val="single" w:sz="4" w:space="0" w:color="auto"/>
            </w:tcBorders>
          </w:tcPr>
          <w:p w14:paraId="4883A7D2" w14:textId="77777777" w:rsidR="001E41F3" w:rsidRDefault="001E41F3">
            <w:pPr>
              <w:pStyle w:val="CRCoverPage"/>
              <w:spacing w:after="0"/>
              <w:rPr>
                <w:noProof/>
              </w:rPr>
            </w:pPr>
          </w:p>
        </w:tc>
      </w:tr>
      <w:tr w:rsidR="001E41F3" w14:paraId="266B4BDF" w14:textId="77777777" w:rsidTr="00547111">
        <w:tc>
          <w:tcPr>
            <w:tcW w:w="9641" w:type="dxa"/>
            <w:gridSpan w:val="9"/>
            <w:tcBorders>
              <w:top w:val="single" w:sz="4" w:space="0" w:color="auto"/>
            </w:tcBorders>
          </w:tcPr>
          <w:p w14:paraId="47E13998" w14:textId="4EBDF29D" w:rsidR="001E41F3" w:rsidRPr="00F25D98" w:rsidRDefault="001E41F3">
            <w:pPr>
              <w:pStyle w:val="CRCoverPage"/>
              <w:spacing w:after="0"/>
              <w:jc w:val="center"/>
              <w:rPr>
                <w:rFonts w:cs="Arial"/>
                <w:i/>
                <w:noProof/>
              </w:rPr>
            </w:pPr>
            <w:r w:rsidRPr="00F25D98">
              <w:rPr>
                <w:rFonts w:cs="Arial"/>
                <w:i/>
                <w:noProof/>
              </w:rPr>
              <w:t xml:space="preserve">For </w:t>
            </w:r>
            <w:hyperlink r:id="rId9" w:anchor="_blank" w:history="1">
              <w:r w:rsidRPr="00F25D98">
                <w:rPr>
                  <w:rStyle w:val="Hyperlink"/>
                  <w:rFonts w:cs="Arial"/>
                  <w:b/>
                  <w:i/>
                  <w:noProof/>
                  <w:color w:val="FF0000"/>
                </w:rPr>
                <w:t>HE</w:t>
              </w:r>
              <w:bookmarkStart w:id="0" w:name="_Hlt497126619"/>
              <w:r w:rsidRPr="00F25D98">
                <w:rPr>
                  <w:rStyle w:val="Hyperlink"/>
                  <w:rFonts w:cs="Arial"/>
                  <w:b/>
                  <w:i/>
                  <w:noProof/>
                  <w:color w:val="FF0000"/>
                </w:rPr>
                <w:t>L</w:t>
              </w:r>
              <w:bookmarkEnd w:id="0"/>
              <w:r w:rsidRPr="00F25D98">
                <w:rPr>
                  <w:rStyle w:val="Hyperlink"/>
                  <w:rFonts w:cs="Arial"/>
                  <w:b/>
                  <w:i/>
                  <w:noProof/>
                  <w:color w:val="FF0000"/>
                </w:rPr>
                <w:t>P</w:t>
              </w:r>
            </w:hyperlink>
            <w:r w:rsidRPr="00F25D98">
              <w:rPr>
                <w:rFonts w:cs="Arial"/>
                <w:b/>
                <w:i/>
                <w:noProof/>
                <w:color w:val="FF0000"/>
              </w:rPr>
              <w:t xml:space="preserve"> </w:t>
            </w:r>
            <w:r w:rsidRPr="00F25D98">
              <w:rPr>
                <w:rFonts w:cs="Arial"/>
                <w:i/>
                <w:noProof/>
              </w:rPr>
              <w:t>on using this form</w:t>
            </w:r>
            <w:r w:rsidR="0051580D">
              <w:rPr>
                <w:rFonts w:cs="Arial"/>
                <w:i/>
                <w:noProof/>
              </w:rPr>
              <w:t>: c</w:t>
            </w:r>
            <w:r w:rsidR="00F25D98" w:rsidRPr="00F25D98">
              <w:rPr>
                <w:rFonts w:cs="Arial"/>
                <w:i/>
                <w:noProof/>
              </w:rPr>
              <w:t xml:space="preserve">omprehensive instructions can be found at </w:t>
            </w:r>
            <w:r w:rsidR="001B7A65">
              <w:rPr>
                <w:rFonts w:cs="Arial"/>
                <w:i/>
                <w:noProof/>
              </w:rPr>
              <w:br/>
            </w:r>
            <w:hyperlink r:id="rId10" w:history="1">
              <w:r w:rsidR="00DE34CF">
                <w:rPr>
                  <w:rStyle w:val="Hyperlink"/>
                  <w:rFonts w:cs="Arial"/>
                  <w:i/>
                  <w:noProof/>
                </w:rPr>
                <w:t>http</w:t>
              </w:r>
              <w:r w:rsidR="00386332">
                <w:rPr>
                  <w:rStyle w:val="Hyperlink"/>
                  <w:rFonts w:cs="Arial"/>
                  <w:i/>
                  <w:noProof/>
                </w:rPr>
                <w:t>s</w:t>
              </w:r>
              <w:r w:rsidR="00DE34CF">
                <w:rPr>
                  <w:rStyle w:val="Hyperlink"/>
                  <w:rFonts w:cs="Arial"/>
                  <w:i/>
                  <w:noProof/>
                </w:rPr>
                <w:t>://www.3gpp.org/Change-Requests</w:t>
              </w:r>
            </w:hyperlink>
            <w:r w:rsidR="00F25D98" w:rsidRPr="00F25D98">
              <w:rPr>
                <w:rFonts w:cs="Arial"/>
                <w:i/>
                <w:noProof/>
              </w:rPr>
              <w:t>.</w:t>
            </w:r>
          </w:p>
        </w:tc>
      </w:tr>
      <w:tr w:rsidR="001E41F3" w14:paraId="296CF086" w14:textId="77777777" w:rsidTr="00547111">
        <w:tc>
          <w:tcPr>
            <w:tcW w:w="9641" w:type="dxa"/>
            <w:gridSpan w:val="9"/>
          </w:tcPr>
          <w:p w14:paraId="7D4A60B5" w14:textId="77777777" w:rsidR="001E41F3" w:rsidRDefault="001E41F3">
            <w:pPr>
              <w:pStyle w:val="CRCoverPage"/>
              <w:spacing w:after="0"/>
              <w:rPr>
                <w:noProof/>
                <w:sz w:val="8"/>
                <w:szCs w:val="8"/>
              </w:rPr>
            </w:pPr>
          </w:p>
        </w:tc>
      </w:tr>
    </w:tbl>
    <w:p w14:paraId="53540664" w14:textId="77777777" w:rsidR="001E41F3" w:rsidRDefault="001E41F3">
      <w:pPr>
        <w:rPr>
          <w:sz w:val="8"/>
          <w:szCs w:val="8"/>
        </w:rPr>
      </w:pPr>
    </w:p>
    <w:tbl>
      <w:tblPr>
        <w:tblW w:w="9639" w:type="dxa"/>
        <w:tblInd w:w="42" w:type="dxa"/>
        <w:tblLayout w:type="fixed"/>
        <w:tblCellMar>
          <w:left w:w="42" w:type="dxa"/>
          <w:right w:w="42" w:type="dxa"/>
        </w:tblCellMar>
        <w:tblLook w:val="0000" w:firstRow="0" w:lastRow="0" w:firstColumn="0" w:lastColumn="0" w:noHBand="0" w:noVBand="0"/>
      </w:tblPr>
      <w:tblGrid>
        <w:gridCol w:w="2835"/>
        <w:gridCol w:w="1418"/>
        <w:gridCol w:w="283"/>
        <w:gridCol w:w="709"/>
        <w:gridCol w:w="284"/>
        <w:gridCol w:w="2126"/>
        <w:gridCol w:w="283"/>
        <w:gridCol w:w="1418"/>
        <w:gridCol w:w="283"/>
      </w:tblGrid>
      <w:tr w:rsidR="00F25D98" w14:paraId="0EE45D52" w14:textId="77777777" w:rsidTr="00A7671C">
        <w:tc>
          <w:tcPr>
            <w:tcW w:w="2835" w:type="dxa"/>
          </w:tcPr>
          <w:p w14:paraId="59860FA1" w14:textId="77777777" w:rsidR="00F25D98" w:rsidRDefault="00F25D98" w:rsidP="001E41F3">
            <w:pPr>
              <w:pStyle w:val="CRCoverPage"/>
              <w:tabs>
                <w:tab w:val="right" w:pos="2751"/>
              </w:tabs>
              <w:spacing w:after="0"/>
              <w:rPr>
                <w:b/>
                <w:i/>
                <w:noProof/>
              </w:rPr>
            </w:pPr>
            <w:r>
              <w:rPr>
                <w:b/>
                <w:i/>
                <w:noProof/>
              </w:rPr>
              <w:t>Proposed change</w:t>
            </w:r>
            <w:r w:rsidR="00A7671C">
              <w:rPr>
                <w:b/>
                <w:i/>
                <w:noProof/>
              </w:rPr>
              <w:t xml:space="preserve"> </w:t>
            </w:r>
            <w:r>
              <w:rPr>
                <w:b/>
                <w:i/>
                <w:noProof/>
              </w:rPr>
              <w:t>affects:</w:t>
            </w:r>
          </w:p>
        </w:tc>
        <w:tc>
          <w:tcPr>
            <w:tcW w:w="1418" w:type="dxa"/>
          </w:tcPr>
          <w:p w14:paraId="07128383" w14:textId="77777777" w:rsidR="00F25D98" w:rsidRDefault="00F25D98" w:rsidP="001E41F3">
            <w:pPr>
              <w:pStyle w:val="CRCoverPage"/>
              <w:spacing w:after="0"/>
              <w:jc w:val="right"/>
              <w:rPr>
                <w:noProof/>
              </w:rPr>
            </w:pPr>
            <w:r>
              <w:rPr>
                <w:noProof/>
              </w:rPr>
              <w:t>UICC apps</w:t>
            </w:r>
          </w:p>
        </w:tc>
        <w:tc>
          <w:tcPr>
            <w:tcW w:w="283" w:type="dxa"/>
            <w:tcBorders>
              <w:top w:val="single" w:sz="6" w:space="0" w:color="000000"/>
              <w:left w:val="single" w:sz="6" w:space="0" w:color="000000"/>
              <w:bottom w:val="single" w:sz="6" w:space="0" w:color="000000"/>
              <w:right w:val="single" w:sz="6" w:space="0" w:color="000000"/>
            </w:tcBorders>
            <w:shd w:val="pct25" w:color="FFFF00" w:fill="auto"/>
          </w:tcPr>
          <w:p w14:paraId="6C4BDAE8" w14:textId="77777777" w:rsidR="00F25D98" w:rsidRDefault="00F25D98" w:rsidP="001E41F3">
            <w:pPr>
              <w:pStyle w:val="CRCoverPage"/>
              <w:spacing w:after="0"/>
              <w:jc w:val="center"/>
              <w:rPr>
                <w:b/>
                <w:caps/>
                <w:noProof/>
              </w:rPr>
            </w:pPr>
          </w:p>
        </w:tc>
        <w:tc>
          <w:tcPr>
            <w:tcW w:w="709" w:type="dxa"/>
            <w:tcBorders>
              <w:left w:val="single" w:sz="4" w:space="0" w:color="auto"/>
            </w:tcBorders>
          </w:tcPr>
          <w:p w14:paraId="3519D777" w14:textId="77777777" w:rsidR="00F25D98" w:rsidRDefault="00F25D98" w:rsidP="001E41F3">
            <w:pPr>
              <w:pStyle w:val="CRCoverPage"/>
              <w:spacing w:after="0"/>
              <w:jc w:val="right"/>
              <w:rPr>
                <w:noProof/>
                <w:u w:val="single"/>
              </w:rPr>
            </w:pPr>
            <w:r>
              <w:rPr>
                <w:noProof/>
              </w:rPr>
              <w:t>ME</w:t>
            </w:r>
          </w:p>
        </w:tc>
        <w:tc>
          <w:tcPr>
            <w:tcW w:w="284" w:type="dxa"/>
            <w:tcBorders>
              <w:top w:val="single" w:sz="6" w:space="0" w:color="auto"/>
              <w:left w:val="single" w:sz="6" w:space="0" w:color="auto"/>
              <w:bottom w:val="single" w:sz="6" w:space="0" w:color="auto"/>
              <w:right w:val="single" w:sz="6" w:space="0" w:color="auto"/>
            </w:tcBorders>
            <w:shd w:val="pct25" w:color="FFFF00" w:fill="auto"/>
          </w:tcPr>
          <w:p w14:paraId="3B6BBA56" w14:textId="1A7BA61F" w:rsidR="00F25D98" w:rsidRDefault="00C32928" w:rsidP="001E41F3">
            <w:pPr>
              <w:pStyle w:val="CRCoverPage"/>
              <w:spacing w:after="0"/>
              <w:jc w:val="center"/>
              <w:rPr>
                <w:b/>
                <w:caps/>
                <w:noProof/>
              </w:rPr>
            </w:pPr>
            <w:r>
              <w:rPr>
                <w:b/>
                <w:caps/>
                <w:noProof/>
              </w:rPr>
              <w:t>x</w:t>
            </w:r>
          </w:p>
        </w:tc>
        <w:tc>
          <w:tcPr>
            <w:tcW w:w="2126" w:type="dxa"/>
          </w:tcPr>
          <w:p w14:paraId="2ED8415F" w14:textId="77777777" w:rsidR="00F25D98" w:rsidRDefault="00F25D98" w:rsidP="001E41F3">
            <w:pPr>
              <w:pStyle w:val="CRCoverPage"/>
              <w:spacing w:after="0"/>
              <w:jc w:val="right"/>
              <w:rPr>
                <w:noProof/>
                <w:u w:val="single"/>
              </w:rPr>
            </w:pPr>
            <w:r>
              <w:rPr>
                <w:noProof/>
              </w:rPr>
              <w:t>Radio Access Network</w:t>
            </w:r>
          </w:p>
        </w:tc>
        <w:tc>
          <w:tcPr>
            <w:tcW w:w="283" w:type="dxa"/>
            <w:tcBorders>
              <w:top w:val="single" w:sz="4" w:space="0" w:color="auto"/>
              <w:left w:val="single" w:sz="4" w:space="0" w:color="auto"/>
              <w:bottom w:val="single" w:sz="4" w:space="0" w:color="auto"/>
              <w:right w:val="single" w:sz="4" w:space="0" w:color="auto"/>
            </w:tcBorders>
            <w:shd w:val="pct25" w:color="FFFF00" w:fill="auto"/>
          </w:tcPr>
          <w:p w14:paraId="3950A1F8" w14:textId="77777777" w:rsidR="00F25D98" w:rsidRDefault="00F25D98" w:rsidP="001E41F3">
            <w:pPr>
              <w:pStyle w:val="CRCoverPage"/>
              <w:spacing w:after="0"/>
              <w:jc w:val="center"/>
              <w:rPr>
                <w:b/>
                <w:caps/>
                <w:noProof/>
              </w:rPr>
            </w:pPr>
          </w:p>
        </w:tc>
        <w:tc>
          <w:tcPr>
            <w:tcW w:w="1418" w:type="dxa"/>
            <w:tcBorders>
              <w:left w:val="nil"/>
            </w:tcBorders>
          </w:tcPr>
          <w:p w14:paraId="6562735E" w14:textId="77777777" w:rsidR="00F25D98" w:rsidRDefault="00F25D98" w:rsidP="001E41F3">
            <w:pPr>
              <w:pStyle w:val="CRCoverPage"/>
              <w:spacing w:after="0"/>
              <w:jc w:val="right"/>
              <w:rPr>
                <w:noProof/>
              </w:rPr>
            </w:pPr>
            <w:r>
              <w:rPr>
                <w:noProof/>
              </w:rPr>
              <w:t>Core Network</w:t>
            </w:r>
          </w:p>
        </w:tc>
        <w:tc>
          <w:tcPr>
            <w:tcW w:w="283" w:type="dxa"/>
            <w:tcBorders>
              <w:top w:val="single" w:sz="6" w:space="0" w:color="auto"/>
              <w:left w:val="single" w:sz="6" w:space="0" w:color="auto"/>
              <w:bottom w:val="single" w:sz="6" w:space="0" w:color="auto"/>
              <w:right w:val="single" w:sz="6" w:space="0" w:color="auto"/>
            </w:tcBorders>
            <w:shd w:val="pct25" w:color="FFFF00" w:fill="auto"/>
          </w:tcPr>
          <w:p w14:paraId="0CF0D9E8" w14:textId="14A0AF35" w:rsidR="00F25D98" w:rsidRDefault="00C32928" w:rsidP="001E41F3">
            <w:pPr>
              <w:pStyle w:val="CRCoverPage"/>
              <w:spacing w:after="0"/>
              <w:jc w:val="center"/>
              <w:rPr>
                <w:b/>
                <w:bCs/>
                <w:caps/>
                <w:noProof/>
              </w:rPr>
            </w:pPr>
            <w:r>
              <w:rPr>
                <w:b/>
                <w:bCs/>
                <w:caps/>
                <w:noProof/>
              </w:rPr>
              <w:t>x</w:t>
            </w:r>
          </w:p>
        </w:tc>
      </w:tr>
    </w:tbl>
    <w:p w14:paraId="69DCC391" w14:textId="77777777" w:rsidR="001E41F3" w:rsidRDefault="001E41F3">
      <w:pPr>
        <w:rPr>
          <w:sz w:val="8"/>
          <w:szCs w:val="8"/>
        </w:rPr>
      </w:pPr>
    </w:p>
    <w:tbl>
      <w:tblPr>
        <w:tblW w:w="9640" w:type="dxa"/>
        <w:tblInd w:w="42" w:type="dxa"/>
        <w:tblLayout w:type="fixed"/>
        <w:tblCellMar>
          <w:left w:w="42" w:type="dxa"/>
          <w:right w:w="42" w:type="dxa"/>
        </w:tblCellMar>
        <w:tblLook w:val="0000" w:firstRow="0" w:lastRow="0" w:firstColumn="0" w:lastColumn="0" w:noHBand="0" w:noVBand="0"/>
      </w:tblPr>
      <w:tblGrid>
        <w:gridCol w:w="1843"/>
        <w:gridCol w:w="851"/>
        <w:gridCol w:w="284"/>
        <w:gridCol w:w="284"/>
        <w:gridCol w:w="567"/>
        <w:gridCol w:w="1700"/>
        <w:gridCol w:w="567"/>
        <w:gridCol w:w="143"/>
        <w:gridCol w:w="281"/>
        <w:gridCol w:w="993"/>
        <w:gridCol w:w="2127"/>
      </w:tblGrid>
      <w:tr w:rsidR="001E41F3" w14:paraId="31618834" w14:textId="77777777" w:rsidTr="00547111">
        <w:tc>
          <w:tcPr>
            <w:tcW w:w="9640" w:type="dxa"/>
            <w:gridSpan w:val="11"/>
          </w:tcPr>
          <w:p w14:paraId="55477508" w14:textId="77777777" w:rsidR="001E41F3" w:rsidRDefault="001E41F3">
            <w:pPr>
              <w:pStyle w:val="CRCoverPage"/>
              <w:spacing w:after="0"/>
              <w:rPr>
                <w:noProof/>
                <w:sz w:val="8"/>
                <w:szCs w:val="8"/>
              </w:rPr>
            </w:pPr>
          </w:p>
        </w:tc>
      </w:tr>
      <w:tr w:rsidR="001E41F3" w14:paraId="58300953" w14:textId="77777777" w:rsidTr="00547111">
        <w:tc>
          <w:tcPr>
            <w:tcW w:w="1843" w:type="dxa"/>
            <w:tcBorders>
              <w:top w:val="single" w:sz="4" w:space="0" w:color="auto"/>
              <w:left w:val="single" w:sz="4" w:space="0" w:color="auto"/>
            </w:tcBorders>
          </w:tcPr>
          <w:p w14:paraId="05B2F3A2" w14:textId="77777777" w:rsidR="001E41F3" w:rsidRDefault="001E41F3">
            <w:pPr>
              <w:pStyle w:val="CRCoverPage"/>
              <w:tabs>
                <w:tab w:val="right" w:pos="1759"/>
              </w:tabs>
              <w:spacing w:after="0"/>
              <w:rPr>
                <w:b/>
                <w:i/>
                <w:noProof/>
              </w:rPr>
            </w:pPr>
            <w:r>
              <w:rPr>
                <w:b/>
                <w:i/>
                <w:noProof/>
              </w:rPr>
              <w:t>Title:</w:t>
            </w:r>
            <w:r>
              <w:rPr>
                <w:b/>
                <w:i/>
                <w:noProof/>
              </w:rPr>
              <w:tab/>
            </w:r>
          </w:p>
        </w:tc>
        <w:tc>
          <w:tcPr>
            <w:tcW w:w="7797" w:type="dxa"/>
            <w:gridSpan w:val="10"/>
            <w:tcBorders>
              <w:top w:val="single" w:sz="4" w:space="0" w:color="auto"/>
              <w:right w:val="single" w:sz="4" w:space="0" w:color="auto"/>
            </w:tcBorders>
            <w:shd w:val="pct30" w:color="FFFF00" w:fill="auto"/>
          </w:tcPr>
          <w:p w14:paraId="3D393EEE" w14:textId="77777777" w:rsidR="001E41F3" w:rsidRDefault="002640DD">
            <w:pPr>
              <w:pStyle w:val="CRCoverPage"/>
              <w:spacing w:after="0"/>
              <w:ind w:left="100"/>
              <w:rPr>
                <w:noProof/>
              </w:rPr>
            </w:pPr>
            <w:fldSimple w:instr=" DOCPROPERTY  CrTitle  \* MERGEFORMAT ">
              <w:r>
                <w:t>Corrections to the IVAS Codec Software (floating-point), Rel. 18</w:t>
              </w:r>
            </w:fldSimple>
          </w:p>
        </w:tc>
      </w:tr>
      <w:tr w:rsidR="001E41F3" w14:paraId="05C08479" w14:textId="77777777" w:rsidTr="00547111">
        <w:tc>
          <w:tcPr>
            <w:tcW w:w="1843" w:type="dxa"/>
            <w:tcBorders>
              <w:left w:val="single" w:sz="4" w:space="0" w:color="auto"/>
            </w:tcBorders>
          </w:tcPr>
          <w:p w14:paraId="45E29F53" w14:textId="77777777" w:rsidR="001E41F3" w:rsidRDefault="001E41F3">
            <w:pPr>
              <w:pStyle w:val="CRCoverPage"/>
              <w:spacing w:after="0"/>
              <w:rPr>
                <w:b/>
                <w:i/>
                <w:noProof/>
                <w:sz w:val="8"/>
                <w:szCs w:val="8"/>
              </w:rPr>
            </w:pPr>
          </w:p>
        </w:tc>
        <w:tc>
          <w:tcPr>
            <w:tcW w:w="7797" w:type="dxa"/>
            <w:gridSpan w:val="10"/>
            <w:tcBorders>
              <w:right w:val="single" w:sz="4" w:space="0" w:color="auto"/>
            </w:tcBorders>
          </w:tcPr>
          <w:p w14:paraId="22071BC1" w14:textId="77777777" w:rsidR="001E41F3" w:rsidRDefault="001E41F3">
            <w:pPr>
              <w:pStyle w:val="CRCoverPage"/>
              <w:spacing w:after="0"/>
              <w:rPr>
                <w:noProof/>
                <w:sz w:val="8"/>
                <w:szCs w:val="8"/>
              </w:rPr>
            </w:pPr>
          </w:p>
        </w:tc>
      </w:tr>
      <w:tr w:rsidR="001E41F3" w14:paraId="46D5D7C2" w14:textId="77777777" w:rsidTr="00547111">
        <w:tc>
          <w:tcPr>
            <w:tcW w:w="1843" w:type="dxa"/>
            <w:tcBorders>
              <w:left w:val="single" w:sz="4" w:space="0" w:color="auto"/>
            </w:tcBorders>
          </w:tcPr>
          <w:p w14:paraId="45A6C2C4" w14:textId="77777777" w:rsidR="001E41F3" w:rsidRDefault="001E41F3">
            <w:pPr>
              <w:pStyle w:val="CRCoverPage"/>
              <w:tabs>
                <w:tab w:val="right" w:pos="1759"/>
              </w:tabs>
              <w:spacing w:after="0"/>
              <w:rPr>
                <w:b/>
                <w:i/>
                <w:noProof/>
              </w:rPr>
            </w:pPr>
            <w:r>
              <w:rPr>
                <w:b/>
                <w:i/>
                <w:noProof/>
              </w:rPr>
              <w:t>Source to WG:</w:t>
            </w:r>
          </w:p>
        </w:tc>
        <w:tc>
          <w:tcPr>
            <w:tcW w:w="7797" w:type="dxa"/>
            <w:gridSpan w:val="10"/>
            <w:tcBorders>
              <w:right w:val="single" w:sz="4" w:space="0" w:color="auto"/>
            </w:tcBorders>
            <w:shd w:val="pct30" w:color="FFFF00" w:fill="auto"/>
          </w:tcPr>
          <w:p w14:paraId="298AA482" w14:textId="77777777" w:rsidR="001E41F3" w:rsidRDefault="00E13F3D">
            <w:pPr>
              <w:pStyle w:val="CRCoverPage"/>
              <w:spacing w:after="0"/>
              <w:ind w:left="100"/>
              <w:rPr>
                <w:noProof/>
              </w:rPr>
            </w:pPr>
            <w:fldSimple w:instr=" DOCPROPERTY  SourceIfWg  \* MERGEFORMAT ">
              <w:r>
                <w:rPr>
                  <w:noProof/>
                </w:rPr>
                <w:t>Dolby Laboratories Inc., Ericsson LM, Fraunhofer IIS, Huawei Technologies Co Ltd., Nokia, NTT, Orange, Panasonic Holdings Corporation, Philips International B.V., Qualcomm Incorporated, VoiceAge Corporation</w:t>
              </w:r>
            </w:fldSimple>
          </w:p>
        </w:tc>
      </w:tr>
      <w:tr w:rsidR="001E41F3" w14:paraId="4196B218" w14:textId="77777777" w:rsidTr="00547111">
        <w:tc>
          <w:tcPr>
            <w:tcW w:w="1843" w:type="dxa"/>
            <w:tcBorders>
              <w:left w:val="single" w:sz="4" w:space="0" w:color="auto"/>
            </w:tcBorders>
          </w:tcPr>
          <w:p w14:paraId="14C300BA" w14:textId="77777777" w:rsidR="001E41F3" w:rsidRDefault="001E41F3">
            <w:pPr>
              <w:pStyle w:val="CRCoverPage"/>
              <w:tabs>
                <w:tab w:val="right" w:pos="1759"/>
              </w:tabs>
              <w:spacing w:after="0"/>
              <w:rPr>
                <w:b/>
                <w:i/>
                <w:noProof/>
              </w:rPr>
            </w:pPr>
            <w:r>
              <w:rPr>
                <w:b/>
                <w:i/>
                <w:noProof/>
              </w:rPr>
              <w:t>Source to TSG:</w:t>
            </w:r>
          </w:p>
        </w:tc>
        <w:tc>
          <w:tcPr>
            <w:tcW w:w="7797" w:type="dxa"/>
            <w:gridSpan w:val="10"/>
            <w:tcBorders>
              <w:right w:val="single" w:sz="4" w:space="0" w:color="auto"/>
            </w:tcBorders>
            <w:shd w:val="pct30" w:color="FFFF00" w:fill="auto"/>
          </w:tcPr>
          <w:p w14:paraId="17FF8B7B" w14:textId="1F0846D3" w:rsidR="001E41F3" w:rsidRDefault="002300AE" w:rsidP="00547111">
            <w:pPr>
              <w:pStyle w:val="CRCoverPage"/>
              <w:spacing w:after="0"/>
              <w:ind w:left="100"/>
              <w:rPr>
                <w:noProof/>
              </w:rPr>
            </w:pPr>
            <w:r>
              <w:t>S4</w:t>
            </w:r>
            <w:fldSimple w:instr=" DOCPROPERTY  SourceIfTsg  \* MERGEFORMAT "/>
          </w:p>
        </w:tc>
      </w:tr>
      <w:tr w:rsidR="001E41F3" w14:paraId="76303739" w14:textId="77777777" w:rsidTr="00547111">
        <w:tc>
          <w:tcPr>
            <w:tcW w:w="1843" w:type="dxa"/>
            <w:tcBorders>
              <w:left w:val="single" w:sz="4" w:space="0" w:color="auto"/>
            </w:tcBorders>
          </w:tcPr>
          <w:p w14:paraId="4D3B1657" w14:textId="77777777" w:rsidR="001E41F3" w:rsidRDefault="001E41F3">
            <w:pPr>
              <w:pStyle w:val="CRCoverPage"/>
              <w:spacing w:after="0"/>
              <w:rPr>
                <w:b/>
                <w:i/>
                <w:noProof/>
                <w:sz w:val="8"/>
                <w:szCs w:val="8"/>
              </w:rPr>
            </w:pPr>
          </w:p>
        </w:tc>
        <w:tc>
          <w:tcPr>
            <w:tcW w:w="7797" w:type="dxa"/>
            <w:gridSpan w:val="10"/>
            <w:tcBorders>
              <w:right w:val="single" w:sz="4" w:space="0" w:color="auto"/>
            </w:tcBorders>
          </w:tcPr>
          <w:p w14:paraId="6ED4D65A" w14:textId="77777777" w:rsidR="001E41F3" w:rsidRDefault="001E41F3">
            <w:pPr>
              <w:pStyle w:val="CRCoverPage"/>
              <w:spacing w:after="0"/>
              <w:rPr>
                <w:noProof/>
                <w:sz w:val="8"/>
                <w:szCs w:val="8"/>
              </w:rPr>
            </w:pPr>
          </w:p>
        </w:tc>
      </w:tr>
      <w:tr w:rsidR="001E41F3" w14:paraId="50563E52" w14:textId="77777777" w:rsidTr="00547111">
        <w:tc>
          <w:tcPr>
            <w:tcW w:w="1843" w:type="dxa"/>
            <w:tcBorders>
              <w:left w:val="single" w:sz="4" w:space="0" w:color="auto"/>
            </w:tcBorders>
          </w:tcPr>
          <w:p w14:paraId="32C381B7" w14:textId="77777777" w:rsidR="001E41F3" w:rsidRDefault="001E41F3">
            <w:pPr>
              <w:pStyle w:val="CRCoverPage"/>
              <w:tabs>
                <w:tab w:val="right" w:pos="1759"/>
              </w:tabs>
              <w:spacing w:after="0"/>
              <w:rPr>
                <w:b/>
                <w:i/>
                <w:noProof/>
              </w:rPr>
            </w:pPr>
            <w:r>
              <w:rPr>
                <w:b/>
                <w:i/>
                <w:noProof/>
              </w:rPr>
              <w:t>Work item code</w:t>
            </w:r>
            <w:r w:rsidR="0051580D">
              <w:rPr>
                <w:b/>
                <w:i/>
                <w:noProof/>
              </w:rPr>
              <w:t>:</w:t>
            </w:r>
          </w:p>
        </w:tc>
        <w:tc>
          <w:tcPr>
            <w:tcW w:w="3686" w:type="dxa"/>
            <w:gridSpan w:val="5"/>
            <w:shd w:val="pct30" w:color="FFFF00" w:fill="auto"/>
          </w:tcPr>
          <w:p w14:paraId="115414A3" w14:textId="77777777" w:rsidR="001E41F3" w:rsidRDefault="00E13F3D">
            <w:pPr>
              <w:pStyle w:val="CRCoverPage"/>
              <w:spacing w:after="0"/>
              <w:ind w:left="100"/>
              <w:rPr>
                <w:noProof/>
              </w:rPr>
            </w:pPr>
            <w:fldSimple w:instr=" DOCPROPERTY  RelatedWis  \* MERGEFORMAT ">
              <w:r>
                <w:rPr>
                  <w:noProof/>
                </w:rPr>
                <w:t>IVAS_Codec</w:t>
              </w:r>
            </w:fldSimple>
          </w:p>
        </w:tc>
        <w:tc>
          <w:tcPr>
            <w:tcW w:w="567" w:type="dxa"/>
            <w:tcBorders>
              <w:left w:val="nil"/>
            </w:tcBorders>
          </w:tcPr>
          <w:p w14:paraId="61A86BCF" w14:textId="77777777" w:rsidR="001E41F3" w:rsidRDefault="001E41F3">
            <w:pPr>
              <w:pStyle w:val="CRCoverPage"/>
              <w:spacing w:after="0"/>
              <w:ind w:right="100"/>
              <w:rPr>
                <w:noProof/>
              </w:rPr>
            </w:pPr>
          </w:p>
        </w:tc>
        <w:tc>
          <w:tcPr>
            <w:tcW w:w="1417" w:type="dxa"/>
            <w:gridSpan w:val="3"/>
            <w:tcBorders>
              <w:left w:val="nil"/>
            </w:tcBorders>
          </w:tcPr>
          <w:p w14:paraId="153CBFB1" w14:textId="77777777" w:rsidR="001E41F3" w:rsidRDefault="001E41F3">
            <w:pPr>
              <w:pStyle w:val="CRCoverPage"/>
              <w:spacing w:after="0"/>
              <w:jc w:val="right"/>
              <w:rPr>
                <w:noProof/>
              </w:rPr>
            </w:pPr>
            <w:r>
              <w:rPr>
                <w:b/>
                <w:i/>
                <w:noProof/>
              </w:rPr>
              <w:t>Date:</w:t>
            </w:r>
          </w:p>
        </w:tc>
        <w:tc>
          <w:tcPr>
            <w:tcW w:w="2127" w:type="dxa"/>
            <w:tcBorders>
              <w:right w:val="single" w:sz="4" w:space="0" w:color="auto"/>
            </w:tcBorders>
            <w:shd w:val="pct30" w:color="FFFF00" w:fill="auto"/>
          </w:tcPr>
          <w:p w14:paraId="56929475" w14:textId="62C8866F" w:rsidR="001E41F3" w:rsidRDefault="002E5590">
            <w:pPr>
              <w:pStyle w:val="CRCoverPage"/>
              <w:spacing w:after="0"/>
              <w:ind w:left="100"/>
              <w:rPr>
                <w:noProof/>
              </w:rPr>
            </w:pPr>
            <w:fldSimple w:instr=" DOCPROPERTY  ResDate  \* MERGEFORMAT ">
              <w:r>
                <w:rPr>
                  <w:noProof/>
                </w:rPr>
                <w:t>2025-11-</w:t>
              </w:r>
            </w:fldSimple>
            <w:r w:rsidR="00342512">
              <w:rPr>
                <w:noProof/>
              </w:rPr>
              <w:t>19</w:t>
            </w:r>
          </w:p>
        </w:tc>
      </w:tr>
      <w:tr w:rsidR="001E41F3" w14:paraId="690C7843" w14:textId="77777777" w:rsidTr="00547111">
        <w:tc>
          <w:tcPr>
            <w:tcW w:w="1843" w:type="dxa"/>
            <w:tcBorders>
              <w:left w:val="single" w:sz="4" w:space="0" w:color="auto"/>
            </w:tcBorders>
          </w:tcPr>
          <w:p w14:paraId="17A1A642" w14:textId="77777777" w:rsidR="001E41F3" w:rsidRDefault="001E41F3">
            <w:pPr>
              <w:pStyle w:val="CRCoverPage"/>
              <w:spacing w:after="0"/>
              <w:rPr>
                <w:b/>
                <w:i/>
                <w:noProof/>
                <w:sz w:val="8"/>
                <w:szCs w:val="8"/>
              </w:rPr>
            </w:pPr>
          </w:p>
        </w:tc>
        <w:tc>
          <w:tcPr>
            <w:tcW w:w="1986" w:type="dxa"/>
            <w:gridSpan w:val="4"/>
          </w:tcPr>
          <w:p w14:paraId="2F73FCFB" w14:textId="77777777" w:rsidR="001E41F3" w:rsidRDefault="001E41F3">
            <w:pPr>
              <w:pStyle w:val="CRCoverPage"/>
              <w:spacing w:after="0"/>
              <w:rPr>
                <w:noProof/>
                <w:sz w:val="8"/>
                <w:szCs w:val="8"/>
              </w:rPr>
            </w:pPr>
          </w:p>
        </w:tc>
        <w:tc>
          <w:tcPr>
            <w:tcW w:w="2267" w:type="dxa"/>
            <w:gridSpan w:val="2"/>
          </w:tcPr>
          <w:p w14:paraId="0FBCFC35" w14:textId="77777777" w:rsidR="001E41F3" w:rsidRDefault="001E41F3">
            <w:pPr>
              <w:pStyle w:val="CRCoverPage"/>
              <w:spacing w:after="0"/>
              <w:rPr>
                <w:noProof/>
                <w:sz w:val="8"/>
                <w:szCs w:val="8"/>
              </w:rPr>
            </w:pPr>
          </w:p>
        </w:tc>
        <w:tc>
          <w:tcPr>
            <w:tcW w:w="1417" w:type="dxa"/>
            <w:gridSpan w:val="3"/>
          </w:tcPr>
          <w:p w14:paraId="60243A9E" w14:textId="77777777" w:rsidR="001E41F3" w:rsidRDefault="001E41F3">
            <w:pPr>
              <w:pStyle w:val="CRCoverPage"/>
              <w:spacing w:after="0"/>
              <w:rPr>
                <w:noProof/>
                <w:sz w:val="8"/>
                <w:szCs w:val="8"/>
              </w:rPr>
            </w:pPr>
          </w:p>
        </w:tc>
        <w:tc>
          <w:tcPr>
            <w:tcW w:w="2127" w:type="dxa"/>
            <w:tcBorders>
              <w:right w:val="single" w:sz="4" w:space="0" w:color="auto"/>
            </w:tcBorders>
          </w:tcPr>
          <w:p w14:paraId="68E9B688" w14:textId="77777777" w:rsidR="001E41F3" w:rsidRDefault="001E41F3">
            <w:pPr>
              <w:pStyle w:val="CRCoverPage"/>
              <w:spacing w:after="0"/>
              <w:rPr>
                <w:noProof/>
                <w:sz w:val="8"/>
                <w:szCs w:val="8"/>
              </w:rPr>
            </w:pPr>
          </w:p>
        </w:tc>
      </w:tr>
      <w:tr w:rsidR="001E41F3" w14:paraId="13D4AF59" w14:textId="77777777" w:rsidTr="00547111">
        <w:trPr>
          <w:cantSplit/>
        </w:trPr>
        <w:tc>
          <w:tcPr>
            <w:tcW w:w="1843" w:type="dxa"/>
            <w:tcBorders>
              <w:left w:val="single" w:sz="4" w:space="0" w:color="auto"/>
            </w:tcBorders>
          </w:tcPr>
          <w:p w14:paraId="1E6EA205" w14:textId="77777777" w:rsidR="001E41F3" w:rsidRDefault="001E41F3">
            <w:pPr>
              <w:pStyle w:val="CRCoverPage"/>
              <w:tabs>
                <w:tab w:val="right" w:pos="1759"/>
              </w:tabs>
              <w:spacing w:after="0"/>
              <w:rPr>
                <w:b/>
                <w:i/>
                <w:noProof/>
              </w:rPr>
            </w:pPr>
            <w:r>
              <w:rPr>
                <w:b/>
                <w:i/>
                <w:noProof/>
              </w:rPr>
              <w:t>Category:</w:t>
            </w:r>
          </w:p>
        </w:tc>
        <w:tc>
          <w:tcPr>
            <w:tcW w:w="851" w:type="dxa"/>
            <w:shd w:val="pct30" w:color="FFFF00" w:fill="auto"/>
          </w:tcPr>
          <w:p w14:paraId="154A6113" w14:textId="77777777" w:rsidR="001E41F3" w:rsidRDefault="00D24991" w:rsidP="00D24991">
            <w:pPr>
              <w:pStyle w:val="CRCoverPage"/>
              <w:spacing w:after="0"/>
              <w:ind w:left="100" w:right="-609"/>
              <w:rPr>
                <w:b/>
                <w:noProof/>
              </w:rPr>
            </w:pPr>
            <w:fldSimple w:instr=" DOCPROPERTY  Cat  \* MERGEFORMAT ">
              <w:r>
                <w:rPr>
                  <w:b/>
                  <w:noProof/>
                </w:rPr>
                <w:t>F</w:t>
              </w:r>
            </w:fldSimple>
          </w:p>
        </w:tc>
        <w:tc>
          <w:tcPr>
            <w:tcW w:w="3402" w:type="dxa"/>
            <w:gridSpan w:val="5"/>
            <w:tcBorders>
              <w:left w:val="nil"/>
            </w:tcBorders>
          </w:tcPr>
          <w:p w14:paraId="617AE5C6" w14:textId="77777777" w:rsidR="001E41F3" w:rsidRDefault="001E41F3">
            <w:pPr>
              <w:pStyle w:val="CRCoverPage"/>
              <w:spacing w:after="0"/>
              <w:rPr>
                <w:noProof/>
              </w:rPr>
            </w:pPr>
          </w:p>
        </w:tc>
        <w:tc>
          <w:tcPr>
            <w:tcW w:w="1417" w:type="dxa"/>
            <w:gridSpan w:val="3"/>
            <w:tcBorders>
              <w:left w:val="nil"/>
            </w:tcBorders>
          </w:tcPr>
          <w:p w14:paraId="42CDCEE5" w14:textId="77777777" w:rsidR="001E41F3" w:rsidRDefault="001E41F3">
            <w:pPr>
              <w:pStyle w:val="CRCoverPage"/>
              <w:spacing w:after="0"/>
              <w:jc w:val="right"/>
              <w:rPr>
                <w:b/>
                <w:i/>
                <w:noProof/>
              </w:rPr>
            </w:pPr>
            <w:r>
              <w:rPr>
                <w:b/>
                <w:i/>
                <w:noProof/>
              </w:rPr>
              <w:t>Release:</w:t>
            </w:r>
          </w:p>
        </w:tc>
        <w:tc>
          <w:tcPr>
            <w:tcW w:w="2127" w:type="dxa"/>
            <w:tcBorders>
              <w:right w:val="single" w:sz="4" w:space="0" w:color="auto"/>
            </w:tcBorders>
            <w:shd w:val="pct30" w:color="FFFF00" w:fill="auto"/>
          </w:tcPr>
          <w:p w14:paraId="6C870B98" w14:textId="77777777" w:rsidR="001E41F3" w:rsidRDefault="00D24991">
            <w:pPr>
              <w:pStyle w:val="CRCoverPage"/>
              <w:spacing w:after="0"/>
              <w:ind w:left="100"/>
              <w:rPr>
                <w:noProof/>
              </w:rPr>
            </w:pPr>
            <w:fldSimple w:instr=" DOCPROPERTY  Release  \* MERGEFORMAT ">
              <w:r>
                <w:rPr>
                  <w:noProof/>
                </w:rPr>
                <w:t>Rel-18</w:t>
              </w:r>
            </w:fldSimple>
          </w:p>
        </w:tc>
      </w:tr>
      <w:tr w:rsidR="001E41F3" w14:paraId="30122F0C" w14:textId="77777777" w:rsidTr="00547111">
        <w:tc>
          <w:tcPr>
            <w:tcW w:w="1843" w:type="dxa"/>
            <w:tcBorders>
              <w:left w:val="single" w:sz="4" w:space="0" w:color="auto"/>
              <w:bottom w:val="single" w:sz="4" w:space="0" w:color="auto"/>
            </w:tcBorders>
          </w:tcPr>
          <w:p w14:paraId="615796D0" w14:textId="77777777" w:rsidR="001E41F3" w:rsidRDefault="001E41F3">
            <w:pPr>
              <w:pStyle w:val="CRCoverPage"/>
              <w:spacing w:after="0"/>
              <w:rPr>
                <w:b/>
                <w:i/>
                <w:noProof/>
              </w:rPr>
            </w:pPr>
          </w:p>
        </w:tc>
        <w:tc>
          <w:tcPr>
            <w:tcW w:w="4677" w:type="dxa"/>
            <w:gridSpan w:val="8"/>
            <w:tcBorders>
              <w:bottom w:val="single" w:sz="4" w:space="0" w:color="auto"/>
            </w:tcBorders>
          </w:tcPr>
          <w:p w14:paraId="78418D37" w14:textId="77777777" w:rsidR="001E41F3" w:rsidRDefault="001E41F3">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categories:</w:t>
            </w:r>
            <w:r>
              <w:rPr>
                <w:b/>
                <w:i/>
                <w:noProof/>
                <w:sz w:val="18"/>
              </w:rPr>
              <w:br/>
              <w:t>F</w:t>
            </w:r>
            <w:r>
              <w:rPr>
                <w:i/>
                <w:noProof/>
                <w:sz w:val="18"/>
              </w:rPr>
              <w:t xml:space="preserve">  (correction)</w:t>
            </w:r>
            <w:r>
              <w:rPr>
                <w:i/>
                <w:noProof/>
                <w:sz w:val="18"/>
              </w:rPr>
              <w:br/>
            </w:r>
            <w:r>
              <w:rPr>
                <w:b/>
                <w:i/>
                <w:noProof/>
                <w:sz w:val="18"/>
              </w:rPr>
              <w:t>A</w:t>
            </w:r>
            <w:r>
              <w:rPr>
                <w:i/>
                <w:noProof/>
                <w:sz w:val="18"/>
              </w:rPr>
              <w:t xml:space="preserve">  (</w:t>
            </w:r>
            <w:r w:rsidR="00DE34CF">
              <w:rPr>
                <w:i/>
                <w:noProof/>
                <w:sz w:val="18"/>
              </w:rPr>
              <w:t xml:space="preserve">mirror </w:t>
            </w:r>
            <w:r>
              <w:rPr>
                <w:i/>
                <w:noProof/>
                <w:sz w:val="18"/>
              </w:rPr>
              <w:t>correspond</w:t>
            </w:r>
            <w:r w:rsidR="00DE34CF">
              <w:rPr>
                <w:i/>
                <w:noProof/>
                <w:sz w:val="18"/>
              </w:rPr>
              <w:t xml:space="preserve">ing </w:t>
            </w:r>
            <w:r>
              <w:rPr>
                <w:i/>
                <w:noProof/>
                <w:sz w:val="18"/>
              </w:rPr>
              <w:t xml:space="preserve">to a </w:t>
            </w:r>
            <w:r w:rsidR="00DE34CF">
              <w:rPr>
                <w:i/>
                <w:noProof/>
                <w:sz w:val="18"/>
              </w:rPr>
              <w:t xml:space="preserve">change </w:t>
            </w:r>
            <w:r>
              <w:rPr>
                <w:i/>
                <w:noProof/>
                <w:sz w:val="18"/>
              </w:rPr>
              <w:t xml:space="preserve">in an earlier </w:t>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Pr>
                <w:i/>
                <w:noProof/>
                <w:sz w:val="18"/>
              </w:rPr>
              <w:t>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p>
          <w:p w14:paraId="05D36727" w14:textId="77777777" w:rsidR="001E41F3" w:rsidRDefault="001E41F3">
            <w:pPr>
              <w:pStyle w:val="CRCoverPage"/>
              <w:rPr>
                <w:noProof/>
              </w:rPr>
            </w:pPr>
            <w:r>
              <w:rPr>
                <w:noProof/>
                <w:sz w:val="18"/>
              </w:rPr>
              <w:t>Detailed explanations of the above categories can</w:t>
            </w:r>
            <w:r>
              <w:rPr>
                <w:noProof/>
                <w:sz w:val="18"/>
              </w:rPr>
              <w:br/>
              <w:t xml:space="preserve">be found in 3GPP </w:t>
            </w:r>
            <w:hyperlink r:id="rId11" w:history="1">
              <w:r>
                <w:rPr>
                  <w:rStyle w:val="Hyperlink"/>
                  <w:noProof/>
                  <w:sz w:val="18"/>
                </w:rPr>
                <w:t>TR 21.900</w:t>
              </w:r>
            </w:hyperlink>
            <w:r>
              <w:rPr>
                <w:noProof/>
                <w:sz w:val="18"/>
              </w:rPr>
              <w:t>.</w:t>
            </w:r>
          </w:p>
        </w:tc>
        <w:tc>
          <w:tcPr>
            <w:tcW w:w="3120" w:type="dxa"/>
            <w:gridSpan w:val="2"/>
            <w:tcBorders>
              <w:bottom w:val="single" w:sz="4" w:space="0" w:color="auto"/>
              <w:right w:val="single" w:sz="4" w:space="0" w:color="auto"/>
            </w:tcBorders>
          </w:tcPr>
          <w:p w14:paraId="1A28F380" w14:textId="0E2FCE84" w:rsidR="00D9124E" w:rsidRPr="007C2097" w:rsidRDefault="001E41F3" w:rsidP="00BD6BB8">
            <w:pPr>
              <w:pStyle w:val="CRCoverPage"/>
              <w:tabs>
                <w:tab w:val="left" w:pos="950"/>
              </w:tabs>
              <w:spacing w:after="0"/>
              <w:ind w:left="241" w:hanging="241"/>
              <w:rPr>
                <w:i/>
                <w:noProof/>
                <w:sz w:val="18"/>
              </w:rPr>
            </w:pPr>
            <w:r>
              <w:rPr>
                <w:i/>
                <w:noProof/>
                <w:sz w:val="18"/>
              </w:rPr>
              <w:t xml:space="preserve">Use </w:t>
            </w:r>
            <w:r>
              <w:rPr>
                <w:i/>
                <w:noProof/>
                <w:sz w:val="18"/>
                <w:u w:val="single"/>
              </w:rPr>
              <w:t>one</w:t>
            </w:r>
            <w:r>
              <w:rPr>
                <w:i/>
                <w:noProof/>
                <w:sz w:val="18"/>
              </w:rPr>
              <w:t xml:space="preserve"> of the following releases:</w:t>
            </w:r>
            <w:r>
              <w:rPr>
                <w:i/>
                <w:noProof/>
                <w:sz w:val="18"/>
              </w:rPr>
              <w:br/>
              <w:t>Rel-8</w:t>
            </w:r>
            <w:r>
              <w:rPr>
                <w:i/>
                <w:noProof/>
                <w:sz w:val="18"/>
              </w:rPr>
              <w:tab/>
              <w:t>(Release 8)</w:t>
            </w:r>
            <w:r w:rsidR="007C2097">
              <w:rPr>
                <w:i/>
                <w:noProof/>
                <w:sz w:val="18"/>
              </w:rPr>
              <w:br/>
              <w:t>Rel-9</w:t>
            </w:r>
            <w:r w:rsidR="007C2097">
              <w:rPr>
                <w:i/>
                <w:noProof/>
                <w:sz w:val="18"/>
              </w:rPr>
              <w:tab/>
              <w:t>(Release 9)</w:t>
            </w:r>
            <w:r w:rsidR="009777D9">
              <w:rPr>
                <w:i/>
                <w:noProof/>
                <w:sz w:val="18"/>
              </w:rPr>
              <w:br/>
              <w:t>Rel-10</w:t>
            </w:r>
            <w:r w:rsidR="009777D9">
              <w:rPr>
                <w:i/>
                <w:noProof/>
                <w:sz w:val="18"/>
              </w:rPr>
              <w:tab/>
              <w:t>(Release 10)</w:t>
            </w:r>
            <w:r w:rsidR="000C038A">
              <w:rPr>
                <w:i/>
                <w:noProof/>
                <w:sz w:val="18"/>
              </w:rPr>
              <w:br/>
              <w:t>Rel-11</w:t>
            </w:r>
            <w:r w:rsidR="000C038A">
              <w:rPr>
                <w:i/>
                <w:noProof/>
                <w:sz w:val="18"/>
              </w:rPr>
              <w:tab/>
              <w:t>(Release 11)</w:t>
            </w:r>
            <w:r w:rsidR="000C038A">
              <w:rPr>
                <w:i/>
                <w:noProof/>
                <w:sz w:val="18"/>
              </w:rPr>
              <w:br/>
            </w:r>
            <w:r w:rsidR="002E472E">
              <w:rPr>
                <w:i/>
                <w:noProof/>
                <w:sz w:val="18"/>
              </w:rPr>
              <w:t>…</w:t>
            </w:r>
            <w:r w:rsidR="0051580D">
              <w:rPr>
                <w:i/>
                <w:noProof/>
                <w:sz w:val="18"/>
              </w:rPr>
              <w:br/>
            </w:r>
            <w:r w:rsidR="002E472E">
              <w:rPr>
                <w:i/>
                <w:noProof/>
                <w:sz w:val="18"/>
              </w:rPr>
              <w:t>Rel-17</w:t>
            </w:r>
            <w:r w:rsidR="002E472E">
              <w:rPr>
                <w:i/>
                <w:noProof/>
                <w:sz w:val="18"/>
              </w:rPr>
              <w:tab/>
              <w:t>(Release 17)</w:t>
            </w:r>
            <w:r w:rsidR="002E472E">
              <w:rPr>
                <w:i/>
                <w:noProof/>
                <w:sz w:val="18"/>
              </w:rPr>
              <w:br/>
              <w:t>Rel-18</w:t>
            </w:r>
            <w:r w:rsidR="002E472E">
              <w:rPr>
                <w:i/>
                <w:noProof/>
                <w:sz w:val="18"/>
              </w:rPr>
              <w:tab/>
              <w:t>(Release 18)</w:t>
            </w:r>
            <w:r w:rsidR="00C870F6">
              <w:rPr>
                <w:i/>
                <w:noProof/>
                <w:sz w:val="18"/>
              </w:rPr>
              <w:br/>
              <w:t>Rel-19</w:t>
            </w:r>
            <w:r w:rsidR="00653DE4">
              <w:rPr>
                <w:i/>
                <w:noProof/>
                <w:sz w:val="18"/>
              </w:rPr>
              <w:tab/>
              <w:t>(Release 19)</w:t>
            </w:r>
            <w:r w:rsidR="00D9124E">
              <w:rPr>
                <w:i/>
                <w:noProof/>
                <w:sz w:val="18"/>
              </w:rPr>
              <w:t xml:space="preserve"> </w:t>
            </w:r>
            <w:r w:rsidR="00D9124E">
              <w:rPr>
                <w:i/>
                <w:noProof/>
                <w:sz w:val="18"/>
              </w:rPr>
              <w:br/>
              <w:t>Rel-20</w:t>
            </w:r>
            <w:r w:rsidR="00D9124E">
              <w:rPr>
                <w:i/>
                <w:noProof/>
                <w:sz w:val="18"/>
              </w:rPr>
              <w:tab/>
              <w:t>(Release 20)</w:t>
            </w:r>
          </w:p>
        </w:tc>
      </w:tr>
      <w:tr w:rsidR="001E41F3" w14:paraId="7FBEB8E7" w14:textId="77777777" w:rsidTr="00547111">
        <w:tc>
          <w:tcPr>
            <w:tcW w:w="1843" w:type="dxa"/>
          </w:tcPr>
          <w:p w14:paraId="44A3A604" w14:textId="77777777" w:rsidR="001E41F3" w:rsidRDefault="001E41F3">
            <w:pPr>
              <w:pStyle w:val="CRCoverPage"/>
              <w:spacing w:after="0"/>
              <w:rPr>
                <w:b/>
                <w:i/>
                <w:noProof/>
                <w:sz w:val="8"/>
                <w:szCs w:val="8"/>
              </w:rPr>
            </w:pPr>
          </w:p>
        </w:tc>
        <w:tc>
          <w:tcPr>
            <w:tcW w:w="7797" w:type="dxa"/>
            <w:gridSpan w:val="10"/>
          </w:tcPr>
          <w:p w14:paraId="5524CC4E" w14:textId="77777777" w:rsidR="001E41F3" w:rsidRDefault="001E41F3">
            <w:pPr>
              <w:pStyle w:val="CRCoverPage"/>
              <w:spacing w:after="0"/>
              <w:rPr>
                <w:noProof/>
                <w:sz w:val="8"/>
                <w:szCs w:val="8"/>
              </w:rPr>
            </w:pPr>
          </w:p>
        </w:tc>
      </w:tr>
      <w:tr w:rsidR="001E41F3" w14:paraId="1256F52C" w14:textId="77777777" w:rsidTr="00547111">
        <w:tc>
          <w:tcPr>
            <w:tcW w:w="2694" w:type="dxa"/>
            <w:gridSpan w:val="2"/>
            <w:tcBorders>
              <w:top w:val="single" w:sz="4" w:space="0" w:color="auto"/>
              <w:left w:val="single" w:sz="4" w:space="0" w:color="auto"/>
            </w:tcBorders>
          </w:tcPr>
          <w:p w14:paraId="52C87DB0" w14:textId="77777777" w:rsidR="001E41F3" w:rsidRDefault="001E41F3">
            <w:pPr>
              <w:pStyle w:val="CRCoverPage"/>
              <w:tabs>
                <w:tab w:val="right" w:pos="2184"/>
              </w:tabs>
              <w:spacing w:after="0"/>
              <w:rPr>
                <w:b/>
                <w:i/>
                <w:noProof/>
              </w:rPr>
            </w:pPr>
            <w:r>
              <w:rPr>
                <w:b/>
                <w:i/>
                <w:noProof/>
              </w:rPr>
              <w:t>Reason for change:</w:t>
            </w:r>
          </w:p>
        </w:tc>
        <w:tc>
          <w:tcPr>
            <w:tcW w:w="6946" w:type="dxa"/>
            <w:gridSpan w:val="9"/>
            <w:tcBorders>
              <w:top w:val="single" w:sz="4" w:space="0" w:color="auto"/>
              <w:right w:val="single" w:sz="4" w:space="0" w:color="auto"/>
            </w:tcBorders>
            <w:shd w:val="pct30" w:color="FFFF00" w:fill="auto"/>
          </w:tcPr>
          <w:p w14:paraId="708AA7DE" w14:textId="2EEA02F1" w:rsidR="001E41F3" w:rsidRDefault="002300AE">
            <w:pPr>
              <w:pStyle w:val="CRCoverPage"/>
              <w:spacing w:after="0"/>
              <w:ind w:left="100"/>
              <w:rPr>
                <w:noProof/>
              </w:rPr>
            </w:pPr>
            <w:r>
              <w:rPr>
                <w:noProof/>
              </w:rPr>
              <w:t>Various corrections to the IVAS Codec software (floating-point), which improve software stability, audio quality and interoperability.</w:t>
            </w:r>
          </w:p>
        </w:tc>
      </w:tr>
      <w:tr w:rsidR="001E41F3" w14:paraId="4CA74D09" w14:textId="77777777" w:rsidTr="00547111">
        <w:tc>
          <w:tcPr>
            <w:tcW w:w="2694" w:type="dxa"/>
            <w:gridSpan w:val="2"/>
            <w:tcBorders>
              <w:left w:val="single" w:sz="4" w:space="0" w:color="auto"/>
            </w:tcBorders>
          </w:tcPr>
          <w:p w14:paraId="2D0866D6" w14:textId="77777777" w:rsidR="001E41F3" w:rsidRDefault="001E41F3">
            <w:pPr>
              <w:pStyle w:val="CRCoverPage"/>
              <w:spacing w:after="0"/>
              <w:rPr>
                <w:b/>
                <w:i/>
                <w:noProof/>
                <w:sz w:val="8"/>
                <w:szCs w:val="8"/>
              </w:rPr>
            </w:pPr>
          </w:p>
        </w:tc>
        <w:tc>
          <w:tcPr>
            <w:tcW w:w="6946" w:type="dxa"/>
            <w:gridSpan w:val="9"/>
            <w:tcBorders>
              <w:right w:val="single" w:sz="4" w:space="0" w:color="auto"/>
            </w:tcBorders>
          </w:tcPr>
          <w:p w14:paraId="365DEF04" w14:textId="77777777" w:rsidR="001E41F3" w:rsidRDefault="001E41F3">
            <w:pPr>
              <w:pStyle w:val="CRCoverPage"/>
              <w:spacing w:after="0"/>
              <w:rPr>
                <w:noProof/>
                <w:sz w:val="8"/>
                <w:szCs w:val="8"/>
              </w:rPr>
            </w:pPr>
          </w:p>
        </w:tc>
      </w:tr>
      <w:tr w:rsidR="001E41F3" w14:paraId="21016551" w14:textId="77777777" w:rsidTr="00547111">
        <w:tc>
          <w:tcPr>
            <w:tcW w:w="2694" w:type="dxa"/>
            <w:gridSpan w:val="2"/>
            <w:tcBorders>
              <w:left w:val="single" w:sz="4" w:space="0" w:color="auto"/>
            </w:tcBorders>
          </w:tcPr>
          <w:p w14:paraId="49433147" w14:textId="77777777" w:rsidR="001E41F3" w:rsidRDefault="001E41F3">
            <w:pPr>
              <w:pStyle w:val="CRCoverPage"/>
              <w:tabs>
                <w:tab w:val="right" w:pos="2184"/>
              </w:tabs>
              <w:spacing w:after="0"/>
              <w:rPr>
                <w:b/>
                <w:i/>
                <w:noProof/>
              </w:rPr>
            </w:pPr>
            <w:r>
              <w:rPr>
                <w:b/>
                <w:i/>
                <w:noProof/>
              </w:rPr>
              <w:t>Summary of change</w:t>
            </w:r>
            <w:r w:rsidR="0051580D">
              <w:rPr>
                <w:b/>
                <w:i/>
                <w:noProof/>
              </w:rPr>
              <w:t>:</w:t>
            </w:r>
          </w:p>
        </w:tc>
        <w:tc>
          <w:tcPr>
            <w:tcW w:w="6946" w:type="dxa"/>
            <w:gridSpan w:val="9"/>
            <w:tcBorders>
              <w:right w:val="single" w:sz="4" w:space="0" w:color="auto"/>
            </w:tcBorders>
            <w:shd w:val="pct30" w:color="FFFF00" w:fill="auto"/>
          </w:tcPr>
          <w:p w14:paraId="3AFA9CA3" w14:textId="77777777" w:rsidR="002300AE" w:rsidRDefault="002300AE" w:rsidP="002300AE">
            <w:pPr>
              <w:pStyle w:val="CRCoverPage"/>
              <w:spacing w:after="0"/>
              <w:ind w:left="100"/>
              <w:rPr>
                <w:noProof/>
              </w:rPr>
            </w:pPr>
            <w:r>
              <w:rPr>
                <w:noProof/>
              </w:rPr>
              <w:t>Numerous bugfixes have been applied to the IVAS Codec software and framework. The corrections include:</w:t>
            </w:r>
          </w:p>
          <w:p w14:paraId="3B57EEB5" w14:textId="77777777" w:rsidR="002300AE" w:rsidRPr="00393123" w:rsidRDefault="002300AE" w:rsidP="002300AE">
            <w:pPr>
              <w:pStyle w:val="CRCoverPage"/>
              <w:numPr>
                <w:ilvl w:val="0"/>
                <w:numId w:val="2"/>
              </w:numPr>
              <w:rPr>
                <w:lang w:val="en-US"/>
              </w:rPr>
            </w:pPr>
            <w:r w:rsidRPr="00393123">
              <w:rPr>
                <w:lang w:val="en-US"/>
              </w:rPr>
              <w:t>Corrections for various crashes, sanitizer errors</w:t>
            </w:r>
          </w:p>
          <w:p w14:paraId="376D7942" w14:textId="77777777" w:rsidR="002300AE" w:rsidRPr="00393123" w:rsidRDefault="002300AE" w:rsidP="002300AE">
            <w:pPr>
              <w:pStyle w:val="CRCoverPage"/>
              <w:numPr>
                <w:ilvl w:val="0"/>
                <w:numId w:val="2"/>
              </w:numPr>
              <w:rPr>
                <w:lang w:val="en-US"/>
              </w:rPr>
            </w:pPr>
            <w:r w:rsidRPr="00393123">
              <w:rPr>
                <w:lang w:val="en-US"/>
              </w:rPr>
              <w:t>Corrections to improve interoperability FL &lt;-&gt; FX</w:t>
            </w:r>
          </w:p>
          <w:p w14:paraId="7DD1BB34" w14:textId="77777777" w:rsidR="002300AE" w:rsidRPr="00393123" w:rsidRDefault="002300AE" w:rsidP="002300AE">
            <w:pPr>
              <w:pStyle w:val="CRCoverPage"/>
              <w:numPr>
                <w:ilvl w:val="0"/>
                <w:numId w:val="2"/>
              </w:numPr>
              <w:rPr>
                <w:lang w:val="en-US"/>
              </w:rPr>
            </w:pPr>
            <w:r w:rsidRPr="00393123">
              <w:rPr>
                <w:lang w:val="en-US"/>
              </w:rPr>
              <w:t>Corrections to reduce memory demand and complexity</w:t>
            </w:r>
          </w:p>
          <w:p w14:paraId="7207BF1C" w14:textId="77777777" w:rsidR="002300AE" w:rsidRPr="000104ED" w:rsidRDefault="002300AE" w:rsidP="002300AE">
            <w:pPr>
              <w:pStyle w:val="CRCoverPage"/>
              <w:numPr>
                <w:ilvl w:val="0"/>
                <w:numId w:val="2"/>
              </w:numPr>
              <w:rPr>
                <w:noProof/>
                <w:lang w:val="en-US"/>
              </w:rPr>
            </w:pPr>
            <w:r>
              <w:rPr>
                <w:noProof/>
                <w:lang w:val="en-US"/>
              </w:rPr>
              <w:t>Corrections to v</w:t>
            </w:r>
            <w:r w:rsidRPr="000104ED">
              <w:rPr>
                <w:noProof/>
                <w:lang w:val="en-US"/>
              </w:rPr>
              <w:t>arious quality outliers (clicks, noise-burst, differences in loudness, etc.)</w:t>
            </w:r>
          </w:p>
          <w:p w14:paraId="2E3B93BA" w14:textId="77777777" w:rsidR="002300AE" w:rsidRPr="000104ED" w:rsidRDefault="002300AE" w:rsidP="002300AE">
            <w:pPr>
              <w:pStyle w:val="CRCoverPage"/>
              <w:numPr>
                <w:ilvl w:val="0"/>
                <w:numId w:val="2"/>
              </w:numPr>
              <w:rPr>
                <w:noProof/>
                <w:lang w:val="en-US"/>
              </w:rPr>
            </w:pPr>
            <w:r>
              <w:rPr>
                <w:noProof/>
                <w:lang w:val="en-US"/>
              </w:rPr>
              <w:t>Provide missing implementation of</w:t>
            </w:r>
            <w:r w:rsidRPr="000104ED">
              <w:rPr>
                <w:noProof/>
                <w:lang w:val="en-US"/>
              </w:rPr>
              <w:t xml:space="preserve"> RTP payload writing and parsing</w:t>
            </w:r>
            <w:r>
              <w:rPr>
                <w:noProof/>
                <w:lang w:val="en-US"/>
              </w:rPr>
              <w:t xml:space="preserve"> (conformant with TS 26.253)</w:t>
            </w:r>
          </w:p>
          <w:p w14:paraId="3E9F1878" w14:textId="77777777" w:rsidR="002300AE" w:rsidRPr="000104ED" w:rsidRDefault="002300AE" w:rsidP="002300AE">
            <w:pPr>
              <w:pStyle w:val="CRCoverPage"/>
              <w:numPr>
                <w:ilvl w:val="0"/>
                <w:numId w:val="2"/>
              </w:numPr>
              <w:rPr>
                <w:noProof/>
                <w:lang w:val="en-US"/>
              </w:rPr>
            </w:pPr>
            <w:r>
              <w:rPr>
                <w:noProof/>
                <w:lang w:val="en-US"/>
              </w:rPr>
              <w:t xml:space="preserve">Corrections to </w:t>
            </w:r>
            <w:r w:rsidRPr="000104ED">
              <w:rPr>
                <w:noProof/>
                <w:lang w:val="en-US"/>
              </w:rPr>
              <w:t>HRTF File-Format</w:t>
            </w:r>
            <w:r>
              <w:rPr>
                <w:noProof/>
                <w:lang w:val="en-US"/>
              </w:rPr>
              <w:t>: Use f</w:t>
            </w:r>
            <w:r w:rsidRPr="000104ED">
              <w:rPr>
                <w:noProof/>
                <w:lang w:val="en-US"/>
              </w:rPr>
              <w:t>ixed-</w:t>
            </w:r>
            <w:r>
              <w:rPr>
                <w:noProof/>
                <w:lang w:val="en-US"/>
              </w:rPr>
              <w:t>p</w:t>
            </w:r>
            <w:r w:rsidRPr="000104ED">
              <w:rPr>
                <w:noProof/>
                <w:lang w:val="en-US"/>
              </w:rPr>
              <w:t>oint</w:t>
            </w:r>
            <w:r>
              <w:rPr>
                <w:noProof/>
                <w:lang w:val="en-US"/>
              </w:rPr>
              <w:t xml:space="preserve"> representation for interoperability with FX</w:t>
            </w:r>
          </w:p>
          <w:p w14:paraId="787A7B86" w14:textId="77777777" w:rsidR="002300AE" w:rsidRDefault="002300AE" w:rsidP="002300AE">
            <w:pPr>
              <w:pStyle w:val="CRCoverPage"/>
              <w:numPr>
                <w:ilvl w:val="0"/>
                <w:numId w:val="2"/>
              </w:numPr>
              <w:rPr>
                <w:noProof/>
                <w:lang w:val="en-US"/>
              </w:rPr>
            </w:pPr>
            <w:r>
              <w:rPr>
                <w:noProof/>
                <w:lang w:val="en-US"/>
              </w:rPr>
              <w:t xml:space="preserve">Various corrections to codec interface to allow </w:t>
            </w:r>
            <w:r w:rsidRPr="000104ED">
              <w:rPr>
                <w:noProof/>
                <w:lang w:val="en-US"/>
              </w:rPr>
              <w:t xml:space="preserve">for </w:t>
            </w:r>
            <w:r>
              <w:rPr>
                <w:noProof/>
                <w:lang w:val="en-US"/>
              </w:rPr>
              <w:t xml:space="preserve">a </w:t>
            </w:r>
            <w:r w:rsidRPr="000104ED">
              <w:rPr>
                <w:noProof/>
                <w:lang w:val="en-US"/>
              </w:rPr>
              <w:t>decoder-side object editing</w:t>
            </w:r>
          </w:p>
          <w:p w14:paraId="0DE1ABE9" w14:textId="77777777" w:rsidR="002300AE" w:rsidRDefault="002300AE" w:rsidP="002300AE">
            <w:pPr>
              <w:pStyle w:val="CRCoverPage"/>
              <w:numPr>
                <w:ilvl w:val="0"/>
                <w:numId w:val="2"/>
              </w:numPr>
              <w:rPr>
                <w:noProof/>
                <w:lang w:val="en-US"/>
              </w:rPr>
            </w:pPr>
            <w:r>
              <w:rPr>
                <w:noProof/>
                <w:lang w:val="en-US"/>
              </w:rPr>
              <w:t>Various corrections to the codec framework to allow for format switching</w:t>
            </w:r>
          </w:p>
          <w:p w14:paraId="258CB03C" w14:textId="77777777" w:rsidR="002300AE" w:rsidRDefault="002300AE" w:rsidP="002300AE">
            <w:pPr>
              <w:pStyle w:val="CRCoverPage"/>
              <w:rPr>
                <w:noProof/>
                <w:lang w:val="en-US"/>
              </w:rPr>
            </w:pPr>
            <w:r>
              <w:rPr>
                <w:noProof/>
                <w:lang w:val="en-US"/>
              </w:rPr>
              <w:t xml:space="preserve">The full list of changes is available at </w:t>
            </w:r>
            <w:hyperlink r:id="rId12" w:anchor="floating-point-code" w:history="1">
              <w:r w:rsidRPr="004F72F9">
                <w:rPr>
                  <w:rStyle w:val="Hyperlink"/>
                  <w:noProof/>
                  <w:lang w:val="en-US"/>
                </w:rPr>
                <w:t>https://forge.3gpp.org/rep/ivas-codec-pc/ivas-codec/-/wikis/Documentation/Releases/IVAS-3.0-Release#floating-point-code</w:t>
              </w:r>
            </w:hyperlink>
            <w:r>
              <w:rPr>
                <w:noProof/>
                <w:lang w:val="en-US"/>
              </w:rPr>
              <w:t xml:space="preserve">. </w:t>
            </w:r>
          </w:p>
          <w:p w14:paraId="2151B62E" w14:textId="77777777" w:rsidR="002300AE" w:rsidRPr="000104ED" w:rsidRDefault="002300AE" w:rsidP="002300AE">
            <w:pPr>
              <w:pStyle w:val="CRCoverPage"/>
              <w:rPr>
                <w:noProof/>
                <w:lang w:val="en-US"/>
              </w:rPr>
            </w:pPr>
          </w:p>
          <w:p w14:paraId="31C656EC" w14:textId="6B62B84C" w:rsidR="001E41F3" w:rsidRDefault="002300AE" w:rsidP="002300AE">
            <w:pPr>
              <w:pStyle w:val="CRCoverPage"/>
              <w:spacing w:after="0"/>
              <w:ind w:left="100"/>
              <w:rPr>
                <w:noProof/>
              </w:rPr>
            </w:pPr>
            <w:r>
              <w:rPr>
                <w:noProof/>
              </w:rPr>
              <w:t xml:space="preserve">Further on, corrections have to be made to the specification text in TS 26.258, to mirror the changes to the software. In addition, the specification </w:t>
            </w:r>
            <w:r>
              <w:rPr>
                <w:noProof/>
              </w:rPr>
              <w:lastRenderedPageBreak/>
              <w:t>text has to be corrected wrt 6-DoF support for head-rotation and missing parameters in the renderer text file.</w:t>
            </w:r>
          </w:p>
        </w:tc>
      </w:tr>
      <w:tr w:rsidR="001E41F3" w14:paraId="1F886379" w14:textId="77777777" w:rsidTr="00547111">
        <w:tc>
          <w:tcPr>
            <w:tcW w:w="2694" w:type="dxa"/>
            <w:gridSpan w:val="2"/>
            <w:tcBorders>
              <w:left w:val="single" w:sz="4" w:space="0" w:color="auto"/>
            </w:tcBorders>
          </w:tcPr>
          <w:p w14:paraId="4D989623" w14:textId="77777777" w:rsidR="001E41F3" w:rsidRDefault="001E41F3">
            <w:pPr>
              <w:pStyle w:val="CRCoverPage"/>
              <w:spacing w:after="0"/>
              <w:rPr>
                <w:b/>
                <w:i/>
                <w:noProof/>
                <w:sz w:val="8"/>
                <w:szCs w:val="8"/>
              </w:rPr>
            </w:pPr>
          </w:p>
        </w:tc>
        <w:tc>
          <w:tcPr>
            <w:tcW w:w="6946" w:type="dxa"/>
            <w:gridSpan w:val="9"/>
            <w:tcBorders>
              <w:right w:val="single" w:sz="4" w:space="0" w:color="auto"/>
            </w:tcBorders>
          </w:tcPr>
          <w:p w14:paraId="71C4A204" w14:textId="77777777" w:rsidR="001E41F3" w:rsidRDefault="001E41F3">
            <w:pPr>
              <w:pStyle w:val="CRCoverPage"/>
              <w:spacing w:after="0"/>
              <w:rPr>
                <w:noProof/>
                <w:sz w:val="8"/>
                <w:szCs w:val="8"/>
              </w:rPr>
            </w:pPr>
          </w:p>
        </w:tc>
      </w:tr>
      <w:tr w:rsidR="001E41F3" w14:paraId="678D7BF9" w14:textId="77777777" w:rsidTr="00547111">
        <w:tc>
          <w:tcPr>
            <w:tcW w:w="2694" w:type="dxa"/>
            <w:gridSpan w:val="2"/>
            <w:tcBorders>
              <w:left w:val="single" w:sz="4" w:space="0" w:color="auto"/>
              <w:bottom w:val="single" w:sz="4" w:space="0" w:color="auto"/>
            </w:tcBorders>
          </w:tcPr>
          <w:p w14:paraId="4E5CE1B6" w14:textId="77777777" w:rsidR="001E41F3" w:rsidRDefault="001E41F3">
            <w:pPr>
              <w:pStyle w:val="CRCoverPage"/>
              <w:tabs>
                <w:tab w:val="right" w:pos="2184"/>
              </w:tabs>
              <w:spacing w:after="0"/>
              <w:rPr>
                <w:b/>
                <w:i/>
                <w:noProof/>
              </w:rPr>
            </w:pPr>
            <w:r>
              <w:rPr>
                <w:b/>
                <w:i/>
                <w:noProof/>
              </w:rPr>
              <w:t>Consequences if not approved:</w:t>
            </w:r>
          </w:p>
        </w:tc>
        <w:tc>
          <w:tcPr>
            <w:tcW w:w="6946" w:type="dxa"/>
            <w:gridSpan w:val="9"/>
            <w:tcBorders>
              <w:bottom w:val="single" w:sz="4" w:space="0" w:color="auto"/>
              <w:right w:val="single" w:sz="4" w:space="0" w:color="auto"/>
            </w:tcBorders>
            <w:shd w:val="pct30" w:color="FFFF00" w:fill="auto"/>
          </w:tcPr>
          <w:p w14:paraId="5C4BEB44" w14:textId="0B035886" w:rsidR="001E41F3" w:rsidRDefault="002300AE">
            <w:pPr>
              <w:pStyle w:val="CRCoverPage"/>
              <w:spacing w:after="0"/>
              <w:ind w:left="100"/>
              <w:rPr>
                <w:noProof/>
              </w:rPr>
            </w:pPr>
            <w:r>
              <w:rPr>
                <w:noProof/>
              </w:rPr>
              <w:t>Erroneous IVAS codec software, which exhibits severe quality and interoperability issues.</w:t>
            </w:r>
          </w:p>
        </w:tc>
      </w:tr>
      <w:tr w:rsidR="001E41F3" w14:paraId="034AF533" w14:textId="77777777" w:rsidTr="00547111">
        <w:tc>
          <w:tcPr>
            <w:tcW w:w="2694" w:type="dxa"/>
            <w:gridSpan w:val="2"/>
          </w:tcPr>
          <w:p w14:paraId="39D9EB5B" w14:textId="77777777" w:rsidR="001E41F3" w:rsidRDefault="001E41F3">
            <w:pPr>
              <w:pStyle w:val="CRCoverPage"/>
              <w:spacing w:after="0"/>
              <w:rPr>
                <w:b/>
                <w:i/>
                <w:noProof/>
                <w:sz w:val="8"/>
                <w:szCs w:val="8"/>
              </w:rPr>
            </w:pPr>
          </w:p>
        </w:tc>
        <w:tc>
          <w:tcPr>
            <w:tcW w:w="6946" w:type="dxa"/>
            <w:gridSpan w:val="9"/>
          </w:tcPr>
          <w:p w14:paraId="7826CB1C" w14:textId="77777777" w:rsidR="001E41F3" w:rsidRDefault="001E41F3">
            <w:pPr>
              <w:pStyle w:val="CRCoverPage"/>
              <w:spacing w:after="0"/>
              <w:rPr>
                <w:noProof/>
                <w:sz w:val="8"/>
                <w:szCs w:val="8"/>
              </w:rPr>
            </w:pPr>
          </w:p>
        </w:tc>
      </w:tr>
      <w:tr w:rsidR="001E41F3" w14:paraId="6A17D7AC" w14:textId="77777777" w:rsidTr="00547111">
        <w:tc>
          <w:tcPr>
            <w:tcW w:w="2694" w:type="dxa"/>
            <w:gridSpan w:val="2"/>
            <w:tcBorders>
              <w:top w:val="single" w:sz="4" w:space="0" w:color="auto"/>
              <w:left w:val="single" w:sz="4" w:space="0" w:color="auto"/>
            </w:tcBorders>
          </w:tcPr>
          <w:p w14:paraId="6DAD5B19" w14:textId="77777777" w:rsidR="001E41F3" w:rsidRDefault="001E41F3">
            <w:pPr>
              <w:pStyle w:val="CRCoverPage"/>
              <w:tabs>
                <w:tab w:val="right" w:pos="2184"/>
              </w:tabs>
              <w:spacing w:after="0"/>
              <w:rPr>
                <w:b/>
                <w:i/>
                <w:noProof/>
              </w:rPr>
            </w:pPr>
            <w:r>
              <w:rPr>
                <w:b/>
                <w:i/>
                <w:noProof/>
              </w:rPr>
              <w:t>Clauses affected:</w:t>
            </w:r>
          </w:p>
        </w:tc>
        <w:tc>
          <w:tcPr>
            <w:tcW w:w="6946" w:type="dxa"/>
            <w:gridSpan w:val="9"/>
            <w:tcBorders>
              <w:top w:val="single" w:sz="4" w:space="0" w:color="auto"/>
              <w:right w:val="single" w:sz="4" w:space="0" w:color="auto"/>
            </w:tcBorders>
            <w:shd w:val="pct30" w:color="FFFF00" w:fill="auto"/>
          </w:tcPr>
          <w:p w14:paraId="2E8CC96B" w14:textId="2072FA6A" w:rsidR="001E41F3" w:rsidRDefault="002300AE">
            <w:pPr>
              <w:pStyle w:val="CRCoverPage"/>
              <w:spacing w:after="0"/>
              <w:ind w:left="100"/>
              <w:rPr>
                <w:noProof/>
              </w:rPr>
            </w:pPr>
            <w:r>
              <w:rPr>
                <w:noProof/>
              </w:rPr>
              <w:t xml:space="preserve">Clauses 2, 4, 4.1, 4.2, 5.10, 5.11, </w:t>
            </w:r>
            <w:r w:rsidRPr="00E12BD3">
              <w:rPr>
                <w:lang w:val="en-US"/>
              </w:rPr>
              <w:t>5.14.2</w:t>
            </w:r>
            <w:r>
              <w:rPr>
                <w:noProof/>
              </w:rPr>
              <w:t>, 5.18 (new), 5.19 (new), Electronic Attachment</w:t>
            </w:r>
          </w:p>
        </w:tc>
      </w:tr>
      <w:tr w:rsidR="001E41F3" w14:paraId="56E1E6C3" w14:textId="77777777" w:rsidTr="00547111">
        <w:tc>
          <w:tcPr>
            <w:tcW w:w="2694" w:type="dxa"/>
            <w:gridSpan w:val="2"/>
            <w:tcBorders>
              <w:left w:val="single" w:sz="4" w:space="0" w:color="auto"/>
            </w:tcBorders>
          </w:tcPr>
          <w:p w14:paraId="2FB9DE77" w14:textId="77777777" w:rsidR="001E41F3" w:rsidRDefault="001E41F3">
            <w:pPr>
              <w:pStyle w:val="CRCoverPage"/>
              <w:spacing w:after="0"/>
              <w:rPr>
                <w:b/>
                <w:i/>
                <w:noProof/>
                <w:sz w:val="8"/>
                <w:szCs w:val="8"/>
              </w:rPr>
            </w:pPr>
          </w:p>
        </w:tc>
        <w:tc>
          <w:tcPr>
            <w:tcW w:w="6946" w:type="dxa"/>
            <w:gridSpan w:val="9"/>
            <w:tcBorders>
              <w:right w:val="single" w:sz="4" w:space="0" w:color="auto"/>
            </w:tcBorders>
          </w:tcPr>
          <w:p w14:paraId="0898542D" w14:textId="77777777" w:rsidR="001E41F3" w:rsidRDefault="001E41F3">
            <w:pPr>
              <w:pStyle w:val="CRCoverPage"/>
              <w:spacing w:after="0"/>
              <w:rPr>
                <w:noProof/>
                <w:sz w:val="8"/>
                <w:szCs w:val="8"/>
              </w:rPr>
            </w:pPr>
          </w:p>
        </w:tc>
      </w:tr>
      <w:tr w:rsidR="001E41F3" w14:paraId="76F95A8B" w14:textId="77777777" w:rsidTr="00547111">
        <w:tc>
          <w:tcPr>
            <w:tcW w:w="2694" w:type="dxa"/>
            <w:gridSpan w:val="2"/>
            <w:tcBorders>
              <w:left w:val="single" w:sz="4" w:space="0" w:color="auto"/>
            </w:tcBorders>
          </w:tcPr>
          <w:p w14:paraId="335EAB52" w14:textId="77777777" w:rsidR="001E41F3" w:rsidRDefault="001E41F3">
            <w:pPr>
              <w:pStyle w:val="CRCoverPage"/>
              <w:tabs>
                <w:tab w:val="right" w:pos="2184"/>
              </w:tabs>
              <w:spacing w:after="0"/>
              <w:rPr>
                <w:b/>
                <w:i/>
                <w:noProof/>
              </w:rPr>
            </w:pPr>
          </w:p>
        </w:tc>
        <w:tc>
          <w:tcPr>
            <w:tcW w:w="284" w:type="dxa"/>
            <w:tcBorders>
              <w:top w:val="single" w:sz="4" w:space="0" w:color="auto"/>
              <w:left w:val="single" w:sz="4" w:space="0" w:color="auto"/>
              <w:bottom w:val="single" w:sz="4" w:space="0" w:color="auto"/>
            </w:tcBorders>
          </w:tcPr>
          <w:p w14:paraId="51DF3285" w14:textId="77777777" w:rsidR="001E41F3" w:rsidRDefault="001E41F3">
            <w:pPr>
              <w:pStyle w:val="CRCoverPage"/>
              <w:spacing w:after="0"/>
              <w:jc w:val="center"/>
              <w:rPr>
                <w:b/>
                <w:caps/>
                <w:noProof/>
              </w:rPr>
            </w:pPr>
            <w:r>
              <w:rPr>
                <w:b/>
                <w:caps/>
                <w:noProof/>
              </w:rPr>
              <w:t>Y</w:t>
            </w:r>
          </w:p>
        </w:tc>
        <w:tc>
          <w:tcPr>
            <w:tcW w:w="284" w:type="dxa"/>
            <w:tcBorders>
              <w:top w:val="single" w:sz="4" w:space="0" w:color="auto"/>
              <w:left w:val="single" w:sz="4" w:space="0" w:color="auto"/>
              <w:bottom w:val="single" w:sz="4" w:space="0" w:color="auto"/>
              <w:right w:val="single" w:sz="4" w:space="0" w:color="auto"/>
            </w:tcBorders>
            <w:shd w:val="clear" w:color="FFFF00" w:fill="auto"/>
          </w:tcPr>
          <w:p w14:paraId="7AA1E7F6" w14:textId="77777777" w:rsidR="001E41F3" w:rsidRDefault="001E41F3">
            <w:pPr>
              <w:pStyle w:val="CRCoverPage"/>
              <w:spacing w:after="0"/>
              <w:jc w:val="center"/>
              <w:rPr>
                <w:b/>
                <w:caps/>
                <w:noProof/>
              </w:rPr>
            </w:pPr>
            <w:r>
              <w:rPr>
                <w:b/>
                <w:caps/>
                <w:noProof/>
              </w:rPr>
              <w:t>N</w:t>
            </w:r>
          </w:p>
        </w:tc>
        <w:tc>
          <w:tcPr>
            <w:tcW w:w="2977" w:type="dxa"/>
            <w:gridSpan w:val="4"/>
          </w:tcPr>
          <w:p w14:paraId="304CCBCB" w14:textId="77777777" w:rsidR="001E41F3" w:rsidRDefault="001E41F3">
            <w:pPr>
              <w:pStyle w:val="CRCoverPage"/>
              <w:tabs>
                <w:tab w:val="right" w:pos="2893"/>
              </w:tabs>
              <w:spacing w:after="0"/>
              <w:rPr>
                <w:noProof/>
              </w:rPr>
            </w:pPr>
          </w:p>
        </w:tc>
        <w:tc>
          <w:tcPr>
            <w:tcW w:w="3401" w:type="dxa"/>
            <w:gridSpan w:val="3"/>
            <w:tcBorders>
              <w:right w:val="single" w:sz="4" w:space="0" w:color="auto"/>
            </w:tcBorders>
            <w:shd w:val="clear" w:color="FFFF00" w:fill="auto"/>
          </w:tcPr>
          <w:p w14:paraId="0D32F54E" w14:textId="77777777" w:rsidR="001E41F3" w:rsidRDefault="001E41F3">
            <w:pPr>
              <w:pStyle w:val="CRCoverPage"/>
              <w:spacing w:after="0"/>
              <w:ind w:left="99"/>
              <w:rPr>
                <w:noProof/>
              </w:rPr>
            </w:pPr>
          </w:p>
        </w:tc>
      </w:tr>
      <w:tr w:rsidR="001E41F3" w14:paraId="34ACE2EB" w14:textId="77777777" w:rsidTr="00547111">
        <w:tc>
          <w:tcPr>
            <w:tcW w:w="2694" w:type="dxa"/>
            <w:gridSpan w:val="2"/>
            <w:tcBorders>
              <w:left w:val="single" w:sz="4" w:space="0" w:color="auto"/>
            </w:tcBorders>
          </w:tcPr>
          <w:p w14:paraId="571382F3" w14:textId="77777777" w:rsidR="001E41F3" w:rsidRDefault="001E41F3">
            <w:pPr>
              <w:pStyle w:val="CRCoverPage"/>
              <w:tabs>
                <w:tab w:val="right" w:pos="2184"/>
              </w:tabs>
              <w:spacing w:after="0"/>
              <w:rPr>
                <w:b/>
                <w:i/>
                <w:noProof/>
              </w:rPr>
            </w:pPr>
            <w:r>
              <w:rPr>
                <w:b/>
                <w:i/>
                <w:noProof/>
              </w:rPr>
              <w:t>Other specs</w:t>
            </w:r>
          </w:p>
        </w:tc>
        <w:tc>
          <w:tcPr>
            <w:tcW w:w="284" w:type="dxa"/>
            <w:tcBorders>
              <w:top w:val="single" w:sz="4" w:space="0" w:color="auto"/>
              <w:left w:val="single" w:sz="4" w:space="0" w:color="auto"/>
              <w:bottom w:val="single" w:sz="4" w:space="0" w:color="auto"/>
            </w:tcBorders>
            <w:shd w:val="pct25" w:color="FFFF00" w:fill="auto"/>
          </w:tcPr>
          <w:p w14:paraId="2293993E" w14:textId="31E78DFB" w:rsidR="001E41F3" w:rsidRDefault="002300AE">
            <w:pPr>
              <w:pStyle w:val="CRCoverPage"/>
              <w:spacing w:after="0"/>
              <w:jc w:val="center"/>
              <w:rPr>
                <w:b/>
                <w:caps/>
                <w:noProof/>
              </w:rPr>
            </w:pPr>
            <w:r>
              <w:rPr>
                <w:b/>
                <w:caps/>
                <w:noProof/>
              </w:rPr>
              <w:t>X</w:t>
            </w: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136AA7C2" w14:textId="77777777" w:rsidR="001E41F3" w:rsidRDefault="001E41F3">
            <w:pPr>
              <w:pStyle w:val="CRCoverPage"/>
              <w:spacing w:after="0"/>
              <w:jc w:val="center"/>
              <w:rPr>
                <w:b/>
                <w:caps/>
                <w:noProof/>
              </w:rPr>
            </w:pPr>
          </w:p>
        </w:tc>
        <w:tc>
          <w:tcPr>
            <w:tcW w:w="2977" w:type="dxa"/>
            <w:gridSpan w:val="4"/>
          </w:tcPr>
          <w:p w14:paraId="7DB274D8" w14:textId="77777777" w:rsidR="001E41F3" w:rsidRDefault="001E41F3">
            <w:pPr>
              <w:pStyle w:val="CRCoverPage"/>
              <w:tabs>
                <w:tab w:val="right" w:pos="2893"/>
              </w:tabs>
              <w:spacing w:after="0"/>
              <w:rPr>
                <w:noProof/>
              </w:rPr>
            </w:pPr>
            <w:r>
              <w:rPr>
                <w:noProof/>
              </w:rPr>
              <w:t xml:space="preserve"> Other core specifications</w:t>
            </w:r>
            <w:r>
              <w:rPr>
                <w:noProof/>
              </w:rPr>
              <w:tab/>
            </w:r>
          </w:p>
        </w:tc>
        <w:tc>
          <w:tcPr>
            <w:tcW w:w="3401" w:type="dxa"/>
            <w:gridSpan w:val="3"/>
            <w:tcBorders>
              <w:right w:val="single" w:sz="4" w:space="0" w:color="auto"/>
            </w:tcBorders>
            <w:shd w:val="pct30" w:color="FFFF00" w:fill="auto"/>
          </w:tcPr>
          <w:p w14:paraId="42398B96" w14:textId="6134B843" w:rsidR="001E41F3" w:rsidRDefault="00145D43">
            <w:pPr>
              <w:pStyle w:val="CRCoverPage"/>
              <w:spacing w:after="0"/>
              <w:ind w:left="99"/>
              <w:rPr>
                <w:noProof/>
              </w:rPr>
            </w:pPr>
            <w:r>
              <w:rPr>
                <w:noProof/>
              </w:rPr>
              <w:t>TS</w:t>
            </w:r>
            <w:r w:rsidR="002300AE">
              <w:rPr>
                <w:noProof/>
              </w:rPr>
              <w:t xml:space="preserve"> 26.251</w:t>
            </w:r>
            <w:r>
              <w:rPr>
                <w:noProof/>
              </w:rPr>
              <w:t xml:space="preserve"> </w:t>
            </w:r>
          </w:p>
        </w:tc>
      </w:tr>
      <w:tr w:rsidR="001E41F3" w14:paraId="446DDBAC" w14:textId="77777777" w:rsidTr="00547111">
        <w:tc>
          <w:tcPr>
            <w:tcW w:w="2694" w:type="dxa"/>
            <w:gridSpan w:val="2"/>
            <w:tcBorders>
              <w:left w:val="single" w:sz="4" w:space="0" w:color="auto"/>
            </w:tcBorders>
          </w:tcPr>
          <w:p w14:paraId="678A1AA6" w14:textId="77777777" w:rsidR="001E41F3" w:rsidRDefault="001E41F3">
            <w:pPr>
              <w:pStyle w:val="CRCoverPage"/>
              <w:spacing w:after="0"/>
              <w:rPr>
                <w:b/>
                <w:i/>
                <w:noProof/>
              </w:rPr>
            </w:pPr>
            <w:r>
              <w:rPr>
                <w:b/>
                <w:i/>
                <w:noProof/>
              </w:rPr>
              <w:t>affected:</w:t>
            </w:r>
          </w:p>
        </w:tc>
        <w:tc>
          <w:tcPr>
            <w:tcW w:w="284" w:type="dxa"/>
            <w:tcBorders>
              <w:top w:val="single" w:sz="4" w:space="0" w:color="auto"/>
              <w:left w:val="single" w:sz="4" w:space="0" w:color="auto"/>
              <w:bottom w:val="single" w:sz="4" w:space="0" w:color="auto"/>
            </w:tcBorders>
            <w:shd w:val="pct25" w:color="FFFF00" w:fill="auto"/>
          </w:tcPr>
          <w:p w14:paraId="382D44DF" w14:textId="1B3E9A25" w:rsidR="001E41F3" w:rsidRDefault="002300AE">
            <w:pPr>
              <w:pStyle w:val="CRCoverPage"/>
              <w:spacing w:after="0"/>
              <w:jc w:val="center"/>
              <w:rPr>
                <w:b/>
                <w:caps/>
                <w:noProof/>
              </w:rPr>
            </w:pPr>
            <w:r>
              <w:rPr>
                <w:b/>
                <w:caps/>
                <w:noProof/>
              </w:rPr>
              <w:t>X</w:t>
            </w: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3BB7EE70" w14:textId="77777777" w:rsidR="001E41F3" w:rsidRDefault="001E41F3">
            <w:pPr>
              <w:pStyle w:val="CRCoverPage"/>
              <w:spacing w:after="0"/>
              <w:jc w:val="center"/>
              <w:rPr>
                <w:b/>
                <w:caps/>
                <w:noProof/>
              </w:rPr>
            </w:pPr>
          </w:p>
        </w:tc>
        <w:tc>
          <w:tcPr>
            <w:tcW w:w="2977" w:type="dxa"/>
            <w:gridSpan w:val="4"/>
          </w:tcPr>
          <w:p w14:paraId="1A4306D9" w14:textId="77777777" w:rsidR="001E41F3" w:rsidRDefault="001E41F3">
            <w:pPr>
              <w:pStyle w:val="CRCoverPage"/>
              <w:spacing w:after="0"/>
              <w:rPr>
                <w:noProof/>
              </w:rPr>
            </w:pPr>
            <w:r>
              <w:rPr>
                <w:noProof/>
              </w:rPr>
              <w:t xml:space="preserve"> Test specifications</w:t>
            </w:r>
          </w:p>
        </w:tc>
        <w:tc>
          <w:tcPr>
            <w:tcW w:w="3401" w:type="dxa"/>
            <w:gridSpan w:val="3"/>
            <w:tcBorders>
              <w:right w:val="single" w:sz="4" w:space="0" w:color="auto"/>
            </w:tcBorders>
            <w:shd w:val="pct30" w:color="FFFF00" w:fill="auto"/>
          </w:tcPr>
          <w:p w14:paraId="186A633D" w14:textId="16B080E8" w:rsidR="001E41F3" w:rsidRDefault="00145D43">
            <w:pPr>
              <w:pStyle w:val="CRCoverPage"/>
              <w:spacing w:after="0"/>
              <w:ind w:left="99"/>
              <w:rPr>
                <w:noProof/>
              </w:rPr>
            </w:pPr>
            <w:r>
              <w:rPr>
                <w:noProof/>
              </w:rPr>
              <w:t>TS</w:t>
            </w:r>
            <w:r w:rsidR="002300AE">
              <w:rPr>
                <w:noProof/>
              </w:rPr>
              <w:t xml:space="preserve"> 26.252</w:t>
            </w:r>
            <w:r>
              <w:rPr>
                <w:noProof/>
              </w:rPr>
              <w:t xml:space="preserve"> CR </w:t>
            </w:r>
            <w:r w:rsidR="002300AE">
              <w:rPr>
                <w:noProof/>
              </w:rPr>
              <w:t>0003</w:t>
            </w:r>
          </w:p>
        </w:tc>
      </w:tr>
      <w:tr w:rsidR="001E41F3" w14:paraId="55C714D2" w14:textId="77777777" w:rsidTr="00547111">
        <w:tc>
          <w:tcPr>
            <w:tcW w:w="2694" w:type="dxa"/>
            <w:gridSpan w:val="2"/>
            <w:tcBorders>
              <w:left w:val="single" w:sz="4" w:space="0" w:color="auto"/>
            </w:tcBorders>
          </w:tcPr>
          <w:p w14:paraId="45913E62" w14:textId="77777777" w:rsidR="001E41F3" w:rsidRDefault="00145D43">
            <w:pPr>
              <w:pStyle w:val="CRCoverPage"/>
              <w:spacing w:after="0"/>
              <w:rPr>
                <w:b/>
                <w:i/>
                <w:noProof/>
              </w:rPr>
            </w:pPr>
            <w:r>
              <w:rPr>
                <w:b/>
                <w:i/>
                <w:noProof/>
              </w:rPr>
              <w:t xml:space="preserve">(show </w:t>
            </w:r>
            <w:r w:rsidR="00592D74">
              <w:rPr>
                <w:b/>
                <w:i/>
                <w:noProof/>
              </w:rPr>
              <w:t xml:space="preserve">related </w:t>
            </w:r>
            <w:r>
              <w:rPr>
                <w:b/>
                <w:i/>
                <w:noProof/>
              </w:rPr>
              <w:t>CR</w:t>
            </w:r>
            <w:r w:rsidR="00592D74">
              <w:rPr>
                <w:b/>
                <w:i/>
                <w:noProof/>
              </w:rPr>
              <w:t>s</w:t>
            </w:r>
            <w:r>
              <w:rPr>
                <w:b/>
                <w:i/>
                <w:noProof/>
              </w:rPr>
              <w:t>)</w:t>
            </w:r>
          </w:p>
        </w:tc>
        <w:tc>
          <w:tcPr>
            <w:tcW w:w="284" w:type="dxa"/>
            <w:tcBorders>
              <w:top w:val="single" w:sz="4" w:space="0" w:color="auto"/>
              <w:left w:val="single" w:sz="4" w:space="0" w:color="auto"/>
              <w:bottom w:val="single" w:sz="4" w:space="0" w:color="auto"/>
            </w:tcBorders>
            <w:shd w:val="pct25" w:color="FFFF00" w:fill="auto"/>
          </w:tcPr>
          <w:p w14:paraId="70131AD4" w14:textId="77777777" w:rsidR="001E41F3" w:rsidRDefault="001E41F3">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27F92011" w14:textId="0C4DFF2E" w:rsidR="001E41F3" w:rsidRDefault="002300AE">
            <w:pPr>
              <w:pStyle w:val="CRCoverPage"/>
              <w:spacing w:after="0"/>
              <w:jc w:val="center"/>
              <w:rPr>
                <w:b/>
                <w:caps/>
                <w:noProof/>
              </w:rPr>
            </w:pPr>
            <w:r>
              <w:rPr>
                <w:b/>
                <w:caps/>
                <w:noProof/>
              </w:rPr>
              <w:t>x</w:t>
            </w:r>
          </w:p>
        </w:tc>
        <w:tc>
          <w:tcPr>
            <w:tcW w:w="2977" w:type="dxa"/>
            <w:gridSpan w:val="4"/>
          </w:tcPr>
          <w:p w14:paraId="1B4FF921" w14:textId="77777777" w:rsidR="001E41F3" w:rsidRDefault="001E41F3">
            <w:pPr>
              <w:pStyle w:val="CRCoverPage"/>
              <w:spacing w:after="0"/>
              <w:rPr>
                <w:noProof/>
              </w:rPr>
            </w:pPr>
            <w:r>
              <w:rPr>
                <w:noProof/>
              </w:rPr>
              <w:t xml:space="preserve"> O&amp;M Specifications</w:t>
            </w:r>
          </w:p>
        </w:tc>
        <w:tc>
          <w:tcPr>
            <w:tcW w:w="3401" w:type="dxa"/>
            <w:gridSpan w:val="3"/>
            <w:tcBorders>
              <w:right w:val="single" w:sz="4" w:space="0" w:color="auto"/>
            </w:tcBorders>
            <w:shd w:val="pct30" w:color="FFFF00" w:fill="auto"/>
          </w:tcPr>
          <w:p w14:paraId="66152F5E" w14:textId="77777777" w:rsidR="001E41F3" w:rsidRDefault="00145D43">
            <w:pPr>
              <w:pStyle w:val="CRCoverPage"/>
              <w:spacing w:after="0"/>
              <w:ind w:left="99"/>
              <w:rPr>
                <w:noProof/>
              </w:rPr>
            </w:pPr>
            <w:r>
              <w:rPr>
                <w:noProof/>
              </w:rPr>
              <w:t>TS</w:t>
            </w:r>
            <w:r w:rsidR="000A6394">
              <w:rPr>
                <w:noProof/>
              </w:rPr>
              <w:t xml:space="preserve">/TR ... CR ... </w:t>
            </w:r>
          </w:p>
        </w:tc>
      </w:tr>
      <w:tr w:rsidR="001E41F3" w14:paraId="60DF82CC" w14:textId="77777777" w:rsidTr="008863B9">
        <w:tc>
          <w:tcPr>
            <w:tcW w:w="2694" w:type="dxa"/>
            <w:gridSpan w:val="2"/>
            <w:tcBorders>
              <w:left w:val="single" w:sz="4" w:space="0" w:color="auto"/>
            </w:tcBorders>
          </w:tcPr>
          <w:p w14:paraId="517696CD" w14:textId="77777777" w:rsidR="001E41F3" w:rsidRDefault="001E41F3">
            <w:pPr>
              <w:pStyle w:val="CRCoverPage"/>
              <w:spacing w:after="0"/>
              <w:rPr>
                <w:b/>
                <w:i/>
                <w:noProof/>
              </w:rPr>
            </w:pPr>
          </w:p>
        </w:tc>
        <w:tc>
          <w:tcPr>
            <w:tcW w:w="6946" w:type="dxa"/>
            <w:gridSpan w:val="9"/>
            <w:tcBorders>
              <w:right w:val="single" w:sz="4" w:space="0" w:color="auto"/>
            </w:tcBorders>
          </w:tcPr>
          <w:p w14:paraId="4D84207F" w14:textId="77777777" w:rsidR="001E41F3" w:rsidRDefault="001E41F3">
            <w:pPr>
              <w:pStyle w:val="CRCoverPage"/>
              <w:spacing w:after="0"/>
              <w:rPr>
                <w:noProof/>
              </w:rPr>
            </w:pPr>
          </w:p>
        </w:tc>
      </w:tr>
      <w:tr w:rsidR="001E41F3" w14:paraId="556B87B6" w14:textId="77777777" w:rsidTr="008863B9">
        <w:tc>
          <w:tcPr>
            <w:tcW w:w="2694" w:type="dxa"/>
            <w:gridSpan w:val="2"/>
            <w:tcBorders>
              <w:left w:val="single" w:sz="4" w:space="0" w:color="auto"/>
              <w:bottom w:val="single" w:sz="4" w:space="0" w:color="auto"/>
            </w:tcBorders>
          </w:tcPr>
          <w:p w14:paraId="79A9C411" w14:textId="77777777" w:rsidR="001E41F3" w:rsidRDefault="001E41F3">
            <w:pPr>
              <w:pStyle w:val="CRCoverPage"/>
              <w:tabs>
                <w:tab w:val="right" w:pos="2184"/>
              </w:tabs>
              <w:spacing w:after="0"/>
              <w:rPr>
                <w:b/>
                <w:i/>
                <w:noProof/>
              </w:rPr>
            </w:pPr>
            <w:r>
              <w:rPr>
                <w:b/>
                <w:i/>
                <w:noProof/>
              </w:rPr>
              <w:t>Other comments:</w:t>
            </w:r>
          </w:p>
        </w:tc>
        <w:tc>
          <w:tcPr>
            <w:tcW w:w="6946" w:type="dxa"/>
            <w:gridSpan w:val="9"/>
            <w:tcBorders>
              <w:bottom w:val="single" w:sz="4" w:space="0" w:color="auto"/>
              <w:right w:val="single" w:sz="4" w:space="0" w:color="auto"/>
            </w:tcBorders>
            <w:shd w:val="pct30" w:color="FFFF00" w:fill="auto"/>
          </w:tcPr>
          <w:p w14:paraId="00D3B8F7" w14:textId="77777777" w:rsidR="001E41F3" w:rsidRDefault="001E41F3">
            <w:pPr>
              <w:pStyle w:val="CRCoverPage"/>
              <w:spacing w:after="0"/>
              <w:ind w:left="100"/>
              <w:rPr>
                <w:noProof/>
              </w:rPr>
            </w:pPr>
          </w:p>
        </w:tc>
      </w:tr>
      <w:tr w:rsidR="008863B9" w:rsidRPr="008863B9" w14:paraId="45BFE792" w14:textId="77777777" w:rsidTr="008863B9">
        <w:tc>
          <w:tcPr>
            <w:tcW w:w="2694" w:type="dxa"/>
            <w:gridSpan w:val="2"/>
            <w:tcBorders>
              <w:top w:val="single" w:sz="4" w:space="0" w:color="auto"/>
              <w:bottom w:val="single" w:sz="4" w:space="0" w:color="auto"/>
            </w:tcBorders>
          </w:tcPr>
          <w:p w14:paraId="194242DD" w14:textId="77777777" w:rsidR="008863B9" w:rsidRPr="008863B9" w:rsidRDefault="008863B9">
            <w:pPr>
              <w:pStyle w:val="CRCoverPage"/>
              <w:tabs>
                <w:tab w:val="right" w:pos="2184"/>
              </w:tabs>
              <w:spacing w:after="0"/>
              <w:rPr>
                <w:b/>
                <w:i/>
                <w:noProof/>
                <w:sz w:val="8"/>
                <w:szCs w:val="8"/>
              </w:rPr>
            </w:pPr>
          </w:p>
        </w:tc>
        <w:tc>
          <w:tcPr>
            <w:tcW w:w="6946" w:type="dxa"/>
            <w:gridSpan w:val="9"/>
            <w:tcBorders>
              <w:top w:val="single" w:sz="4" w:space="0" w:color="auto"/>
              <w:bottom w:val="single" w:sz="4" w:space="0" w:color="auto"/>
            </w:tcBorders>
            <w:shd w:val="solid" w:color="FFFFFF" w:themeColor="background1" w:fill="auto"/>
          </w:tcPr>
          <w:p w14:paraId="1E0BCCE3" w14:textId="77777777" w:rsidR="008863B9" w:rsidRPr="008863B9" w:rsidRDefault="008863B9">
            <w:pPr>
              <w:pStyle w:val="CRCoverPage"/>
              <w:spacing w:after="0"/>
              <w:ind w:left="100"/>
              <w:rPr>
                <w:noProof/>
                <w:sz w:val="8"/>
                <w:szCs w:val="8"/>
              </w:rPr>
            </w:pPr>
          </w:p>
        </w:tc>
      </w:tr>
      <w:tr w:rsidR="008863B9" w14:paraId="6C3DBC81" w14:textId="77777777" w:rsidTr="008863B9">
        <w:tc>
          <w:tcPr>
            <w:tcW w:w="2694" w:type="dxa"/>
            <w:gridSpan w:val="2"/>
            <w:tcBorders>
              <w:top w:val="single" w:sz="4" w:space="0" w:color="auto"/>
              <w:left w:val="single" w:sz="4" w:space="0" w:color="auto"/>
              <w:bottom w:val="single" w:sz="4" w:space="0" w:color="auto"/>
            </w:tcBorders>
          </w:tcPr>
          <w:p w14:paraId="6E23B456" w14:textId="77777777" w:rsidR="008863B9" w:rsidRDefault="008863B9">
            <w:pPr>
              <w:pStyle w:val="CRCoverPage"/>
              <w:tabs>
                <w:tab w:val="right" w:pos="2184"/>
              </w:tabs>
              <w:spacing w:after="0"/>
              <w:rPr>
                <w:b/>
                <w:i/>
                <w:noProof/>
              </w:rPr>
            </w:pPr>
            <w:r>
              <w:rPr>
                <w:b/>
                <w:i/>
                <w:noProof/>
              </w:rPr>
              <w:t>This CR's revision history:</w:t>
            </w:r>
          </w:p>
        </w:tc>
        <w:tc>
          <w:tcPr>
            <w:tcW w:w="6946" w:type="dxa"/>
            <w:gridSpan w:val="9"/>
            <w:tcBorders>
              <w:top w:val="single" w:sz="4" w:space="0" w:color="auto"/>
              <w:bottom w:val="single" w:sz="4" w:space="0" w:color="auto"/>
              <w:right w:val="single" w:sz="4" w:space="0" w:color="auto"/>
            </w:tcBorders>
            <w:shd w:val="pct30" w:color="FFFF00" w:fill="auto"/>
          </w:tcPr>
          <w:p w14:paraId="58D61F70" w14:textId="77777777" w:rsidR="008863B9" w:rsidRDefault="00487CD7">
            <w:pPr>
              <w:pStyle w:val="CRCoverPage"/>
              <w:spacing w:after="0"/>
              <w:ind w:left="100"/>
              <w:rPr>
                <w:noProof/>
              </w:rPr>
            </w:pPr>
            <w:r>
              <w:rPr>
                <w:noProof/>
              </w:rPr>
              <w:t>Rev 1: Inclusion of electronic attachment</w:t>
            </w:r>
          </w:p>
          <w:p w14:paraId="6ACA4173" w14:textId="3EA6E594" w:rsidR="00595E1A" w:rsidRDefault="00595E1A">
            <w:pPr>
              <w:pStyle w:val="CRCoverPage"/>
              <w:spacing w:after="0"/>
              <w:ind w:left="100"/>
              <w:rPr>
                <w:noProof/>
              </w:rPr>
            </w:pPr>
            <w:r>
              <w:rPr>
                <w:noProof/>
              </w:rPr>
              <w:t>Rev 2: Inclusion of corrections to 5.10, update electronic attachment</w:t>
            </w:r>
          </w:p>
        </w:tc>
      </w:tr>
    </w:tbl>
    <w:p w14:paraId="17759814" w14:textId="77777777" w:rsidR="001E41F3" w:rsidRDefault="001E41F3">
      <w:pPr>
        <w:pStyle w:val="CRCoverPage"/>
        <w:spacing w:after="0"/>
        <w:rPr>
          <w:noProof/>
          <w:sz w:val="8"/>
          <w:szCs w:val="8"/>
        </w:rPr>
      </w:pPr>
    </w:p>
    <w:p w14:paraId="1557EA72" w14:textId="77777777" w:rsidR="001E41F3" w:rsidRDefault="001E41F3">
      <w:pPr>
        <w:rPr>
          <w:noProof/>
        </w:rPr>
        <w:sectPr w:rsidR="001E41F3">
          <w:headerReference w:type="even" r:id="rId13"/>
          <w:footnotePr>
            <w:numRestart w:val="eachSect"/>
          </w:footnotePr>
          <w:pgSz w:w="11907" w:h="16840" w:code="9"/>
          <w:pgMar w:top="1418" w:right="1134" w:bottom="1134" w:left="1134" w:header="680" w:footer="567" w:gutter="0"/>
          <w:cols w:space="720"/>
        </w:sectPr>
      </w:pPr>
    </w:p>
    <w:p w14:paraId="28AC9E83" w14:textId="77777777" w:rsidR="002300AE" w:rsidRPr="00CE4669" w:rsidRDefault="002300AE" w:rsidP="002300AE">
      <w:pPr>
        <w:pStyle w:val="CRSeparator"/>
      </w:pPr>
      <w:r w:rsidRPr="00CE4669">
        <w:lastRenderedPageBreak/>
        <w:t>==============First change==============</w:t>
      </w:r>
    </w:p>
    <w:p w14:paraId="0149D3CC" w14:textId="77777777" w:rsidR="002300AE" w:rsidRPr="00E12BD3" w:rsidRDefault="002300AE" w:rsidP="002300AE">
      <w:pPr>
        <w:pStyle w:val="berschrift1"/>
        <w:rPr>
          <w:lang w:val="en-US"/>
        </w:rPr>
      </w:pPr>
      <w:bookmarkStart w:id="1" w:name="_Toc170398600"/>
      <w:r w:rsidRPr="00E12BD3">
        <w:rPr>
          <w:lang w:val="en-US"/>
        </w:rPr>
        <w:t>2</w:t>
      </w:r>
      <w:r w:rsidRPr="00E12BD3">
        <w:rPr>
          <w:lang w:val="en-US"/>
        </w:rPr>
        <w:tab/>
        <w:t>References</w:t>
      </w:r>
      <w:bookmarkEnd w:id="1"/>
    </w:p>
    <w:p w14:paraId="084EE22C" w14:textId="77777777" w:rsidR="002300AE" w:rsidRPr="00E12BD3" w:rsidRDefault="002300AE" w:rsidP="002300AE">
      <w:pPr>
        <w:rPr>
          <w:lang w:val="en-US"/>
        </w:rPr>
      </w:pPr>
      <w:r w:rsidRPr="00E12BD3">
        <w:rPr>
          <w:lang w:val="en-US"/>
        </w:rPr>
        <w:t>The following documents contain provisions which, through reference in this text, constitute provisions of the present document.</w:t>
      </w:r>
    </w:p>
    <w:p w14:paraId="55477A24" w14:textId="77777777" w:rsidR="002300AE" w:rsidRPr="00E12BD3" w:rsidRDefault="002300AE" w:rsidP="002300AE">
      <w:pPr>
        <w:pStyle w:val="B1"/>
        <w:rPr>
          <w:lang w:val="en-US"/>
        </w:rPr>
      </w:pPr>
      <w:r w:rsidRPr="00E12BD3">
        <w:rPr>
          <w:lang w:val="en-US"/>
        </w:rPr>
        <w:t>-</w:t>
      </w:r>
      <w:r w:rsidRPr="00E12BD3">
        <w:rPr>
          <w:lang w:val="en-US"/>
        </w:rPr>
        <w:tab/>
        <w:t>References are either specific (identified by date of publication, edition number, version number, etc.) or non</w:t>
      </w:r>
      <w:r w:rsidRPr="00E12BD3">
        <w:rPr>
          <w:lang w:val="en-US"/>
        </w:rPr>
        <w:noBreakHyphen/>
        <w:t>specific.</w:t>
      </w:r>
    </w:p>
    <w:p w14:paraId="32259959" w14:textId="77777777" w:rsidR="002300AE" w:rsidRPr="00E12BD3" w:rsidRDefault="002300AE" w:rsidP="002300AE">
      <w:pPr>
        <w:pStyle w:val="B1"/>
        <w:rPr>
          <w:lang w:val="en-US"/>
        </w:rPr>
      </w:pPr>
      <w:r w:rsidRPr="00E12BD3">
        <w:rPr>
          <w:lang w:val="en-US"/>
        </w:rPr>
        <w:t>-</w:t>
      </w:r>
      <w:r w:rsidRPr="00E12BD3">
        <w:rPr>
          <w:lang w:val="en-US"/>
        </w:rPr>
        <w:tab/>
        <w:t>For a specific reference, subsequent revisions do not apply.</w:t>
      </w:r>
    </w:p>
    <w:p w14:paraId="6778BA87" w14:textId="77777777" w:rsidR="002300AE" w:rsidRPr="00E12BD3" w:rsidRDefault="002300AE" w:rsidP="002300AE">
      <w:pPr>
        <w:pStyle w:val="B1"/>
        <w:rPr>
          <w:lang w:val="en-US"/>
        </w:rPr>
      </w:pPr>
      <w:r w:rsidRPr="00E12BD3">
        <w:rPr>
          <w:lang w:val="en-US"/>
        </w:rPr>
        <w:t>-</w:t>
      </w:r>
      <w:r w:rsidRPr="00E12BD3">
        <w:rPr>
          <w:lang w:val="en-US"/>
        </w:rPr>
        <w:tab/>
        <w:t>For a non-specific reference, the latest version applies. In the case of a reference to a 3GPP document (including a GSM document), a non-specific reference implicitly refers to the latest version of that document</w:t>
      </w:r>
      <w:r w:rsidRPr="00E12BD3">
        <w:rPr>
          <w:i/>
          <w:lang w:val="en-US"/>
        </w:rPr>
        <w:t xml:space="preserve"> in the same Release as the present document</w:t>
      </w:r>
      <w:r w:rsidRPr="00E12BD3">
        <w:rPr>
          <w:lang w:val="en-US"/>
        </w:rPr>
        <w:t>.</w:t>
      </w:r>
    </w:p>
    <w:p w14:paraId="1D98CD06" w14:textId="77777777" w:rsidR="002300AE" w:rsidRPr="00E12BD3" w:rsidRDefault="002300AE" w:rsidP="002300AE">
      <w:pPr>
        <w:pStyle w:val="EX"/>
        <w:rPr>
          <w:lang w:val="en-US"/>
        </w:rPr>
      </w:pPr>
      <w:r w:rsidRPr="00E12BD3">
        <w:rPr>
          <w:lang w:val="en-US"/>
        </w:rPr>
        <w:t>[1]</w:t>
      </w:r>
      <w:r w:rsidRPr="00E12BD3">
        <w:rPr>
          <w:lang w:val="en-US"/>
        </w:rPr>
        <w:tab/>
        <w:t>3GPP TR 21.905: "Vocabulary for 3GPP Specifications".</w:t>
      </w:r>
    </w:p>
    <w:p w14:paraId="09FE1BF3" w14:textId="77777777" w:rsidR="002300AE" w:rsidRPr="00E12BD3" w:rsidRDefault="002300AE" w:rsidP="002300AE">
      <w:pPr>
        <w:pStyle w:val="EX"/>
        <w:rPr>
          <w:lang w:val="en-US" w:eastAsia="ja-JP"/>
        </w:rPr>
      </w:pPr>
      <w:bookmarkStart w:id="2" w:name="definitions"/>
      <w:bookmarkEnd w:id="2"/>
      <w:r w:rsidRPr="00E12BD3">
        <w:rPr>
          <w:rFonts w:eastAsia="SimSun"/>
          <w:lang w:val="en-US"/>
        </w:rPr>
        <w:t>[2]</w:t>
      </w:r>
      <w:r w:rsidRPr="00E12BD3">
        <w:rPr>
          <w:rFonts w:eastAsia="SimSun"/>
          <w:lang w:val="en-US"/>
        </w:rPr>
        <w:tab/>
        <w:t>3GPP</w:t>
      </w:r>
      <w:r>
        <w:rPr>
          <w:rFonts w:eastAsia="SimSun"/>
          <w:lang w:val="en-US"/>
        </w:rPr>
        <w:t> </w:t>
      </w:r>
      <w:r w:rsidRPr="00E12BD3">
        <w:rPr>
          <w:rFonts w:eastAsia="SimSun"/>
          <w:lang w:val="en-US"/>
        </w:rPr>
        <w:t>TS</w:t>
      </w:r>
      <w:r>
        <w:rPr>
          <w:rFonts w:eastAsia="SimSun"/>
          <w:lang w:val="en-US"/>
        </w:rPr>
        <w:t> </w:t>
      </w:r>
      <w:r w:rsidRPr="00E12BD3">
        <w:rPr>
          <w:rFonts w:eastAsia="SimSun"/>
          <w:lang w:val="en-US"/>
        </w:rPr>
        <w:t>26.253: "</w:t>
      </w:r>
      <w:r w:rsidRPr="006324DE">
        <w:rPr>
          <w:lang w:val="en-US"/>
        </w:rPr>
        <w:t>Codec for Immersive Voice and Audio Services (IVAS); Detailed Algorithmic Description including RTP payload format and SDP parameter definitions</w:t>
      </w:r>
      <w:r w:rsidRPr="00E12BD3">
        <w:rPr>
          <w:rFonts w:eastAsia="SimSun"/>
          <w:lang w:val="en-US"/>
        </w:rPr>
        <w:t>".</w:t>
      </w:r>
    </w:p>
    <w:p w14:paraId="7482F8AA" w14:textId="77777777" w:rsidR="002300AE" w:rsidRPr="00E12BD3" w:rsidRDefault="002300AE" w:rsidP="002300AE">
      <w:pPr>
        <w:pStyle w:val="EX"/>
        <w:rPr>
          <w:lang w:val="en-US" w:eastAsia="ja-JP"/>
        </w:rPr>
      </w:pPr>
      <w:r w:rsidRPr="00E12BD3">
        <w:rPr>
          <w:rFonts w:eastAsia="SimSun"/>
          <w:lang w:val="en-US"/>
        </w:rPr>
        <w:t>[3]</w:t>
      </w:r>
      <w:r w:rsidRPr="00E12BD3">
        <w:rPr>
          <w:rFonts w:eastAsia="SimSun"/>
          <w:lang w:val="en-US"/>
        </w:rPr>
        <w:tab/>
        <w:t>3GPP</w:t>
      </w:r>
      <w:r>
        <w:rPr>
          <w:rFonts w:eastAsia="SimSun"/>
          <w:lang w:val="en-US"/>
        </w:rPr>
        <w:t> </w:t>
      </w:r>
      <w:r w:rsidRPr="00E12BD3">
        <w:rPr>
          <w:rFonts w:eastAsia="SimSun"/>
          <w:lang w:val="en-US"/>
        </w:rPr>
        <w:t>TS</w:t>
      </w:r>
      <w:r>
        <w:rPr>
          <w:rFonts w:eastAsia="SimSun"/>
          <w:lang w:val="en-US"/>
        </w:rPr>
        <w:t> </w:t>
      </w:r>
      <w:r w:rsidRPr="00E12BD3">
        <w:rPr>
          <w:rFonts w:eastAsia="SimSun"/>
          <w:lang w:val="en-US"/>
        </w:rPr>
        <w:t>26.254: "</w:t>
      </w:r>
      <w:r w:rsidRPr="006324DE">
        <w:rPr>
          <w:lang w:val="en-US"/>
        </w:rPr>
        <w:t>Codec for Immersive Voice and Audio Services (IVAS); Rendering</w:t>
      </w:r>
      <w:r w:rsidRPr="00E12BD3" w:rsidDel="00AC40D7">
        <w:rPr>
          <w:lang w:val="en-US"/>
        </w:rPr>
        <w:t xml:space="preserve"> </w:t>
      </w:r>
      <w:r w:rsidRPr="00E12BD3">
        <w:rPr>
          <w:rFonts w:eastAsia="SimSun"/>
          <w:lang w:val="en-US"/>
        </w:rPr>
        <w:t>".</w:t>
      </w:r>
    </w:p>
    <w:p w14:paraId="5F8A8539" w14:textId="77777777" w:rsidR="002300AE" w:rsidRPr="00E12BD3" w:rsidRDefault="002300AE" w:rsidP="002300AE">
      <w:pPr>
        <w:pStyle w:val="EX"/>
        <w:rPr>
          <w:rFonts w:eastAsia="SimSun"/>
          <w:lang w:val="en-US"/>
        </w:rPr>
      </w:pPr>
      <w:r w:rsidRPr="00E12BD3">
        <w:rPr>
          <w:rFonts w:eastAsia="SimSun"/>
          <w:lang w:val="en-US"/>
        </w:rPr>
        <w:t>[4]</w:t>
      </w:r>
      <w:r w:rsidRPr="00E12BD3">
        <w:rPr>
          <w:rFonts w:eastAsia="SimSun"/>
          <w:lang w:val="en-US"/>
        </w:rPr>
        <w:tab/>
        <w:t>3GPP</w:t>
      </w:r>
      <w:r>
        <w:rPr>
          <w:rFonts w:eastAsia="SimSun"/>
          <w:lang w:val="en-US"/>
        </w:rPr>
        <w:t> </w:t>
      </w:r>
      <w:r w:rsidRPr="00E12BD3">
        <w:rPr>
          <w:rFonts w:eastAsia="SimSun"/>
          <w:lang w:val="en-US"/>
        </w:rPr>
        <w:t>TS</w:t>
      </w:r>
      <w:r>
        <w:rPr>
          <w:rFonts w:eastAsia="SimSun"/>
          <w:lang w:val="en-US"/>
        </w:rPr>
        <w:t> </w:t>
      </w:r>
      <w:r w:rsidRPr="00E12BD3">
        <w:rPr>
          <w:rFonts w:eastAsia="SimSun"/>
          <w:lang w:val="en-US"/>
        </w:rPr>
        <w:t>26.255: "</w:t>
      </w:r>
      <w:r w:rsidRPr="006324DE">
        <w:rPr>
          <w:lang w:val="en-US"/>
        </w:rPr>
        <w:t>Codec for Immersive Voice and Audio Services (IVAS); Error concealment of lost packets</w:t>
      </w:r>
      <w:r w:rsidRPr="00E12BD3" w:rsidDel="00D4356D">
        <w:rPr>
          <w:lang w:val="en-US"/>
        </w:rPr>
        <w:t xml:space="preserve"> </w:t>
      </w:r>
      <w:r w:rsidRPr="00E12BD3">
        <w:rPr>
          <w:rFonts w:eastAsia="SimSun"/>
          <w:lang w:val="en-US"/>
        </w:rPr>
        <w:t>".</w:t>
      </w:r>
    </w:p>
    <w:p w14:paraId="6025B219" w14:textId="77777777" w:rsidR="002300AE" w:rsidRPr="00E12BD3" w:rsidRDefault="002300AE" w:rsidP="002300AE">
      <w:pPr>
        <w:pStyle w:val="EX"/>
        <w:rPr>
          <w:rFonts w:eastAsia="SimSun"/>
          <w:lang w:val="en-US"/>
        </w:rPr>
      </w:pPr>
      <w:r w:rsidRPr="00E12BD3">
        <w:rPr>
          <w:rFonts w:eastAsia="SimSun"/>
          <w:lang w:val="en-US"/>
        </w:rPr>
        <w:t>[5]</w:t>
      </w:r>
      <w:r w:rsidRPr="00E12BD3">
        <w:rPr>
          <w:rFonts w:eastAsia="SimSun"/>
          <w:lang w:val="en-US"/>
        </w:rPr>
        <w:tab/>
        <w:t>3GPP</w:t>
      </w:r>
      <w:r>
        <w:rPr>
          <w:rFonts w:eastAsia="SimSun"/>
          <w:lang w:val="en-US"/>
        </w:rPr>
        <w:t> </w:t>
      </w:r>
      <w:r w:rsidRPr="00E12BD3">
        <w:rPr>
          <w:rFonts w:eastAsia="SimSun"/>
          <w:lang w:val="en-US"/>
        </w:rPr>
        <w:t>TS</w:t>
      </w:r>
      <w:r>
        <w:rPr>
          <w:rFonts w:eastAsia="SimSun"/>
          <w:lang w:val="en-US"/>
        </w:rPr>
        <w:t> </w:t>
      </w:r>
      <w:r w:rsidRPr="00E12BD3">
        <w:rPr>
          <w:rFonts w:eastAsia="SimSun"/>
          <w:lang w:val="en-US"/>
        </w:rPr>
        <w:t>26.256: "</w:t>
      </w:r>
      <w:r w:rsidRPr="006324DE">
        <w:rPr>
          <w:lang w:val="en-US"/>
        </w:rPr>
        <w:t>Codec for Immersive Voice and Audio Services (IVAS); Jitter Buffer Management</w:t>
      </w:r>
      <w:r w:rsidRPr="00E12BD3" w:rsidDel="00D4356D">
        <w:rPr>
          <w:lang w:val="en-US"/>
        </w:rPr>
        <w:t xml:space="preserve"> </w:t>
      </w:r>
      <w:r w:rsidRPr="00E12BD3">
        <w:rPr>
          <w:rFonts w:eastAsia="SimSun"/>
          <w:lang w:val="en-US"/>
        </w:rPr>
        <w:t>".</w:t>
      </w:r>
    </w:p>
    <w:p w14:paraId="212E537B" w14:textId="77777777" w:rsidR="002300AE" w:rsidRPr="00E12BD3" w:rsidRDefault="002300AE" w:rsidP="002300AE">
      <w:pPr>
        <w:pStyle w:val="EX"/>
        <w:rPr>
          <w:rFonts w:eastAsia="SimSun"/>
          <w:lang w:val="en-US"/>
        </w:rPr>
      </w:pPr>
      <w:r w:rsidRPr="00E12BD3">
        <w:rPr>
          <w:rFonts w:eastAsia="SimSun"/>
          <w:lang w:val="en-US"/>
        </w:rPr>
        <w:t>[6]</w:t>
      </w:r>
      <w:r w:rsidRPr="00E12BD3">
        <w:rPr>
          <w:rFonts w:eastAsia="SimSun"/>
          <w:lang w:val="en-US"/>
        </w:rPr>
        <w:tab/>
        <w:t>3GPP</w:t>
      </w:r>
      <w:r>
        <w:rPr>
          <w:rFonts w:eastAsia="SimSun"/>
          <w:lang w:val="en-US"/>
        </w:rPr>
        <w:t> </w:t>
      </w:r>
      <w:r w:rsidRPr="00E12BD3">
        <w:rPr>
          <w:rFonts w:eastAsia="SimSun"/>
          <w:lang w:val="en-US"/>
        </w:rPr>
        <w:t>TS</w:t>
      </w:r>
      <w:r>
        <w:rPr>
          <w:rFonts w:eastAsia="SimSun"/>
          <w:lang w:val="en-US"/>
        </w:rPr>
        <w:t> </w:t>
      </w:r>
      <w:r w:rsidRPr="00E12BD3">
        <w:rPr>
          <w:rFonts w:eastAsia="SimSun"/>
          <w:lang w:val="en-US"/>
        </w:rPr>
        <w:t>26.252: "</w:t>
      </w:r>
      <w:r w:rsidRPr="006324DE">
        <w:rPr>
          <w:lang w:val="en-US"/>
        </w:rPr>
        <w:t>Codec for Immersive Voice and Audio Services (IVAS); Test sequences</w:t>
      </w:r>
      <w:r w:rsidRPr="00E12BD3" w:rsidDel="00D4356D">
        <w:rPr>
          <w:lang w:val="en-US"/>
        </w:rPr>
        <w:t xml:space="preserve"> </w:t>
      </w:r>
      <w:r w:rsidRPr="00E12BD3">
        <w:rPr>
          <w:rFonts w:eastAsia="SimSun"/>
          <w:lang w:val="en-US"/>
        </w:rPr>
        <w:t>".</w:t>
      </w:r>
    </w:p>
    <w:p w14:paraId="09456CD4" w14:textId="77777777" w:rsidR="002300AE" w:rsidRPr="00E12BD3" w:rsidRDefault="002300AE" w:rsidP="002300AE">
      <w:pPr>
        <w:pStyle w:val="EX"/>
        <w:rPr>
          <w:lang w:val="en-US" w:eastAsia="ja-JP"/>
        </w:rPr>
      </w:pPr>
      <w:r w:rsidRPr="00E12BD3">
        <w:rPr>
          <w:lang w:val="en-US" w:eastAsia="ja-JP"/>
        </w:rPr>
        <w:t>[7]</w:t>
      </w:r>
      <w:r w:rsidRPr="00E12BD3">
        <w:rPr>
          <w:lang w:val="en-US" w:eastAsia="ja-JP"/>
        </w:rPr>
        <w:tab/>
        <w:t>IETF RFC 3550: "</w:t>
      </w:r>
      <w:r w:rsidRPr="00E12BD3">
        <w:rPr>
          <w:lang w:val="en-US"/>
        </w:rPr>
        <w:t>RTP: A Transport Protocol for Real-Time Applications</w:t>
      </w:r>
      <w:r w:rsidRPr="00E12BD3">
        <w:rPr>
          <w:rFonts w:eastAsia="SimSun"/>
          <w:lang w:val="en-US"/>
        </w:rPr>
        <w:t>"</w:t>
      </w:r>
      <w:r w:rsidRPr="00E12BD3">
        <w:rPr>
          <w:lang w:val="en-US" w:eastAsia="ja-JP"/>
        </w:rPr>
        <w:t>.</w:t>
      </w:r>
    </w:p>
    <w:p w14:paraId="476CBE02" w14:textId="77777777" w:rsidR="002300AE" w:rsidRPr="00E12BD3" w:rsidRDefault="002300AE" w:rsidP="002300AE">
      <w:pPr>
        <w:pStyle w:val="EX"/>
        <w:rPr>
          <w:lang w:val="en-US" w:eastAsia="ja-JP"/>
        </w:rPr>
      </w:pPr>
      <w:r w:rsidRPr="00E12BD3">
        <w:rPr>
          <w:lang w:val="en-US" w:eastAsia="ja-JP"/>
        </w:rPr>
        <w:t>[8]</w:t>
      </w:r>
      <w:r w:rsidRPr="00E12BD3">
        <w:rPr>
          <w:lang w:val="en-US" w:eastAsia="ja-JP"/>
        </w:rPr>
        <w:tab/>
        <w:t>Recommendation ITU-T</w:t>
      </w:r>
      <w:r>
        <w:rPr>
          <w:lang w:val="en-US" w:eastAsia="ja-JP"/>
        </w:rPr>
        <w:t> </w:t>
      </w:r>
      <w:r w:rsidRPr="00E12BD3">
        <w:rPr>
          <w:lang w:val="en-US" w:eastAsia="ja-JP"/>
        </w:rPr>
        <w:t>G.191 (03/23): "Software tools for speech and audio coding standardization".</w:t>
      </w:r>
    </w:p>
    <w:p w14:paraId="31C22706" w14:textId="77777777" w:rsidR="002300AE" w:rsidRPr="00E12BD3" w:rsidRDefault="002300AE" w:rsidP="002300AE">
      <w:pPr>
        <w:pStyle w:val="EX"/>
        <w:rPr>
          <w:lang w:val="en-US"/>
        </w:rPr>
      </w:pPr>
      <w:r w:rsidRPr="00E12BD3">
        <w:rPr>
          <w:lang w:val="en-US" w:eastAsia="ja-JP"/>
        </w:rPr>
        <w:t>[9]</w:t>
      </w:r>
      <w:r w:rsidRPr="00E12BD3">
        <w:rPr>
          <w:lang w:val="en-US" w:eastAsia="ja-JP"/>
        </w:rPr>
        <w:tab/>
        <w:t>Recommendation ITU-T</w:t>
      </w:r>
      <w:r>
        <w:rPr>
          <w:lang w:val="en-US" w:eastAsia="ja-JP"/>
        </w:rPr>
        <w:t> </w:t>
      </w:r>
      <w:r w:rsidRPr="00E12BD3">
        <w:rPr>
          <w:lang w:val="en-US" w:eastAsia="ja-JP"/>
        </w:rPr>
        <w:t>G.192: "</w:t>
      </w:r>
      <w:r w:rsidRPr="00E12BD3">
        <w:rPr>
          <w:lang w:val="en-US"/>
        </w:rPr>
        <w:t>A common digital parallel interface for speech standardization activities".</w:t>
      </w:r>
    </w:p>
    <w:p w14:paraId="005FD1EC" w14:textId="77777777" w:rsidR="002300AE" w:rsidRPr="00E12BD3" w:rsidRDefault="002300AE" w:rsidP="002300AE">
      <w:pPr>
        <w:pStyle w:val="EX"/>
        <w:rPr>
          <w:lang w:val="en-US"/>
        </w:rPr>
      </w:pPr>
      <w:r w:rsidRPr="00E12BD3">
        <w:rPr>
          <w:lang w:val="en-US"/>
        </w:rPr>
        <w:t>[10]</w:t>
      </w:r>
      <w:r w:rsidRPr="00E12BD3">
        <w:rPr>
          <w:lang w:val="en-US"/>
        </w:rPr>
        <w:tab/>
        <w:t>ISO/IEC 23008-3:2015: “High efficiency coding and media delivery in heterogeneous environments — Part 3: 3D audio”</w:t>
      </w:r>
    </w:p>
    <w:p w14:paraId="7704FBCF" w14:textId="77777777" w:rsidR="002300AE" w:rsidRDefault="002300AE" w:rsidP="002300AE">
      <w:pPr>
        <w:pStyle w:val="EX"/>
        <w:rPr>
          <w:ins w:id="3" w:author="Multrus, Markus" w:date="2025-11-09T21:37:00Z" w16du:dateUtc="2025-11-09T20:37:00Z"/>
          <w:lang w:val="en-US"/>
        </w:rPr>
      </w:pPr>
      <w:r w:rsidRPr="00E12BD3">
        <w:rPr>
          <w:lang w:val="en-US"/>
        </w:rPr>
        <w:t>[11]</w:t>
      </w:r>
      <w:r w:rsidRPr="00E12BD3">
        <w:rPr>
          <w:lang w:val="en-US"/>
        </w:rPr>
        <w:tab/>
        <w:t xml:space="preserve">ISO/IEC 23091-3:2018: “Coding-independent code points — Part 3: </w:t>
      </w:r>
      <w:proofErr w:type="gramStart"/>
      <w:r w:rsidRPr="00E12BD3">
        <w:rPr>
          <w:lang w:val="en-US"/>
        </w:rPr>
        <w:t>Audio“</w:t>
      </w:r>
      <w:proofErr w:type="gramEnd"/>
    </w:p>
    <w:p w14:paraId="153D336F" w14:textId="77777777" w:rsidR="002300AE" w:rsidRDefault="002300AE" w:rsidP="002300AE">
      <w:pPr>
        <w:pStyle w:val="EX"/>
        <w:rPr>
          <w:ins w:id="4" w:author="Multrus, Markus" w:date="2025-11-09T21:37:00Z" w16du:dateUtc="2025-11-09T20:37:00Z"/>
        </w:rPr>
      </w:pPr>
      <w:ins w:id="5" w:author="Markus Multrus" w:date="2025-11-11T15:26:00Z" w16du:dateUtc="2025-11-11T14:26:00Z">
        <w:r>
          <w:rPr>
            <w:lang w:val="en-US"/>
          </w:rPr>
          <w:t>[12]</w:t>
        </w:r>
      </w:ins>
      <w:ins w:id="6" w:author="Multrus, Markus" w:date="2025-11-09T21:37:00Z" w16du:dateUtc="2025-11-09T20:37:00Z">
        <w:r>
          <w:rPr>
            <w:lang w:val="en-US"/>
          </w:rPr>
          <w:tab/>
          <w:t xml:space="preserve">3GPP TS 26.442: </w:t>
        </w:r>
        <w:r w:rsidRPr="00E12BD3">
          <w:rPr>
            <w:rFonts w:eastAsia="SimSun"/>
            <w:lang w:val="en-US"/>
          </w:rPr>
          <w:t>"</w:t>
        </w:r>
        <w:r w:rsidRPr="00621916">
          <w:t>Codec for Enhanced Voice Services (EVS); ANSI C code (fixed-point)</w:t>
        </w:r>
        <w:r w:rsidRPr="00E12BD3">
          <w:rPr>
            <w:rFonts w:eastAsia="SimSun"/>
            <w:lang w:val="en-US"/>
          </w:rPr>
          <w:t>"</w:t>
        </w:r>
        <w:r>
          <w:t xml:space="preserve">. </w:t>
        </w:r>
      </w:ins>
    </w:p>
    <w:p w14:paraId="67EAD528" w14:textId="77777777" w:rsidR="002300AE" w:rsidRDefault="002300AE" w:rsidP="002300AE">
      <w:pPr>
        <w:pStyle w:val="EX"/>
        <w:rPr>
          <w:ins w:id="7" w:author="Multrus, Markus" w:date="2025-11-09T21:37:00Z" w16du:dateUtc="2025-11-09T20:37:00Z"/>
        </w:rPr>
      </w:pPr>
      <w:ins w:id="8" w:author="Markus Multrus" w:date="2025-11-11T15:26:00Z" w16du:dateUtc="2025-11-11T14:26:00Z">
        <w:r>
          <w:rPr>
            <w:lang w:val="en-US"/>
          </w:rPr>
          <w:t>[13]</w:t>
        </w:r>
      </w:ins>
      <w:ins w:id="9" w:author="Multrus, Markus" w:date="2025-11-09T21:37:00Z" w16du:dateUtc="2025-11-09T20:37:00Z">
        <w:r>
          <w:rPr>
            <w:lang w:val="en-US"/>
          </w:rPr>
          <w:tab/>
          <w:t xml:space="preserve">3GPP TS 26.443: </w:t>
        </w:r>
        <w:r w:rsidRPr="00E12BD3">
          <w:rPr>
            <w:rFonts w:eastAsia="SimSun"/>
            <w:lang w:val="en-US"/>
          </w:rPr>
          <w:t>"</w:t>
        </w:r>
        <w:r w:rsidRPr="00621916">
          <w:t xml:space="preserve">Codec for Enhanced Voice Services (EVS); ANSI C code </w:t>
        </w:r>
        <w:r>
          <w:t>(floating-point)</w:t>
        </w:r>
        <w:r w:rsidRPr="00E12BD3">
          <w:rPr>
            <w:rFonts w:eastAsia="SimSun"/>
            <w:lang w:val="en-US"/>
          </w:rPr>
          <w:t>"</w:t>
        </w:r>
        <w:r>
          <w:t xml:space="preserve">. </w:t>
        </w:r>
      </w:ins>
    </w:p>
    <w:p w14:paraId="37004356" w14:textId="77777777" w:rsidR="002300AE" w:rsidRDefault="002300AE" w:rsidP="002300AE">
      <w:pPr>
        <w:pStyle w:val="EX"/>
        <w:rPr>
          <w:ins w:id="10" w:author="Multrus, Markus" w:date="2025-11-09T21:37:00Z" w16du:dateUtc="2025-11-09T20:37:00Z"/>
        </w:rPr>
      </w:pPr>
      <w:ins w:id="11" w:author="Markus Multrus" w:date="2025-11-11T15:26:00Z" w16du:dateUtc="2025-11-11T14:26:00Z">
        <w:r>
          <w:rPr>
            <w:lang w:val="en-US"/>
          </w:rPr>
          <w:t>[14]</w:t>
        </w:r>
      </w:ins>
      <w:ins w:id="12" w:author="Multrus, Markus" w:date="2025-11-09T21:37:00Z" w16du:dateUtc="2025-11-09T20:37:00Z">
        <w:r>
          <w:rPr>
            <w:lang w:val="en-US"/>
          </w:rPr>
          <w:tab/>
          <w:t xml:space="preserve">3GPP TS 26.452: </w:t>
        </w:r>
        <w:r w:rsidRPr="00E12BD3">
          <w:rPr>
            <w:rFonts w:eastAsia="SimSun"/>
            <w:lang w:val="en-US"/>
          </w:rPr>
          <w:t>"</w:t>
        </w:r>
        <w:r w:rsidRPr="00621916">
          <w:t xml:space="preserve">Codec for Enhanced Voice Services (EVS); </w:t>
        </w:r>
        <w:r>
          <w:t>ANSI C code; Alternative fixed-point using updated basic operators</w:t>
        </w:r>
        <w:r w:rsidRPr="00E12BD3">
          <w:rPr>
            <w:rFonts w:eastAsia="SimSun"/>
            <w:lang w:val="en-US"/>
          </w:rPr>
          <w:t>"</w:t>
        </w:r>
        <w:r>
          <w:t>.</w:t>
        </w:r>
      </w:ins>
    </w:p>
    <w:p w14:paraId="202411FC" w14:textId="77777777" w:rsidR="002300AE" w:rsidRDefault="002300AE" w:rsidP="002300AE">
      <w:pPr>
        <w:pStyle w:val="EX"/>
        <w:rPr>
          <w:ins w:id="13" w:author="Multrus, Markus" w:date="2025-11-09T21:37:00Z" w16du:dateUtc="2025-11-09T20:37:00Z"/>
        </w:rPr>
      </w:pPr>
      <w:ins w:id="14" w:author="Markus Multrus" w:date="2025-11-11T15:26:00Z" w16du:dateUtc="2025-11-11T14:26:00Z">
        <w:r>
          <w:rPr>
            <w:lang w:val="en-US"/>
          </w:rPr>
          <w:t>[15]</w:t>
        </w:r>
      </w:ins>
      <w:ins w:id="15" w:author="Multrus, Markus" w:date="2025-11-09T21:37:00Z" w16du:dateUtc="2025-11-09T20:37:00Z">
        <w:r>
          <w:rPr>
            <w:lang w:val="en-US"/>
          </w:rPr>
          <w:tab/>
          <w:t xml:space="preserve">3GPP TS 26.114: </w:t>
        </w:r>
        <w:r w:rsidRPr="00E12BD3">
          <w:rPr>
            <w:rFonts w:eastAsia="SimSun"/>
            <w:lang w:val="en-US"/>
          </w:rPr>
          <w:t>"</w:t>
        </w:r>
        <w:r>
          <w:t>IP Multimedia Subsystem (IMS); Multimedia Telephony; Media handling and interaction</w:t>
        </w:r>
        <w:r w:rsidRPr="00E12BD3">
          <w:rPr>
            <w:rFonts w:eastAsia="SimSun"/>
            <w:lang w:val="en-US"/>
          </w:rPr>
          <w:t>"</w:t>
        </w:r>
        <w:r>
          <w:t>.</w:t>
        </w:r>
      </w:ins>
    </w:p>
    <w:p w14:paraId="22D2BEED" w14:textId="77777777" w:rsidR="002300AE" w:rsidRDefault="002300AE" w:rsidP="002300AE">
      <w:pPr>
        <w:pStyle w:val="EX"/>
        <w:rPr>
          <w:ins w:id="16" w:author="Multrus, Markus" w:date="2025-11-09T21:37:00Z" w16du:dateUtc="2025-11-09T20:37:00Z"/>
        </w:rPr>
      </w:pPr>
      <w:ins w:id="17" w:author="Markus Multrus" w:date="2025-11-11T15:26:00Z" w16du:dateUtc="2025-11-11T14:26:00Z">
        <w:r>
          <w:rPr>
            <w:lang w:val="en-US"/>
          </w:rPr>
          <w:t>[16]</w:t>
        </w:r>
      </w:ins>
      <w:ins w:id="18" w:author="Multrus, Markus" w:date="2025-11-09T21:37:00Z" w16du:dateUtc="2025-11-09T20:37:00Z">
        <w:r>
          <w:rPr>
            <w:lang w:val="en-US"/>
          </w:rPr>
          <w:tab/>
          <w:t xml:space="preserve">3GPP TR 26.902: </w:t>
        </w:r>
        <w:r w:rsidRPr="00E12BD3">
          <w:rPr>
            <w:rFonts w:eastAsia="SimSun"/>
            <w:lang w:val="en-US"/>
          </w:rPr>
          <w:t>"</w:t>
        </w:r>
        <w:r>
          <w:t>Video codec performance</w:t>
        </w:r>
        <w:r w:rsidRPr="00E12BD3">
          <w:rPr>
            <w:rFonts w:eastAsia="SimSun"/>
            <w:lang w:val="en-US"/>
          </w:rPr>
          <w:t>"</w:t>
        </w:r>
        <w:r>
          <w:t>.</w:t>
        </w:r>
      </w:ins>
    </w:p>
    <w:p w14:paraId="09F33D6D" w14:textId="77777777" w:rsidR="002300AE" w:rsidRPr="002D12CC" w:rsidDel="002D12CC" w:rsidRDefault="002300AE" w:rsidP="002300AE">
      <w:pPr>
        <w:pStyle w:val="EX"/>
        <w:rPr>
          <w:del w:id="19" w:author="Multrus, Markus" w:date="2025-11-09T21:37:00Z" w16du:dateUtc="2025-11-09T20:37:00Z"/>
          <w:lang w:val="en-US"/>
        </w:rPr>
      </w:pPr>
    </w:p>
    <w:p w14:paraId="53884255" w14:textId="77777777" w:rsidR="002300AE" w:rsidRPr="00CE4669" w:rsidRDefault="002300AE" w:rsidP="002300AE">
      <w:pPr>
        <w:pStyle w:val="CRSeparator"/>
      </w:pPr>
      <w:r w:rsidRPr="00CE4669">
        <w:t>==============Next change==============</w:t>
      </w:r>
    </w:p>
    <w:p w14:paraId="2D659883" w14:textId="77777777" w:rsidR="002300AE" w:rsidRPr="00E12BD3" w:rsidRDefault="002300AE" w:rsidP="002300AE">
      <w:pPr>
        <w:pStyle w:val="berschrift1"/>
        <w:rPr>
          <w:lang w:val="en-US"/>
        </w:rPr>
      </w:pPr>
      <w:bookmarkStart w:id="20" w:name="_Toc170398605"/>
      <w:r w:rsidRPr="00E12BD3">
        <w:rPr>
          <w:lang w:val="en-US"/>
        </w:rPr>
        <w:lastRenderedPageBreak/>
        <w:t>4</w:t>
      </w:r>
      <w:r w:rsidRPr="00E12BD3">
        <w:rPr>
          <w:lang w:val="en-US"/>
        </w:rPr>
        <w:tab/>
        <w:t>C code structure</w:t>
      </w:r>
      <w:bookmarkEnd w:id="20"/>
    </w:p>
    <w:p w14:paraId="2D98A711" w14:textId="77777777" w:rsidR="002300AE" w:rsidRPr="00E12BD3" w:rsidRDefault="002300AE" w:rsidP="002300AE">
      <w:pPr>
        <w:keepNext/>
        <w:keepLines/>
        <w:tabs>
          <w:tab w:val="center" w:pos="4320"/>
        </w:tabs>
        <w:rPr>
          <w:lang w:val="en-US"/>
        </w:rPr>
      </w:pPr>
      <w:r w:rsidRPr="00E12BD3">
        <w:rPr>
          <w:lang w:val="en-US"/>
        </w:rPr>
        <w:t>This clause gives an overview of the structure of the floating-point C code and provides an overview of the contents and organization of the C code attached to the present document.</w:t>
      </w:r>
    </w:p>
    <w:p w14:paraId="544E09F8" w14:textId="77777777" w:rsidR="002300AE" w:rsidRPr="00E12BD3" w:rsidDel="00A20278" w:rsidRDefault="002300AE" w:rsidP="002300AE">
      <w:pPr>
        <w:keepNext/>
        <w:keepLines/>
        <w:tabs>
          <w:tab w:val="center" w:pos="4320"/>
        </w:tabs>
        <w:rPr>
          <w:del w:id="21" w:author="Markus Multrus" w:date="2025-11-11T12:23:00Z" w16du:dateUtc="2025-11-11T11:23:00Z"/>
          <w:lang w:val="en-US"/>
        </w:rPr>
      </w:pPr>
      <w:del w:id="22" w:author="Markus Multrus" w:date="2025-11-11T12:23:00Z" w16du:dateUtc="2025-11-11T11:23:00Z">
        <w:r w:rsidRPr="00E12BD3" w:rsidDel="00A20278">
          <w:rPr>
            <w:lang w:val="en-US"/>
          </w:rPr>
          <w:delText>The C code has been verified on the following platforms:</w:delText>
        </w:r>
      </w:del>
    </w:p>
    <w:p w14:paraId="50E16448" w14:textId="77777777" w:rsidR="002300AE" w:rsidRPr="00E12BD3" w:rsidDel="00A20278" w:rsidRDefault="002300AE" w:rsidP="002300AE">
      <w:pPr>
        <w:pStyle w:val="B1"/>
        <w:rPr>
          <w:del w:id="23" w:author="Markus Multrus" w:date="2025-11-11T12:23:00Z" w16du:dateUtc="2025-11-11T11:23:00Z"/>
          <w:snapToGrid w:val="0"/>
          <w:lang w:val="en-US" w:eastAsia="ja-JP"/>
        </w:rPr>
      </w:pPr>
      <w:del w:id="24" w:author="Markus Multrus" w:date="2025-11-11T12:23:00Z" w16du:dateUtc="2025-11-11T11:23:00Z">
        <w:r w:rsidRPr="00E12BD3" w:rsidDel="00A20278">
          <w:rPr>
            <w:snapToGrid w:val="0"/>
            <w:lang w:val="en-US"/>
          </w:rPr>
          <w:delText>-</w:delText>
        </w:r>
        <w:r w:rsidRPr="00E12BD3" w:rsidDel="00A20278">
          <w:rPr>
            <w:snapToGrid w:val="0"/>
            <w:lang w:val="en-US"/>
          </w:rPr>
          <w:tab/>
          <w:delText xml:space="preserve">IBM PC compatible computers with Windows </w:delText>
        </w:r>
        <w:r w:rsidRPr="00E12BD3" w:rsidDel="00A20278">
          <w:rPr>
            <w:snapToGrid w:val="0"/>
            <w:lang w:val="en-US" w:eastAsia="ja-JP"/>
          </w:rPr>
          <w:delText>10 operating systems</w:delText>
        </w:r>
        <w:r w:rsidRPr="00E12BD3" w:rsidDel="00A20278">
          <w:rPr>
            <w:snapToGrid w:val="0"/>
            <w:lang w:val="en-US"/>
          </w:rPr>
          <w:delText xml:space="preserve"> and </w:delText>
        </w:r>
        <w:r w:rsidRPr="00E12BD3" w:rsidDel="00A20278">
          <w:rPr>
            <w:snapToGrid w:val="0"/>
            <w:lang w:val="en-US" w:eastAsia="ja-JP"/>
          </w:rPr>
          <w:delText xml:space="preserve">Microsoft Visual C++ </w:delText>
        </w:r>
        <w:r w:rsidRPr="00E12BD3" w:rsidDel="00A20278">
          <w:rPr>
            <w:lang w:val="en-US" w:eastAsia="ja-JP"/>
          </w:rPr>
          <w:delText xml:space="preserve">2017 </w:delText>
        </w:r>
        <w:r w:rsidRPr="00E12BD3" w:rsidDel="00A20278">
          <w:rPr>
            <w:snapToGrid w:val="0"/>
            <w:lang w:val="en-US" w:eastAsia="ja-JP"/>
          </w:rPr>
          <w:delText>compiler, 32-bit.</w:delText>
        </w:r>
      </w:del>
    </w:p>
    <w:p w14:paraId="71D0FB4A" w14:textId="77777777" w:rsidR="002300AE" w:rsidRPr="002D12CC" w:rsidRDefault="002300AE" w:rsidP="002300AE">
      <w:pPr>
        <w:pStyle w:val="B1"/>
        <w:ind w:left="0" w:firstLine="0"/>
        <w:rPr>
          <w:lang w:val="en-US"/>
        </w:rPr>
      </w:pPr>
      <w:r w:rsidRPr="00E12BD3">
        <w:rPr>
          <w:lang w:val="en-US"/>
        </w:rPr>
        <w:t>C was selected as the programming language because portability was desirable.</w:t>
      </w:r>
    </w:p>
    <w:p w14:paraId="79453D9D" w14:textId="77777777" w:rsidR="002300AE" w:rsidRPr="00CE4669" w:rsidRDefault="002300AE" w:rsidP="002300AE">
      <w:pPr>
        <w:pStyle w:val="CRSeparator"/>
      </w:pPr>
      <w:r w:rsidRPr="00CE4669">
        <w:t>==============Next change==============</w:t>
      </w:r>
    </w:p>
    <w:p w14:paraId="7059BA46" w14:textId="77777777" w:rsidR="002300AE" w:rsidRPr="00E12BD3" w:rsidRDefault="002300AE" w:rsidP="002300AE">
      <w:pPr>
        <w:pStyle w:val="berschrift2"/>
        <w:rPr>
          <w:lang w:val="en-US"/>
        </w:rPr>
      </w:pPr>
      <w:bookmarkStart w:id="25" w:name="_Toc170398606"/>
      <w:r w:rsidRPr="00E12BD3">
        <w:rPr>
          <w:lang w:val="en-US"/>
        </w:rPr>
        <w:t>4.1</w:t>
      </w:r>
      <w:r w:rsidRPr="00E12BD3">
        <w:rPr>
          <w:lang w:val="en-US"/>
        </w:rPr>
        <w:tab/>
        <w:t>Contents of the C source code</w:t>
      </w:r>
      <w:bookmarkEnd w:id="25"/>
    </w:p>
    <w:p w14:paraId="3D4C1494" w14:textId="77777777" w:rsidR="002300AE" w:rsidRPr="00E12BD3" w:rsidRDefault="002300AE" w:rsidP="002300AE">
      <w:pPr>
        <w:keepNext/>
        <w:numPr>
          <w:ilvl w:val="12"/>
          <w:numId w:val="0"/>
        </w:numPr>
        <w:tabs>
          <w:tab w:val="center" w:pos="4320"/>
        </w:tabs>
        <w:rPr>
          <w:lang w:val="en-US"/>
        </w:rPr>
      </w:pPr>
      <w:r w:rsidRPr="00E12BD3">
        <w:rPr>
          <w:lang w:val="en-US"/>
        </w:rPr>
        <w:t>The C code is organized as listed in Table 1:</w:t>
      </w:r>
    </w:p>
    <w:p w14:paraId="2ABE4310" w14:textId="77777777" w:rsidR="002300AE" w:rsidRPr="00E12BD3" w:rsidRDefault="002300AE" w:rsidP="002300AE">
      <w:pPr>
        <w:pStyle w:val="TH"/>
        <w:rPr>
          <w:lang w:val="en-US"/>
        </w:rPr>
      </w:pPr>
      <w:bookmarkStart w:id="26" w:name="_CRTable1"/>
      <w:r w:rsidRPr="00E12BD3">
        <w:rPr>
          <w:lang w:val="en-US"/>
        </w:rPr>
        <w:t xml:space="preserve">Table </w:t>
      </w:r>
      <w:bookmarkEnd w:id="26"/>
      <w:r w:rsidRPr="00E12BD3">
        <w:rPr>
          <w:lang w:val="en-US"/>
        </w:rPr>
        <w:t>1: Source code directory structure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1866"/>
        <w:gridCol w:w="4703"/>
      </w:tblGrid>
      <w:tr w:rsidR="002300AE" w:rsidRPr="00E12BD3" w14:paraId="73BB1682" w14:textId="77777777" w:rsidTr="008B1C94">
        <w:trPr>
          <w:jc w:val="center"/>
        </w:trPr>
        <w:tc>
          <w:tcPr>
            <w:tcW w:w="1866" w:type="dxa"/>
            <w:shd w:val="clear" w:color="auto" w:fill="D9D9D9" w:themeFill="background1" w:themeFillShade="D9"/>
            <w:vAlign w:val="center"/>
          </w:tcPr>
          <w:p w14:paraId="601F99B9" w14:textId="77777777" w:rsidR="002300AE" w:rsidRPr="00E12BD3" w:rsidRDefault="002300AE" w:rsidP="008B1C94">
            <w:pPr>
              <w:rPr>
                <w:b/>
                <w:lang w:val="en-US"/>
              </w:rPr>
            </w:pPr>
            <w:r w:rsidRPr="00E12BD3">
              <w:rPr>
                <w:b/>
                <w:lang w:val="en-US"/>
              </w:rPr>
              <w:t>Directory</w:t>
            </w:r>
          </w:p>
        </w:tc>
        <w:tc>
          <w:tcPr>
            <w:tcW w:w="4703" w:type="dxa"/>
            <w:shd w:val="clear" w:color="auto" w:fill="D9D9D9" w:themeFill="background1" w:themeFillShade="D9"/>
            <w:vAlign w:val="center"/>
          </w:tcPr>
          <w:p w14:paraId="3759310A" w14:textId="77777777" w:rsidR="002300AE" w:rsidRPr="00E12BD3" w:rsidRDefault="002300AE" w:rsidP="008B1C94">
            <w:pPr>
              <w:rPr>
                <w:b/>
                <w:lang w:val="en-US"/>
              </w:rPr>
            </w:pPr>
            <w:r w:rsidRPr="00E12BD3">
              <w:rPr>
                <w:b/>
                <w:lang w:val="en-US"/>
              </w:rPr>
              <w:t>Description</w:t>
            </w:r>
          </w:p>
        </w:tc>
      </w:tr>
      <w:tr w:rsidR="002300AE" w:rsidRPr="00E12BD3" w14:paraId="7222A8B8" w14:textId="77777777" w:rsidTr="008B1C94">
        <w:trPr>
          <w:jc w:val="center"/>
        </w:trPr>
        <w:tc>
          <w:tcPr>
            <w:tcW w:w="1866" w:type="dxa"/>
            <w:vAlign w:val="center"/>
          </w:tcPr>
          <w:p w14:paraId="6B5B7D2C" w14:textId="77777777" w:rsidR="002300AE" w:rsidRPr="00E12BD3" w:rsidRDefault="002300AE" w:rsidP="008B1C94">
            <w:pPr>
              <w:pStyle w:val="TAL"/>
              <w:rPr>
                <w:rFonts w:ascii="Times New Roman" w:hAnsi="Times New Roman"/>
                <w:lang w:val="en-US"/>
              </w:rPr>
            </w:pPr>
            <w:r w:rsidRPr="00E12BD3">
              <w:rPr>
                <w:rFonts w:ascii="Times New Roman" w:hAnsi="Times New Roman"/>
                <w:lang w:val="en-US" w:eastAsia="de-DE"/>
              </w:rPr>
              <w:t>readme.txt</w:t>
            </w:r>
          </w:p>
        </w:tc>
        <w:tc>
          <w:tcPr>
            <w:tcW w:w="4703" w:type="dxa"/>
            <w:vAlign w:val="center"/>
          </w:tcPr>
          <w:p w14:paraId="2FDDFC3E" w14:textId="77777777" w:rsidR="002300AE" w:rsidRPr="00E12BD3" w:rsidRDefault="002300AE" w:rsidP="008B1C94">
            <w:pPr>
              <w:pStyle w:val="TAL"/>
              <w:rPr>
                <w:rFonts w:ascii="Times New Roman" w:hAnsi="Times New Roman"/>
                <w:lang w:val="en-US"/>
              </w:rPr>
            </w:pPr>
            <w:r w:rsidRPr="00E12BD3">
              <w:rPr>
                <w:rFonts w:ascii="Times New Roman" w:hAnsi="Times New Roman"/>
                <w:lang w:val="en-US" w:eastAsia="de-DE"/>
              </w:rPr>
              <w:t>information on how to compile and use</w:t>
            </w:r>
          </w:p>
        </w:tc>
      </w:tr>
      <w:tr w:rsidR="002300AE" w:rsidRPr="00E12BD3" w14:paraId="12E260BD" w14:textId="77777777" w:rsidTr="008B1C94">
        <w:trPr>
          <w:jc w:val="center"/>
        </w:trPr>
        <w:tc>
          <w:tcPr>
            <w:tcW w:w="1866" w:type="dxa"/>
            <w:vAlign w:val="center"/>
          </w:tcPr>
          <w:p w14:paraId="36AF7EA6" w14:textId="77777777" w:rsidR="002300AE" w:rsidRPr="00E12BD3" w:rsidRDefault="002300AE" w:rsidP="008B1C94">
            <w:pPr>
              <w:pStyle w:val="TAL"/>
              <w:rPr>
                <w:rFonts w:ascii="Times New Roman" w:hAnsi="Times New Roman"/>
                <w:lang w:val="en-US"/>
              </w:rPr>
            </w:pPr>
            <w:proofErr w:type="spellStart"/>
            <w:r w:rsidRPr="00E12BD3">
              <w:rPr>
                <w:rFonts w:ascii="Times New Roman" w:hAnsi="Times New Roman"/>
                <w:lang w:val="en-US"/>
              </w:rPr>
              <w:t>Makefile</w:t>
            </w:r>
            <w:proofErr w:type="spellEnd"/>
          </w:p>
        </w:tc>
        <w:tc>
          <w:tcPr>
            <w:tcW w:w="4703" w:type="dxa"/>
            <w:vAlign w:val="center"/>
          </w:tcPr>
          <w:p w14:paraId="059A7E0D" w14:textId="77777777" w:rsidR="002300AE" w:rsidRPr="00E12BD3" w:rsidRDefault="002300AE" w:rsidP="008B1C94">
            <w:pPr>
              <w:pStyle w:val="TAL"/>
              <w:rPr>
                <w:rFonts w:ascii="Times New Roman" w:hAnsi="Times New Roman"/>
                <w:lang w:val="en-US"/>
              </w:rPr>
            </w:pPr>
            <w:r w:rsidRPr="00E12BD3">
              <w:rPr>
                <w:rFonts w:ascii="Times New Roman" w:hAnsi="Times New Roman"/>
                <w:lang w:val="en-US"/>
              </w:rPr>
              <w:t xml:space="preserve">UNIX style encoder </w:t>
            </w:r>
            <w:proofErr w:type="spellStart"/>
            <w:r w:rsidRPr="00E12BD3">
              <w:rPr>
                <w:rFonts w:ascii="Times New Roman" w:hAnsi="Times New Roman"/>
                <w:lang w:val="en-US"/>
              </w:rPr>
              <w:t>Makefile</w:t>
            </w:r>
            <w:proofErr w:type="spellEnd"/>
          </w:p>
        </w:tc>
      </w:tr>
      <w:tr w:rsidR="002300AE" w:rsidRPr="00E12BD3" w14:paraId="328E4193" w14:textId="77777777" w:rsidTr="008B1C94">
        <w:trPr>
          <w:jc w:val="center"/>
        </w:trPr>
        <w:tc>
          <w:tcPr>
            <w:tcW w:w="1866" w:type="dxa"/>
            <w:vAlign w:val="center"/>
          </w:tcPr>
          <w:p w14:paraId="11A5E5FD" w14:textId="77777777" w:rsidR="002300AE" w:rsidRPr="00E12BD3" w:rsidRDefault="002300AE" w:rsidP="008B1C94">
            <w:pPr>
              <w:pStyle w:val="TAL"/>
              <w:rPr>
                <w:rFonts w:ascii="Times New Roman" w:hAnsi="Times New Roman"/>
                <w:lang w:val="en-US"/>
              </w:rPr>
            </w:pPr>
            <w:proofErr w:type="spellStart"/>
            <w:r w:rsidRPr="00E12BD3">
              <w:rPr>
                <w:rFonts w:ascii="Times New Roman" w:hAnsi="Times New Roman"/>
                <w:lang w:val="en-US"/>
              </w:rPr>
              <w:t>Workspace_msvc</w:t>
            </w:r>
            <w:proofErr w:type="spellEnd"/>
            <w:r w:rsidRPr="00E12BD3">
              <w:rPr>
                <w:rFonts w:ascii="Times New Roman" w:hAnsi="Times New Roman"/>
                <w:lang w:val="en-US"/>
              </w:rPr>
              <w:t>/</w:t>
            </w:r>
          </w:p>
        </w:tc>
        <w:tc>
          <w:tcPr>
            <w:tcW w:w="4703" w:type="dxa"/>
            <w:vAlign w:val="center"/>
          </w:tcPr>
          <w:p w14:paraId="2474DEA6" w14:textId="77777777" w:rsidR="002300AE" w:rsidRPr="00E12BD3" w:rsidRDefault="002300AE" w:rsidP="008B1C94">
            <w:pPr>
              <w:pStyle w:val="TAL"/>
              <w:rPr>
                <w:rFonts w:ascii="Times New Roman" w:hAnsi="Times New Roman"/>
                <w:lang w:val="en-US"/>
              </w:rPr>
            </w:pPr>
            <w:r w:rsidRPr="00E12BD3">
              <w:rPr>
                <w:rFonts w:ascii="Times New Roman" w:hAnsi="Times New Roman"/>
                <w:lang w:val="en-US"/>
              </w:rPr>
              <w:t>Directory for the MSVC 2017 (or newer) project files</w:t>
            </w:r>
          </w:p>
        </w:tc>
      </w:tr>
      <w:tr w:rsidR="002300AE" w:rsidRPr="00E12BD3" w14:paraId="46F13198" w14:textId="77777777" w:rsidTr="008B1C94">
        <w:trPr>
          <w:jc w:val="center"/>
        </w:trPr>
        <w:tc>
          <w:tcPr>
            <w:tcW w:w="1866" w:type="dxa"/>
            <w:vAlign w:val="center"/>
          </w:tcPr>
          <w:p w14:paraId="167671E2" w14:textId="77777777" w:rsidR="002300AE" w:rsidRPr="00E12BD3" w:rsidRDefault="002300AE" w:rsidP="008B1C94">
            <w:pPr>
              <w:pStyle w:val="TAL"/>
              <w:rPr>
                <w:rFonts w:ascii="Times New Roman" w:hAnsi="Times New Roman"/>
                <w:lang w:val="en-US"/>
              </w:rPr>
            </w:pPr>
            <w:r w:rsidRPr="00E12BD3">
              <w:rPr>
                <w:rFonts w:ascii="Times New Roman" w:hAnsi="Times New Roman"/>
                <w:lang w:val="en-US"/>
              </w:rPr>
              <w:t>apps/</w:t>
            </w:r>
          </w:p>
        </w:tc>
        <w:tc>
          <w:tcPr>
            <w:tcW w:w="4703" w:type="dxa"/>
            <w:vAlign w:val="center"/>
          </w:tcPr>
          <w:p w14:paraId="58FB9788" w14:textId="77777777" w:rsidR="002300AE" w:rsidRPr="00E12BD3" w:rsidRDefault="002300AE" w:rsidP="008B1C94">
            <w:pPr>
              <w:pStyle w:val="TAL"/>
              <w:rPr>
                <w:rFonts w:ascii="Times New Roman" w:hAnsi="Times New Roman"/>
                <w:lang w:val="en-US"/>
              </w:rPr>
            </w:pPr>
            <w:r w:rsidRPr="00E12BD3">
              <w:rPr>
                <w:rFonts w:ascii="Times New Roman" w:hAnsi="Times New Roman"/>
                <w:lang w:val="en-US"/>
              </w:rPr>
              <w:t xml:space="preserve">Source code files used solely for the encoder/decoder/renderer applications; these applications make use of the libraries built from </w:t>
            </w:r>
            <w:proofErr w:type="spellStart"/>
            <w:r w:rsidRPr="00E12BD3">
              <w:rPr>
                <w:rFonts w:ascii="Times New Roman" w:hAnsi="Times New Roman"/>
                <w:lang w:val="en-US"/>
              </w:rPr>
              <w:t>lib_com</w:t>
            </w:r>
            <w:proofErr w:type="spellEnd"/>
            <w:r w:rsidRPr="00E12BD3">
              <w:rPr>
                <w:rFonts w:ascii="Times New Roman" w:hAnsi="Times New Roman"/>
                <w:lang w:val="en-US"/>
              </w:rPr>
              <w:t xml:space="preserve">, </w:t>
            </w:r>
            <w:proofErr w:type="spellStart"/>
            <w:r w:rsidRPr="00E12BD3">
              <w:rPr>
                <w:rFonts w:ascii="Times New Roman" w:hAnsi="Times New Roman"/>
                <w:lang w:val="en-US"/>
              </w:rPr>
              <w:t>lib_dec</w:t>
            </w:r>
            <w:proofErr w:type="spellEnd"/>
            <w:r w:rsidRPr="00E12BD3">
              <w:rPr>
                <w:rFonts w:ascii="Times New Roman" w:hAnsi="Times New Roman"/>
                <w:lang w:val="en-US"/>
              </w:rPr>
              <w:t xml:space="preserve">, </w:t>
            </w:r>
            <w:proofErr w:type="spellStart"/>
            <w:r w:rsidRPr="00E12BD3">
              <w:rPr>
                <w:rFonts w:ascii="Times New Roman" w:hAnsi="Times New Roman"/>
                <w:lang w:val="en-US"/>
              </w:rPr>
              <w:t>lib_enc</w:t>
            </w:r>
            <w:proofErr w:type="spellEnd"/>
            <w:r w:rsidRPr="00E12BD3">
              <w:rPr>
                <w:rFonts w:ascii="Times New Roman" w:hAnsi="Times New Roman"/>
                <w:lang w:val="en-US"/>
              </w:rPr>
              <w:t xml:space="preserve">, </w:t>
            </w:r>
            <w:proofErr w:type="spellStart"/>
            <w:r w:rsidRPr="00E12BD3">
              <w:rPr>
                <w:rFonts w:ascii="Times New Roman" w:hAnsi="Times New Roman"/>
                <w:lang w:val="en-US"/>
              </w:rPr>
              <w:t>lib_rend</w:t>
            </w:r>
            <w:proofErr w:type="spellEnd"/>
            <w:r w:rsidRPr="00E12BD3">
              <w:rPr>
                <w:rFonts w:ascii="Times New Roman" w:hAnsi="Times New Roman"/>
                <w:lang w:val="en-US"/>
              </w:rPr>
              <w:t xml:space="preserve">, and </w:t>
            </w:r>
            <w:proofErr w:type="spellStart"/>
            <w:r w:rsidRPr="00E12BD3">
              <w:rPr>
                <w:rFonts w:ascii="Times New Roman" w:hAnsi="Times New Roman"/>
                <w:lang w:val="en-US"/>
              </w:rPr>
              <w:t>lib_util</w:t>
            </w:r>
            <w:proofErr w:type="spellEnd"/>
          </w:p>
        </w:tc>
      </w:tr>
      <w:tr w:rsidR="002300AE" w:rsidRPr="00E12BD3" w14:paraId="0FFF3CD8" w14:textId="77777777" w:rsidTr="008B1C94">
        <w:trPr>
          <w:jc w:val="center"/>
        </w:trPr>
        <w:tc>
          <w:tcPr>
            <w:tcW w:w="1866" w:type="dxa"/>
            <w:vAlign w:val="center"/>
          </w:tcPr>
          <w:p w14:paraId="2E08715B" w14:textId="77777777" w:rsidR="002300AE" w:rsidRPr="00E12BD3" w:rsidRDefault="002300AE" w:rsidP="008B1C94">
            <w:pPr>
              <w:pStyle w:val="TAL"/>
              <w:rPr>
                <w:rFonts w:ascii="Times New Roman" w:hAnsi="Times New Roman"/>
                <w:lang w:val="en-US"/>
              </w:rPr>
            </w:pPr>
            <w:proofErr w:type="spellStart"/>
            <w:r w:rsidRPr="00E12BD3">
              <w:rPr>
                <w:rFonts w:ascii="Times New Roman" w:hAnsi="Times New Roman"/>
                <w:lang w:val="en-US"/>
              </w:rPr>
              <w:t>lib_com</w:t>
            </w:r>
            <w:proofErr w:type="spellEnd"/>
            <w:r w:rsidRPr="00E12BD3">
              <w:rPr>
                <w:rFonts w:ascii="Times New Roman" w:hAnsi="Times New Roman"/>
                <w:lang w:val="en-US"/>
              </w:rPr>
              <w:t>/</w:t>
            </w:r>
          </w:p>
        </w:tc>
        <w:tc>
          <w:tcPr>
            <w:tcW w:w="4703" w:type="dxa"/>
            <w:vAlign w:val="center"/>
          </w:tcPr>
          <w:p w14:paraId="14F1816F" w14:textId="77777777" w:rsidR="002300AE" w:rsidRPr="00E12BD3" w:rsidRDefault="002300AE" w:rsidP="008B1C94">
            <w:pPr>
              <w:pStyle w:val="TAL"/>
              <w:rPr>
                <w:rFonts w:ascii="Times New Roman" w:hAnsi="Times New Roman"/>
                <w:lang w:val="en-US"/>
              </w:rPr>
            </w:pPr>
            <w:r w:rsidRPr="00E12BD3">
              <w:rPr>
                <w:rFonts w:ascii="Times New Roman" w:hAnsi="Times New Roman"/>
                <w:lang w:val="en-US"/>
              </w:rPr>
              <w:t>Source code files used both in encoder and decoder</w:t>
            </w:r>
          </w:p>
        </w:tc>
      </w:tr>
      <w:tr w:rsidR="002300AE" w:rsidRPr="00E12BD3" w14:paraId="3AC25CC6" w14:textId="77777777" w:rsidTr="008B1C94">
        <w:trPr>
          <w:jc w:val="center"/>
        </w:trPr>
        <w:tc>
          <w:tcPr>
            <w:tcW w:w="1866" w:type="dxa"/>
            <w:vAlign w:val="center"/>
          </w:tcPr>
          <w:p w14:paraId="4DCDE2D0" w14:textId="77777777" w:rsidR="002300AE" w:rsidRPr="00E12BD3" w:rsidRDefault="002300AE" w:rsidP="008B1C94">
            <w:pPr>
              <w:pStyle w:val="TAL"/>
              <w:rPr>
                <w:rFonts w:ascii="Times New Roman" w:hAnsi="Times New Roman"/>
                <w:lang w:val="en-US"/>
              </w:rPr>
            </w:pPr>
            <w:proofErr w:type="spellStart"/>
            <w:r w:rsidRPr="00E12BD3">
              <w:rPr>
                <w:rFonts w:ascii="Times New Roman" w:hAnsi="Times New Roman"/>
                <w:lang w:val="en-US"/>
              </w:rPr>
              <w:t>lib_dec</w:t>
            </w:r>
            <w:proofErr w:type="spellEnd"/>
            <w:r w:rsidRPr="00E12BD3">
              <w:rPr>
                <w:rFonts w:ascii="Times New Roman" w:hAnsi="Times New Roman"/>
                <w:lang w:val="en-US"/>
              </w:rPr>
              <w:t>/</w:t>
            </w:r>
          </w:p>
        </w:tc>
        <w:tc>
          <w:tcPr>
            <w:tcW w:w="4703" w:type="dxa"/>
            <w:vAlign w:val="center"/>
          </w:tcPr>
          <w:p w14:paraId="6E83362D" w14:textId="77777777" w:rsidR="002300AE" w:rsidRPr="00E12BD3" w:rsidRDefault="002300AE" w:rsidP="008B1C94">
            <w:pPr>
              <w:pStyle w:val="TAL"/>
              <w:rPr>
                <w:rFonts w:ascii="Times New Roman" w:hAnsi="Times New Roman"/>
                <w:lang w:val="en-US"/>
              </w:rPr>
            </w:pPr>
            <w:r w:rsidRPr="00E12BD3">
              <w:rPr>
                <w:rFonts w:ascii="Times New Roman" w:hAnsi="Times New Roman"/>
                <w:lang w:val="en-US"/>
              </w:rPr>
              <w:t>Source code files used solely in the decoder</w:t>
            </w:r>
          </w:p>
        </w:tc>
      </w:tr>
      <w:tr w:rsidR="002300AE" w:rsidRPr="00E12BD3" w14:paraId="426322F6" w14:textId="77777777" w:rsidTr="008B1C94">
        <w:trPr>
          <w:jc w:val="center"/>
        </w:trPr>
        <w:tc>
          <w:tcPr>
            <w:tcW w:w="1866" w:type="dxa"/>
            <w:vAlign w:val="center"/>
          </w:tcPr>
          <w:p w14:paraId="4D6DFE82" w14:textId="77777777" w:rsidR="002300AE" w:rsidRPr="00E12BD3" w:rsidRDefault="002300AE" w:rsidP="008B1C94">
            <w:pPr>
              <w:pStyle w:val="TAL"/>
              <w:rPr>
                <w:rFonts w:ascii="Times New Roman" w:hAnsi="Times New Roman"/>
                <w:lang w:val="en-US"/>
              </w:rPr>
            </w:pPr>
            <w:proofErr w:type="spellStart"/>
            <w:r w:rsidRPr="00E12BD3">
              <w:rPr>
                <w:rFonts w:ascii="Times New Roman" w:hAnsi="Times New Roman"/>
                <w:lang w:val="en-US"/>
              </w:rPr>
              <w:t>lib_enc</w:t>
            </w:r>
            <w:proofErr w:type="spellEnd"/>
            <w:r w:rsidRPr="00E12BD3">
              <w:rPr>
                <w:rFonts w:ascii="Times New Roman" w:hAnsi="Times New Roman"/>
                <w:lang w:val="en-US"/>
              </w:rPr>
              <w:t>/</w:t>
            </w:r>
          </w:p>
        </w:tc>
        <w:tc>
          <w:tcPr>
            <w:tcW w:w="4703" w:type="dxa"/>
            <w:vAlign w:val="center"/>
          </w:tcPr>
          <w:p w14:paraId="0FC98E42" w14:textId="77777777" w:rsidR="002300AE" w:rsidRPr="00E12BD3" w:rsidRDefault="002300AE" w:rsidP="008B1C94">
            <w:pPr>
              <w:pStyle w:val="TAL"/>
              <w:rPr>
                <w:rFonts w:ascii="Times New Roman" w:hAnsi="Times New Roman"/>
                <w:lang w:val="en-US"/>
              </w:rPr>
            </w:pPr>
            <w:r w:rsidRPr="00E12BD3">
              <w:rPr>
                <w:rFonts w:ascii="Times New Roman" w:hAnsi="Times New Roman"/>
                <w:lang w:val="en-US"/>
              </w:rPr>
              <w:t>Source code files used solely in the encoder</w:t>
            </w:r>
          </w:p>
        </w:tc>
      </w:tr>
      <w:tr w:rsidR="002300AE" w:rsidRPr="00E12BD3" w14:paraId="367FE28E" w14:textId="77777777" w:rsidTr="008B1C94">
        <w:trPr>
          <w:jc w:val="center"/>
        </w:trPr>
        <w:tc>
          <w:tcPr>
            <w:tcW w:w="1866" w:type="dxa"/>
            <w:vAlign w:val="center"/>
          </w:tcPr>
          <w:p w14:paraId="70411EEA" w14:textId="77777777" w:rsidR="002300AE" w:rsidRPr="00E12BD3" w:rsidRDefault="002300AE" w:rsidP="008B1C94">
            <w:pPr>
              <w:pStyle w:val="TAL"/>
              <w:rPr>
                <w:rFonts w:ascii="Times New Roman" w:hAnsi="Times New Roman"/>
                <w:lang w:val="en-US"/>
              </w:rPr>
            </w:pPr>
            <w:proofErr w:type="spellStart"/>
            <w:r>
              <w:rPr>
                <w:rFonts w:ascii="Times New Roman" w:hAnsi="Times New Roman"/>
                <w:lang w:val="en-US"/>
              </w:rPr>
              <w:t>lib_isar</w:t>
            </w:r>
            <w:proofErr w:type="spellEnd"/>
            <w:r>
              <w:rPr>
                <w:rFonts w:ascii="Times New Roman" w:hAnsi="Times New Roman"/>
                <w:lang w:val="en-US"/>
              </w:rPr>
              <w:t>/</w:t>
            </w:r>
          </w:p>
        </w:tc>
        <w:tc>
          <w:tcPr>
            <w:tcW w:w="4703" w:type="dxa"/>
            <w:vAlign w:val="center"/>
          </w:tcPr>
          <w:p w14:paraId="0D4BF843" w14:textId="77777777" w:rsidR="002300AE" w:rsidRPr="00E12BD3" w:rsidRDefault="002300AE" w:rsidP="008B1C94">
            <w:pPr>
              <w:pStyle w:val="TAL"/>
              <w:rPr>
                <w:rFonts w:ascii="Times New Roman" w:hAnsi="Times New Roman"/>
                <w:lang w:val="en-US"/>
              </w:rPr>
            </w:pPr>
            <w:r w:rsidRPr="000640A6">
              <w:rPr>
                <w:rFonts w:ascii="Times New Roman" w:hAnsi="Times New Roman"/>
                <w:lang w:val="en-US"/>
              </w:rPr>
              <w:t>Source code files used sol</w:t>
            </w:r>
            <w:r w:rsidRPr="00E93FF1">
              <w:rPr>
                <w:rFonts w:ascii="Times New Roman" w:hAnsi="Times New Roman"/>
                <w:lang w:val="en-US"/>
              </w:rPr>
              <w:t xml:space="preserve">ely </w:t>
            </w:r>
            <w:r>
              <w:rPr>
                <w:rFonts w:ascii="Times New Roman" w:hAnsi="Times New Roman"/>
                <w:lang w:val="en-US"/>
              </w:rPr>
              <w:t>for split rendering</w:t>
            </w:r>
          </w:p>
        </w:tc>
      </w:tr>
      <w:tr w:rsidR="002300AE" w:rsidRPr="00E12BD3" w14:paraId="7DA7F326" w14:textId="77777777" w:rsidTr="008B1C94">
        <w:trPr>
          <w:jc w:val="center"/>
        </w:trPr>
        <w:tc>
          <w:tcPr>
            <w:tcW w:w="1866" w:type="dxa"/>
            <w:vAlign w:val="center"/>
          </w:tcPr>
          <w:p w14:paraId="63232E9C" w14:textId="77777777" w:rsidR="002300AE" w:rsidRPr="00E12BD3" w:rsidRDefault="002300AE" w:rsidP="008B1C94">
            <w:pPr>
              <w:pStyle w:val="TAL"/>
              <w:rPr>
                <w:rFonts w:ascii="Times New Roman" w:hAnsi="Times New Roman"/>
                <w:lang w:val="en-US"/>
              </w:rPr>
            </w:pPr>
            <w:r>
              <w:rPr>
                <w:rFonts w:ascii="Times New Roman" w:hAnsi="Times New Roman"/>
                <w:lang w:val="en-US"/>
              </w:rPr>
              <w:t>lib_lc3plus/</w:t>
            </w:r>
          </w:p>
        </w:tc>
        <w:tc>
          <w:tcPr>
            <w:tcW w:w="4703" w:type="dxa"/>
            <w:vAlign w:val="center"/>
          </w:tcPr>
          <w:p w14:paraId="57C00C62" w14:textId="77777777" w:rsidR="002300AE" w:rsidRPr="00E12BD3" w:rsidRDefault="002300AE" w:rsidP="008B1C94">
            <w:pPr>
              <w:pStyle w:val="TAL"/>
              <w:rPr>
                <w:rFonts w:ascii="Times New Roman" w:hAnsi="Times New Roman"/>
                <w:lang w:val="en-US"/>
              </w:rPr>
            </w:pPr>
            <w:r w:rsidRPr="000640A6">
              <w:rPr>
                <w:rFonts w:ascii="Times New Roman" w:hAnsi="Times New Roman"/>
                <w:lang w:val="en-US"/>
              </w:rPr>
              <w:t>Source code files used sol</w:t>
            </w:r>
            <w:r w:rsidRPr="00E93FF1">
              <w:rPr>
                <w:rFonts w:ascii="Times New Roman" w:hAnsi="Times New Roman"/>
                <w:lang w:val="en-US"/>
              </w:rPr>
              <w:t xml:space="preserve">ely </w:t>
            </w:r>
            <w:r>
              <w:rPr>
                <w:rFonts w:ascii="Times New Roman" w:hAnsi="Times New Roman"/>
                <w:lang w:val="en-US"/>
              </w:rPr>
              <w:t>for split rendering</w:t>
            </w:r>
          </w:p>
        </w:tc>
      </w:tr>
      <w:tr w:rsidR="002300AE" w:rsidRPr="00E12BD3" w14:paraId="396833C9" w14:textId="77777777" w:rsidTr="008B1C94">
        <w:trPr>
          <w:jc w:val="center"/>
        </w:trPr>
        <w:tc>
          <w:tcPr>
            <w:tcW w:w="1866" w:type="dxa"/>
            <w:vAlign w:val="center"/>
          </w:tcPr>
          <w:p w14:paraId="2F27FA0F" w14:textId="77777777" w:rsidR="002300AE" w:rsidRPr="00E12BD3" w:rsidRDefault="002300AE" w:rsidP="008B1C94">
            <w:pPr>
              <w:pStyle w:val="TAL"/>
              <w:rPr>
                <w:rFonts w:ascii="Times New Roman" w:hAnsi="Times New Roman"/>
                <w:lang w:val="en-US"/>
              </w:rPr>
            </w:pPr>
            <w:proofErr w:type="spellStart"/>
            <w:r w:rsidRPr="00E12BD3">
              <w:rPr>
                <w:rFonts w:ascii="Times New Roman" w:hAnsi="Times New Roman"/>
                <w:lang w:val="en-US"/>
              </w:rPr>
              <w:t>lib_rend</w:t>
            </w:r>
            <w:proofErr w:type="spellEnd"/>
            <w:r w:rsidRPr="00E12BD3">
              <w:rPr>
                <w:rFonts w:ascii="Times New Roman" w:hAnsi="Times New Roman"/>
                <w:lang w:val="en-US"/>
              </w:rPr>
              <w:t>/</w:t>
            </w:r>
          </w:p>
        </w:tc>
        <w:tc>
          <w:tcPr>
            <w:tcW w:w="4703" w:type="dxa"/>
            <w:vAlign w:val="center"/>
          </w:tcPr>
          <w:p w14:paraId="2BB0D1AA" w14:textId="77777777" w:rsidR="002300AE" w:rsidRPr="00E12BD3" w:rsidRDefault="002300AE" w:rsidP="008B1C94">
            <w:pPr>
              <w:pStyle w:val="TAL"/>
              <w:rPr>
                <w:rFonts w:ascii="Times New Roman" w:hAnsi="Times New Roman"/>
                <w:lang w:val="en-US"/>
              </w:rPr>
            </w:pPr>
            <w:r w:rsidRPr="00E12BD3">
              <w:rPr>
                <w:rFonts w:ascii="Times New Roman" w:hAnsi="Times New Roman"/>
                <w:lang w:val="en-US"/>
              </w:rPr>
              <w:t>Source code files used solely in the renderer</w:t>
            </w:r>
          </w:p>
        </w:tc>
      </w:tr>
      <w:tr w:rsidR="002300AE" w:rsidRPr="00E12BD3" w14:paraId="1DCF73EB" w14:textId="77777777" w:rsidTr="008B1C94">
        <w:trPr>
          <w:jc w:val="center"/>
        </w:trPr>
        <w:tc>
          <w:tcPr>
            <w:tcW w:w="1866" w:type="dxa"/>
            <w:vAlign w:val="center"/>
          </w:tcPr>
          <w:p w14:paraId="6D97755E" w14:textId="77777777" w:rsidR="002300AE" w:rsidRPr="00E12BD3" w:rsidRDefault="002300AE" w:rsidP="008B1C94">
            <w:pPr>
              <w:pStyle w:val="TAL"/>
              <w:rPr>
                <w:rFonts w:ascii="Times New Roman" w:hAnsi="Times New Roman"/>
                <w:lang w:val="en-US"/>
              </w:rPr>
            </w:pPr>
            <w:proofErr w:type="spellStart"/>
            <w:r w:rsidRPr="00E12BD3">
              <w:rPr>
                <w:rFonts w:ascii="Times New Roman" w:hAnsi="Times New Roman"/>
                <w:lang w:val="en-US"/>
              </w:rPr>
              <w:t>lib_util</w:t>
            </w:r>
            <w:proofErr w:type="spellEnd"/>
            <w:r w:rsidRPr="00E12BD3">
              <w:rPr>
                <w:rFonts w:ascii="Times New Roman" w:hAnsi="Times New Roman"/>
                <w:lang w:val="en-US"/>
              </w:rPr>
              <w:t>/</w:t>
            </w:r>
          </w:p>
        </w:tc>
        <w:tc>
          <w:tcPr>
            <w:tcW w:w="4703" w:type="dxa"/>
            <w:vAlign w:val="center"/>
          </w:tcPr>
          <w:p w14:paraId="667E7EB3" w14:textId="77777777" w:rsidR="002300AE" w:rsidRPr="00E12BD3" w:rsidRDefault="002300AE" w:rsidP="008B1C94">
            <w:pPr>
              <w:pStyle w:val="TAL"/>
              <w:rPr>
                <w:rFonts w:ascii="Times New Roman" w:hAnsi="Times New Roman"/>
                <w:lang w:val="en-US"/>
              </w:rPr>
            </w:pPr>
            <w:r w:rsidRPr="00E12BD3">
              <w:rPr>
                <w:rFonts w:ascii="Times New Roman" w:hAnsi="Times New Roman"/>
                <w:lang w:val="en-US"/>
              </w:rPr>
              <w:t>Source code files solely for utility functions used by the applications</w:t>
            </w:r>
          </w:p>
        </w:tc>
      </w:tr>
      <w:tr w:rsidR="002300AE" w:rsidRPr="00E12BD3" w14:paraId="401E4CC6" w14:textId="77777777" w:rsidTr="008B1C94">
        <w:trPr>
          <w:jc w:val="center"/>
          <w:ins w:id="27" w:author="Markus Multrus" w:date="2025-11-11T14:01:00Z"/>
        </w:trPr>
        <w:tc>
          <w:tcPr>
            <w:tcW w:w="1866" w:type="dxa"/>
            <w:vAlign w:val="center"/>
          </w:tcPr>
          <w:p w14:paraId="3A9EBE83" w14:textId="77777777" w:rsidR="002300AE" w:rsidRPr="00E12BD3" w:rsidRDefault="002300AE" w:rsidP="008B1C94">
            <w:pPr>
              <w:pStyle w:val="TAL"/>
              <w:rPr>
                <w:ins w:id="28" w:author="Markus Multrus" w:date="2025-11-11T14:01:00Z" w16du:dateUtc="2025-11-11T13:01:00Z"/>
                <w:rFonts w:ascii="Times New Roman" w:hAnsi="Times New Roman"/>
                <w:lang w:val="en-US"/>
              </w:rPr>
            </w:pPr>
            <w:ins w:id="29" w:author="Markus Multrus" w:date="2025-11-11T14:01:00Z" w16du:dateUtc="2025-11-11T13:01:00Z">
              <w:r>
                <w:rPr>
                  <w:rFonts w:ascii="Times New Roman" w:hAnsi="Times New Roman"/>
                  <w:lang w:val="en-US"/>
                </w:rPr>
                <w:t>scripts/</w:t>
              </w:r>
            </w:ins>
          </w:p>
        </w:tc>
        <w:tc>
          <w:tcPr>
            <w:tcW w:w="4703" w:type="dxa"/>
            <w:vAlign w:val="center"/>
          </w:tcPr>
          <w:p w14:paraId="76FF6DA5" w14:textId="77777777" w:rsidR="002300AE" w:rsidRPr="00E12BD3" w:rsidRDefault="002300AE" w:rsidP="008B1C94">
            <w:pPr>
              <w:pStyle w:val="TAL"/>
              <w:rPr>
                <w:ins w:id="30" w:author="Markus Multrus" w:date="2025-11-11T14:01:00Z" w16du:dateUtc="2025-11-11T13:01:00Z"/>
                <w:rFonts w:ascii="Times New Roman" w:hAnsi="Times New Roman"/>
                <w:lang w:val="en-US"/>
              </w:rPr>
            </w:pPr>
            <w:ins w:id="31" w:author="Markus Multrus" w:date="2025-11-11T14:01:00Z" w16du:dateUtc="2025-11-11T13:01:00Z">
              <w:r>
                <w:rPr>
                  <w:rFonts w:ascii="Times New Roman" w:hAnsi="Times New Roman"/>
                  <w:lang w:val="en-US"/>
                </w:rPr>
                <w:t>Auxil</w:t>
              </w:r>
            </w:ins>
            <w:ins w:id="32" w:author="Markus Multrus" w:date="2025-11-11T14:02:00Z" w16du:dateUtc="2025-11-11T13:02:00Z">
              <w:r>
                <w:rPr>
                  <w:rFonts w:ascii="Times New Roman" w:hAnsi="Times New Roman"/>
                  <w:lang w:val="en-US"/>
                </w:rPr>
                <w:t>i</w:t>
              </w:r>
            </w:ins>
            <w:ins w:id="33" w:author="Markus Multrus" w:date="2025-11-11T14:01:00Z" w16du:dateUtc="2025-11-11T13:01:00Z">
              <w:r>
                <w:rPr>
                  <w:rFonts w:ascii="Times New Roman" w:hAnsi="Times New Roman"/>
                  <w:lang w:val="en-US"/>
                </w:rPr>
                <w:t xml:space="preserve">ary </w:t>
              </w:r>
            </w:ins>
            <w:ins w:id="34" w:author="Markus Multrus" w:date="2025-11-11T14:02:00Z" w16du:dateUtc="2025-11-11T13:02:00Z">
              <w:r>
                <w:rPr>
                  <w:rFonts w:ascii="Times New Roman" w:hAnsi="Times New Roman"/>
                  <w:lang w:val="en-US"/>
                </w:rPr>
                <w:t xml:space="preserve">scripts for </w:t>
              </w:r>
            </w:ins>
            <w:ins w:id="35" w:author="Markus Multrus" w:date="2025-11-11T14:08:00Z" w16du:dateUtc="2025-11-11T13:08:00Z">
              <w:r>
                <w:rPr>
                  <w:rFonts w:ascii="Times New Roman" w:hAnsi="Times New Roman"/>
                  <w:lang w:val="en-US"/>
                </w:rPr>
                <w:t xml:space="preserve">the </w:t>
              </w:r>
            </w:ins>
            <w:ins w:id="36" w:author="Markus Multrus" w:date="2025-11-11T14:02:00Z" w16du:dateUtc="2025-11-11T13:02:00Z">
              <w:r>
                <w:rPr>
                  <w:rFonts w:ascii="Times New Roman" w:hAnsi="Times New Roman"/>
                  <w:lang w:val="en-US"/>
                </w:rPr>
                <w:t xml:space="preserve">conversion of </w:t>
              </w:r>
            </w:ins>
            <w:ins w:id="37" w:author="Markus Multrus" w:date="2025-11-11T14:03:00Z" w16du:dateUtc="2025-11-11T13:03:00Z">
              <w:r>
                <w:rPr>
                  <w:rFonts w:ascii="Times New Roman" w:hAnsi="Times New Roman"/>
                  <w:lang w:val="en-US"/>
                </w:rPr>
                <w:t>HRTFs</w:t>
              </w:r>
            </w:ins>
            <w:ins w:id="38" w:author="Markus Multrus" w:date="2025-11-11T14:02:00Z" w16du:dateUtc="2025-11-11T13:02:00Z">
              <w:r>
                <w:rPr>
                  <w:rFonts w:ascii="Times New Roman" w:hAnsi="Times New Roman"/>
                  <w:lang w:val="en-US"/>
                </w:rPr>
                <w:t xml:space="preserve"> to the</w:t>
              </w:r>
            </w:ins>
            <w:ins w:id="39" w:author="Markus Multrus" w:date="2025-11-11T14:03:00Z" w16du:dateUtc="2025-11-11T13:03:00Z">
              <w:r>
                <w:rPr>
                  <w:rFonts w:ascii="Times New Roman" w:hAnsi="Times New Roman"/>
                  <w:lang w:val="en-US"/>
                </w:rPr>
                <w:t xml:space="preserve"> HRTF filter files (clause 5.10) and </w:t>
              </w:r>
            </w:ins>
            <w:ins w:id="40" w:author="Markus Multrus" w:date="2025-11-11T14:08:00Z" w16du:dateUtc="2025-11-11T13:08:00Z">
              <w:r>
                <w:rPr>
                  <w:rFonts w:ascii="Times New Roman" w:hAnsi="Times New Roman"/>
                  <w:lang w:val="en-US"/>
                </w:rPr>
                <w:t xml:space="preserve">generation of </w:t>
              </w:r>
              <w:r>
                <w:rPr>
                  <w:rFonts w:ascii="Times New Roman" w:hAnsi="Times New Roman"/>
                </w:rPr>
                <w:t>b</w:t>
              </w:r>
            </w:ins>
            <w:ins w:id="41" w:author="Markus Multrus" w:date="2025-11-11T14:08:00Z">
              <w:r w:rsidRPr="0026169A">
                <w:rPr>
                  <w:rFonts w:ascii="Times New Roman" w:hAnsi="Times New Roman"/>
                </w:rPr>
                <w:t>inary renderer config metadata format" (clause 5.14.1</w:t>
              </w:r>
            </w:ins>
            <w:ins w:id="42" w:author="Markus Multrus" w:date="2025-11-11T14:08:00Z" w16du:dateUtc="2025-11-11T13:08:00Z">
              <w:r>
                <w:rPr>
                  <w:rFonts w:ascii="Times New Roman" w:hAnsi="Times New Roman"/>
                </w:rPr>
                <w:t>)</w:t>
              </w:r>
            </w:ins>
          </w:p>
        </w:tc>
      </w:tr>
    </w:tbl>
    <w:p w14:paraId="65742F1B" w14:textId="77777777" w:rsidR="002300AE" w:rsidRPr="00E12BD3" w:rsidRDefault="002300AE" w:rsidP="002300AE">
      <w:pPr>
        <w:numPr>
          <w:ilvl w:val="12"/>
          <w:numId w:val="0"/>
        </w:numPr>
        <w:tabs>
          <w:tab w:val="center" w:pos="4320"/>
        </w:tabs>
        <w:rPr>
          <w:lang w:val="en-US"/>
        </w:rPr>
      </w:pPr>
    </w:p>
    <w:p w14:paraId="353FFD38" w14:textId="77777777" w:rsidR="002300AE" w:rsidRPr="00E12BD3" w:rsidRDefault="002300AE" w:rsidP="002300AE">
      <w:pPr>
        <w:numPr>
          <w:ilvl w:val="12"/>
          <w:numId w:val="0"/>
        </w:numPr>
        <w:tabs>
          <w:tab w:val="center" w:pos="4320"/>
        </w:tabs>
        <w:rPr>
          <w:lang w:val="en-US"/>
        </w:rPr>
      </w:pPr>
      <w:r w:rsidRPr="00E12BD3">
        <w:rPr>
          <w:lang w:val="en-US"/>
        </w:rPr>
        <w:t xml:space="preserve">The distributed files with suffix "c" contain the source code and the files with suffix "h" are the header files. The </w:t>
      </w:r>
      <w:ins w:id="43" w:author="Markus Multrus" w:date="2025-11-11T17:03:00Z" w16du:dateUtc="2025-11-11T16:03:00Z">
        <w:r>
          <w:rPr>
            <w:lang w:val="en-US"/>
          </w:rPr>
          <w:t xml:space="preserve">table </w:t>
        </w:r>
      </w:ins>
      <w:r w:rsidRPr="00E12BD3">
        <w:rPr>
          <w:lang w:val="en-US"/>
        </w:rPr>
        <w:t>ROM data is contained in files named "rom_*" and “</w:t>
      </w:r>
      <w:proofErr w:type="spellStart"/>
      <w:r w:rsidRPr="00E12BD3">
        <w:rPr>
          <w:lang w:val="en-US"/>
        </w:rPr>
        <w:t>ivas_rom</w:t>
      </w:r>
      <w:proofErr w:type="spellEnd"/>
      <w:r w:rsidRPr="00E12BD3">
        <w:rPr>
          <w:lang w:val="en-US"/>
        </w:rPr>
        <w:t>_*” with suffix "c".</w:t>
      </w:r>
    </w:p>
    <w:p w14:paraId="72E22216" w14:textId="77777777" w:rsidR="002300AE" w:rsidRPr="00E12BD3" w:rsidRDefault="002300AE" w:rsidP="002300AE">
      <w:pPr>
        <w:numPr>
          <w:ilvl w:val="12"/>
          <w:numId w:val="0"/>
        </w:numPr>
        <w:tabs>
          <w:tab w:val="center" w:pos="4320"/>
        </w:tabs>
        <w:rPr>
          <w:ins w:id="44" w:author="Multrus, Markus" w:date="2025-11-09T21:38:00Z" w16du:dateUtc="2025-11-09T20:38:00Z"/>
          <w:lang w:val="en-US"/>
        </w:rPr>
      </w:pPr>
      <w:proofErr w:type="spellStart"/>
      <w:r w:rsidRPr="00E12BD3">
        <w:rPr>
          <w:lang w:val="en-US"/>
        </w:rPr>
        <w:t>Makefiles</w:t>
      </w:r>
      <w:proofErr w:type="spellEnd"/>
      <w:r w:rsidRPr="00E12BD3">
        <w:rPr>
          <w:lang w:val="en-US"/>
        </w:rPr>
        <w:t xml:space="preserve"> are provided for the platforms in which the C code has been verified (listed above). Once the software is installed, this directory will have a compiled version of the encoder (named </w:t>
      </w:r>
      <w:proofErr w:type="spellStart"/>
      <w:r w:rsidRPr="00E12BD3">
        <w:rPr>
          <w:lang w:val="en-US"/>
        </w:rPr>
        <w:t>IVAS_cod</w:t>
      </w:r>
      <w:proofErr w:type="spellEnd"/>
      <w:r w:rsidRPr="00E12BD3">
        <w:rPr>
          <w:lang w:val="en-US"/>
        </w:rPr>
        <w:t xml:space="preserve">), the decoder (named </w:t>
      </w:r>
      <w:proofErr w:type="spellStart"/>
      <w:r w:rsidRPr="00E12BD3">
        <w:rPr>
          <w:lang w:val="en-US"/>
        </w:rPr>
        <w:t>IVAS_dec</w:t>
      </w:r>
      <w:proofErr w:type="spellEnd"/>
      <w:r w:rsidRPr="00E12BD3">
        <w:rPr>
          <w:lang w:val="en-US"/>
        </w:rPr>
        <w:t>)</w:t>
      </w:r>
      <w:r>
        <w:rPr>
          <w:lang w:val="en-US"/>
        </w:rPr>
        <w:t xml:space="preserve">, </w:t>
      </w:r>
      <w:r w:rsidRPr="00E12BD3">
        <w:rPr>
          <w:lang w:val="en-US"/>
        </w:rPr>
        <w:t xml:space="preserve">the renderer (named </w:t>
      </w:r>
      <w:proofErr w:type="spellStart"/>
      <w:r w:rsidRPr="00E12BD3">
        <w:rPr>
          <w:lang w:val="en-US"/>
        </w:rPr>
        <w:t>IVAS_rend</w:t>
      </w:r>
      <w:proofErr w:type="spellEnd"/>
      <w:r w:rsidRPr="00E12BD3">
        <w:rPr>
          <w:lang w:val="en-US"/>
        </w:rPr>
        <w:t>)</w:t>
      </w:r>
      <w:r>
        <w:rPr>
          <w:lang w:val="en-US"/>
        </w:rPr>
        <w:t xml:space="preserve"> and the split rendering post-renderer (named </w:t>
      </w:r>
      <w:proofErr w:type="spellStart"/>
      <w:r>
        <w:rPr>
          <w:lang w:val="en-US"/>
        </w:rPr>
        <w:t>ISAR_post_rend</w:t>
      </w:r>
      <w:proofErr w:type="spellEnd"/>
      <w:r>
        <w:rPr>
          <w:lang w:val="en-US"/>
        </w:rPr>
        <w:t>)</w:t>
      </w:r>
      <w:r w:rsidRPr="00E12BD3">
        <w:rPr>
          <w:lang w:val="en-US"/>
        </w:rPr>
        <w:t>.</w:t>
      </w:r>
      <w:r>
        <w:rPr>
          <w:lang w:val="en-US"/>
        </w:rPr>
        <w:t xml:space="preserve"> </w:t>
      </w:r>
      <w:ins w:id="45" w:author="Multrus, Markus" w:date="2025-11-09T21:38:00Z" w16du:dateUtc="2025-11-09T20:38:00Z">
        <w:r>
          <w:rPr>
            <w:lang w:val="en-US"/>
          </w:rPr>
          <w:t xml:space="preserve">In addition, this directory </w:t>
        </w:r>
      </w:ins>
      <w:ins w:id="46" w:author="Markus Multrus" w:date="2025-11-11T17:03:00Z" w16du:dateUtc="2025-11-11T16:03:00Z">
        <w:r>
          <w:rPr>
            <w:lang w:val="en-US"/>
          </w:rPr>
          <w:t>will have a</w:t>
        </w:r>
      </w:ins>
      <w:ins w:id="47" w:author="Multrus, Markus" w:date="2025-11-09T21:38:00Z" w16du:dateUtc="2025-11-09T20:38:00Z">
        <w:r>
          <w:rPr>
            <w:lang w:val="en-US"/>
          </w:rPr>
          <w:t xml:space="preserve"> compiled version of the encoder with support for format switching (named </w:t>
        </w:r>
        <w:proofErr w:type="spellStart"/>
        <w:r>
          <w:rPr>
            <w:lang w:val="en-US"/>
          </w:rPr>
          <w:t>IVAS_cod_fmtsw</w:t>
        </w:r>
        <w:proofErr w:type="spellEnd"/>
        <w:r>
          <w:rPr>
            <w:lang w:val="en-US"/>
          </w:rPr>
          <w:t xml:space="preserve">) and an example program for Ambisonics format conversion (named </w:t>
        </w:r>
        <w:proofErr w:type="spellStart"/>
        <w:r>
          <w:rPr>
            <w:lang w:val="en-US"/>
          </w:rPr>
          <w:t>ambi_converter</w:t>
        </w:r>
        <w:proofErr w:type="spellEnd"/>
        <w:r>
          <w:rPr>
            <w:lang w:val="en-US"/>
          </w:rPr>
          <w:t>).</w:t>
        </w:r>
      </w:ins>
    </w:p>
    <w:p w14:paraId="6842908A" w14:textId="77777777" w:rsidR="002300AE" w:rsidRPr="00CE4669" w:rsidRDefault="002300AE" w:rsidP="002300AE">
      <w:pPr>
        <w:pStyle w:val="CRSeparator"/>
      </w:pPr>
      <w:r w:rsidRPr="00CE4669">
        <w:t>==============Next change==============</w:t>
      </w:r>
    </w:p>
    <w:p w14:paraId="5CAFE336" w14:textId="77777777" w:rsidR="002300AE" w:rsidRPr="00E12BD3" w:rsidRDefault="002300AE" w:rsidP="002300AE">
      <w:pPr>
        <w:pStyle w:val="berschrift2"/>
        <w:rPr>
          <w:lang w:val="en-US"/>
        </w:rPr>
      </w:pPr>
      <w:bookmarkStart w:id="48" w:name="_Toc170398607"/>
      <w:r w:rsidRPr="00E12BD3">
        <w:rPr>
          <w:lang w:val="en-US"/>
        </w:rPr>
        <w:t>4.2</w:t>
      </w:r>
      <w:r w:rsidRPr="00E12BD3">
        <w:rPr>
          <w:lang w:val="en-US"/>
        </w:rPr>
        <w:tab/>
        <w:t>Program execution</w:t>
      </w:r>
      <w:bookmarkEnd w:id="48"/>
    </w:p>
    <w:p w14:paraId="62AC69BA" w14:textId="77777777" w:rsidR="002300AE" w:rsidRPr="00E12BD3" w:rsidRDefault="002300AE" w:rsidP="002300AE">
      <w:pPr>
        <w:keepNext/>
        <w:tabs>
          <w:tab w:val="center" w:pos="4320"/>
        </w:tabs>
        <w:rPr>
          <w:lang w:val="en-US"/>
        </w:rPr>
      </w:pPr>
      <w:r w:rsidRPr="00E12BD3">
        <w:rPr>
          <w:lang w:val="en-US"/>
        </w:rPr>
        <w:t xml:space="preserve">The codec </w:t>
      </w:r>
      <w:r w:rsidRPr="00E12BD3">
        <w:rPr>
          <w:lang w:val="en-US" w:eastAsia="ja-JP"/>
        </w:rPr>
        <w:t xml:space="preserve">for Immersive Voice and Audio Services </w:t>
      </w:r>
      <w:r w:rsidRPr="00E12BD3">
        <w:rPr>
          <w:lang w:val="en-US"/>
        </w:rPr>
        <w:t xml:space="preserve">is implemented in </w:t>
      </w:r>
      <w:r>
        <w:rPr>
          <w:lang w:val="en-US"/>
        </w:rPr>
        <w:t>four</w:t>
      </w:r>
      <w:r w:rsidRPr="00E12BD3">
        <w:rPr>
          <w:lang w:val="en-US"/>
        </w:rPr>
        <w:t xml:space="preserve"> programs</w:t>
      </w:r>
      <w:ins w:id="49" w:author="Markus Multrus" w:date="2025-11-10T12:26:00Z" w16du:dateUtc="2025-11-10T11:26:00Z">
        <w:r>
          <w:rPr>
            <w:lang w:val="en-US"/>
          </w:rPr>
          <w:t xml:space="preserve"> and two utility executables</w:t>
        </w:r>
      </w:ins>
      <w:r w:rsidRPr="00E12BD3">
        <w:rPr>
          <w:lang w:val="en-US"/>
        </w:rPr>
        <w:t>:</w:t>
      </w:r>
    </w:p>
    <w:p w14:paraId="0B60FFFB" w14:textId="77777777" w:rsidR="002300AE" w:rsidRPr="00E12BD3" w:rsidRDefault="002300AE" w:rsidP="002300AE">
      <w:pPr>
        <w:pStyle w:val="B1"/>
        <w:rPr>
          <w:lang w:val="pt-BR"/>
        </w:rPr>
      </w:pPr>
      <w:r w:rsidRPr="00E12BD3">
        <w:rPr>
          <w:i/>
          <w:lang w:val="pt-BR"/>
        </w:rPr>
        <w:t>-</w:t>
      </w:r>
      <w:r w:rsidRPr="00E12BD3">
        <w:rPr>
          <w:i/>
          <w:lang w:val="pt-BR"/>
        </w:rPr>
        <w:tab/>
      </w:r>
      <w:proofErr w:type="spellStart"/>
      <w:r w:rsidRPr="00E12BD3">
        <w:rPr>
          <w:lang w:val="pt-BR"/>
        </w:rPr>
        <w:t>IVAS_cod</w:t>
      </w:r>
      <w:proofErr w:type="spellEnd"/>
      <w:r w:rsidRPr="00E12BD3">
        <w:rPr>
          <w:lang w:val="pt-BR"/>
        </w:rPr>
        <w:t xml:space="preserve">: </w:t>
      </w:r>
      <w:proofErr w:type="spellStart"/>
      <w:r w:rsidRPr="00E12BD3">
        <w:rPr>
          <w:lang w:val="pt-BR"/>
        </w:rPr>
        <w:t>encoder</w:t>
      </w:r>
      <w:proofErr w:type="spellEnd"/>
      <w:r w:rsidRPr="00E12BD3">
        <w:rPr>
          <w:lang w:val="pt-BR"/>
        </w:rPr>
        <w:t>;</w:t>
      </w:r>
    </w:p>
    <w:p w14:paraId="2348F9E1" w14:textId="77777777" w:rsidR="002300AE" w:rsidRPr="00E12BD3" w:rsidRDefault="002300AE" w:rsidP="002300AE">
      <w:pPr>
        <w:pStyle w:val="B1"/>
        <w:rPr>
          <w:lang w:val="pt-BR"/>
        </w:rPr>
      </w:pPr>
      <w:r w:rsidRPr="00E12BD3">
        <w:rPr>
          <w:i/>
          <w:lang w:val="pt-BR"/>
        </w:rPr>
        <w:t>-</w:t>
      </w:r>
      <w:r w:rsidRPr="00E12BD3">
        <w:rPr>
          <w:i/>
          <w:lang w:val="pt-BR"/>
        </w:rPr>
        <w:tab/>
      </w:r>
      <w:proofErr w:type="spellStart"/>
      <w:r w:rsidRPr="00E12BD3">
        <w:rPr>
          <w:lang w:val="pt-BR"/>
        </w:rPr>
        <w:t>IVAS_dec</w:t>
      </w:r>
      <w:proofErr w:type="spellEnd"/>
      <w:r w:rsidRPr="00E12BD3">
        <w:rPr>
          <w:lang w:val="pt-BR"/>
        </w:rPr>
        <w:t xml:space="preserve">: </w:t>
      </w:r>
      <w:proofErr w:type="spellStart"/>
      <w:r w:rsidRPr="00E12BD3">
        <w:rPr>
          <w:lang w:val="pt-BR"/>
        </w:rPr>
        <w:t>decoder</w:t>
      </w:r>
      <w:proofErr w:type="spellEnd"/>
      <w:r w:rsidRPr="00E12BD3">
        <w:rPr>
          <w:lang w:val="pt-BR"/>
        </w:rPr>
        <w:t>;</w:t>
      </w:r>
    </w:p>
    <w:p w14:paraId="41A70155" w14:textId="77777777" w:rsidR="002300AE" w:rsidRDefault="002300AE" w:rsidP="002300AE">
      <w:pPr>
        <w:pStyle w:val="B1"/>
        <w:rPr>
          <w:lang w:val="pt-BR"/>
        </w:rPr>
      </w:pPr>
      <w:r w:rsidRPr="00E12BD3">
        <w:rPr>
          <w:i/>
          <w:lang w:val="pt-BR"/>
        </w:rPr>
        <w:t>-</w:t>
      </w:r>
      <w:r w:rsidRPr="00E12BD3">
        <w:rPr>
          <w:lang w:val="pt-BR"/>
        </w:rPr>
        <w:t xml:space="preserve"> </w:t>
      </w:r>
      <w:r w:rsidRPr="00E12BD3">
        <w:rPr>
          <w:lang w:val="pt-BR"/>
        </w:rPr>
        <w:tab/>
      </w:r>
      <w:proofErr w:type="spellStart"/>
      <w:r w:rsidRPr="00E12BD3">
        <w:rPr>
          <w:lang w:val="pt-BR"/>
        </w:rPr>
        <w:t>IVAS_rend</w:t>
      </w:r>
      <w:proofErr w:type="spellEnd"/>
      <w:r w:rsidRPr="00E12BD3">
        <w:rPr>
          <w:lang w:val="pt-BR"/>
        </w:rPr>
        <w:t xml:space="preserve">: </w:t>
      </w:r>
      <w:proofErr w:type="spellStart"/>
      <w:r w:rsidRPr="00E12BD3">
        <w:rPr>
          <w:lang w:val="pt-BR"/>
        </w:rPr>
        <w:t>renderer</w:t>
      </w:r>
      <w:proofErr w:type="spellEnd"/>
      <w:r>
        <w:rPr>
          <w:lang w:val="pt-BR"/>
        </w:rPr>
        <w:t>;</w:t>
      </w:r>
    </w:p>
    <w:p w14:paraId="3EEAF67E" w14:textId="77777777" w:rsidR="002300AE" w:rsidRPr="00393123" w:rsidRDefault="002300AE" w:rsidP="002300AE">
      <w:pPr>
        <w:pStyle w:val="B1"/>
        <w:rPr>
          <w:ins w:id="50" w:author="Multrus, Markus" w:date="2025-11-09T21:41:00Z" w16du:dateUtc="2025-11-09T20:41:00Z"/>
          <w:lang w:val="en-US"/>
        </w:rPr>
      </w:pPr>
      <w:r w:rsidRPr="00393123">
        <w:rPr>
          <w:lang w:val="en-US"/>
        </w:rPr>
        <w:t xml:space="preserve">- </w:t>
      </w:r>
      <w:r w:rsidRPr="00393123">
        <w:rPr>
          <w:lang w:val="en-US"/>
        </w:rPr>
        <w:tab/>
      </w:r>
      <w:proofErr w:type="spellStart"/>
      <w:r w:rsidRPr="00393123">
        <w:rPr>
          <w:lang w:val="en-US"/>
        </w:rPr>
        <w:t>ISAR_post_</w:t>
      </w:r>
      <w:proofErr w:type="gramStart"/>
      <w:r w:rsidRPr="00393123">
        <w:rPr>
          <w:lang w:val="en-US"/>
        </w:rPr>
        <w:t>rend</w:t>
      </w:r>
      <w:proofErr w:type="spellEnd"/>
      <w:r w:rsidRPr="00393123">
        <w:rPr>
          <w:lang w:val="en-US"/>
        </w:rPr>
        <w:t>:</w:t>
      </w:r>
      <w:proofErr w:type="gramEnd"/>
      <w:r w:rsidRPr="00393123">
        <w:rPr>
          <w:lang w:val="en-US"/>
        </w:rPr>
        <w:t xml:space="preserve"> split rendering post-renderer</w:t>
      </w:r>
      <w:del w:id="51" w:author="Multrus, Markus" w:date="2025-11-09T21:42:00Z" w16du:dateUtc="2025-11-09T20:42:00Z">
        <w:r w:rsidRPr="00393123" w:rsidDel="002D12CC">
          <w:rPr>
            <w:lang w:val="en-US"/>
          </w:rPr>
          <w:delText>.</w:delText>
        </w:r>
      </w:del>
      <w:ins w:id="52" w:author="Multrus, Markus" w:date="2025-11-09T21:41:00Z" w16du:dateUtc="2025-11-09T20:41:00Z">
        <w:r w:rsidRPr="00393123">
          <w:rPr>
            <w:lang w:val="en-US"/>
          </w:rPr>
          <w:t>;</w:t>
        </w:r>
      </w:ins>
    </w:p>
    <w:p w14:paraId="56FF06BB" w14:textId="77777777" w:rsidR="002300AE" w:rsidRDefault="002300AE" w:rsidP="002300AE">
      <w:pPr>
        <w:pStyle w:val="B1"/>
        <w:rPr>
          <w:ins w:id="53" w:author="Multrus, Markus" w:date="2025-11-09T21:41:00Z" w16du:dateUtc="2025-11-09T20:41:00Z"/>
          <w:lang w:val="en-US"/>
        </w:rPr>
      </w:pPr>
      <w:ins w:id="54" w:author="Multrus, Markus" w:date="2025-11-09T21:41:00Z" w16du:dateUtc="2025-11-09T20:41:00Z">
        <w:r>
          <w:rPr>
            <w:lang w:val="en-US"/>
          </w:rPr>
          <w:lastRenderedPageBreak/>
          <w:t>-</w:t>
        </w:r>
        <w:r>
          <w:rPr>
            <w:lang w:val="en-US"/>
          </w:rPr>
          <w:tab/>
        </w:r>
        <w:proofErr w:type="spellStart"/>
        <w:r>
          <w:rPr>
            <w:lang w:val="en-US"/>
          </w:rPr>
          <w:t>IVAS_cod_fmtsw</w:t>
        </w:r>
        <w:proofErr w:type="spellEnd"/>
        <w:r>
          <w:rPr>
            <w:lang w:val="en-US"/>
          </w:rPr>
          <w:t xml:space="preserve">: encoder with support for format </w:t>
        </w:r>
        <w:proofErr w:type="gramStart"/>
        <w:r>
          <w:rPr>
            <w:lang w:val="en-US"/>
          </w:rPr>
          <w:t>switching;</w:t>
        </w:r>
        <w:proofErr w:type="gramEnd"/>
      </w:ins>
    </w:p>
    <w:p w14:paraId="10B20E4D" w14:textId="77777777" w:rsidR="002300AE" w:rsidRPr="00D96E35" w:rsidRDefault="002300AE" w:rsidP="002300AE">
      <w:pPr>
        <w:pStyle w:val="B1"/>
        <w:rPr>
          <w:lang w:val="en-US"/>
        </w:rPr>
      </w:pPr>
      <w:ins w:id="55" w:author="Multrus, Markus" w:date="2025-11-09T21:41:00Z" w16du:dateUtc="2025-11-09T20:41:00Z">
        <w:r>
          <w:rPr>
            <w:lang w:val="en-US"/>
          </w:rPr>
          <w:t>-</w:t>
        </w:r>
        <w:r>
          <w:rPr>
            <w:lang w:val="en-US"/>
          </w:rPr>
          <w:tab/>
        </w:r>
        <w:proofErr w:type="spellStart"/>
        <w:r>
          <w:rPr>
            <w:lang w:val="en-US"/>
          </w:rPr>
          <w:t>ambi_converter</w:t>
        </w:r>
        <w:proofErr w:type="spellEnd"/>
        <w:r>
          <w:rPr>
            <w:lang w:val="en-US"/>
          </w:rPr>
          <w:t>: example program for Ambisonics format conversion.</w:t>
        </w:r>
      </w:ins>
    </w:p>
    <w:p w14:paraId="19DB55B3" w14:textId="77777777" w:rsidR="002300AE" w:rsidRPr="00E12BD3" w:rsidRDefault="002300AE" w:rsidP="002300AE">
      <w:pPr>
        <w:tabs>
          <w:tab w:val="center" w:pos="4320"/>
        </w:tabs>
        <w:rPr>
          <w:lang w:val="en-US"/>
        </w:rPr>
      </w:pPr>
      <w:r w:rsidRPr="00E12BD3">
        <w:rPr>
          <w:lang w:val="en-US"/>
        </w:rPr>
        <w:t>The programs should be called like:</w:t>
      </w:r>
    </w:p>
    <w:p w14:paraId="0E737093" w14:textId="77777777" w:rsidR="002300AE" w:rsidRPr="00E12BD3" w:rsidRDefault="002300AE" w:rsidP="002300AE">
      <w:pPr>
        <w:pStyle w:val="B1"/>
        <w:rPr>
          <w:lang w:val="en-US"/>
        </w:rPr>
      </w:pPr>
      <w:r w:rsidRPr="00E12BD3">
        <w:rPr>
          <w:lang w:val="en-US"/>
        </w:rPr>
        <w:t>-</w:t>
      </w:r>
      <w:r w:rsidRPr="00E12BD3">
        <w:rPr>
          <w:lang w:val="en-US"/>
        </w:rPr>
        <w:tab/>
      </w:r>
      <w:proofErr w:type="spellStart"/>
      <w:r w:rsidRPr="00E12BD3">
        <w:rPr>
          <w:lang w:val="en-US"/>
        </w:rPr>
        <w:t>IVAS_cod</w:t>
      </w:r>
      <w:proofErr w:type="spellEnd"/>
      <w:r w:rsidRPr="00E12BD3">
        <w:rPr>
          <w:lang w:val="en-US"/>
        </w:rPr>
        <w:t xml:space="preserve"> [encoder options] &lt;input file&gt; &lt;bitstream file</w:t>
      </w:r>
      <w:proofErr w:type="gramStart"/>
      <w:r w:rsidRPr="00E12BD3">
        <w:rPr>
          <w:lang w:val="en-US"/>
        </w:rPr>
        <w:t>&gt;;</w:t>
      </w:r>
      <w:proofErr w:type="gramEnd"/>
    </w:p>
    <w:p w14:paraId="7DB261E2" w14:textId="77777777" w:rsidR="002300AE" w:rsidRPr="00E12BD3" w:rsidRDefault="002300AE" w:rsidP="002300AE">
      <w:pPr>
        <w:pStyle w:val="B1"/>
        <w:rPr>
          <w:lang w:val="en-US"/>
        </w:rPr>
      </w:pPr>
      <w:r w:rsidRPr="00E12BD3">
        <w:rPr>
          <w:lang w:val="en-US"/>
        </w:rPr>
        <w:t>-</w:t>
      </w:r>
      <w:r w:rsidRPr="00E12BD3">
        <w:rPr>
          <w:lang w:val="en-US"/>
        </w:rPr>
        <w:tab/>
      </w:r>
      <w:proofErr w:type="spellStart"/>
      <w:r w:rsidRPr="00E12BD3">
        <w:rPr>
          <w:lang w:val="en-US"/>
        </w:rPr>
        <w:t>IVAS_dec</w:t>
      </w:r>
      <w:proofErr w:type="spellEnd"/>
      <w:r w:rsidRPr="00E12BD3">
        <w:rPr>
          <w:lang w:val="en-US"/>
        </w:rPr>
        <w:t xml:space="preserve"> [</w:t>
      </w:r>
      <w:r w:rsidRPr="00E12BD3">
        <w:rPr>
          <w:lang w:val="en-US" w:eastAsia="ja-JP"/>
        </w:rPr>
        <w:t>de</w:t>
      </w:r>
      <w:r w:rsidRPr="00E12BD3">
        <w:rPr>
          <w:lang w:val="en-US"/>
        </w:rPr>
        <w:t>coder options] &lt;bitstream file&gt; &lt;output file</w:t>
      </w:r>
      <w:proofErr w:type="gramStart"/>
      <w:r w:rsidRPr="00E12BD3">
        <w:rPr>
          <w:lang w:val="en-US"/>
        </w:rPr>
        <w:t>&gt;;</w:t>
      </w:r>
      <w:proofErr w:type="gramEnd"/>
    </w:p>
    <w:p w14:paraId="3F621AEE" w14:textId="77777777" w:rsidR="002300AE" w:rsidRDefault="002300AE" w:rsidP="002300AE">
      <w:pPr>
        <w:pStyle w:val="B1"/>
        <w:rPr>
          <w:lang w:val="en-US"/>
        </w:rPr>
      </w:pPr>
      <w:r w:rsidRPr="00E12BD3">
        <w:rPr>
          <w:lang w:val="en-US"/>
        </w:rPr>
        <w:t xml:space="preserve">- </w:t>
      </w:r>
      <w:r w:rsidRPr="00E12BD3">
        <w:rPr>
          <w:lang w:val="en-US"/>
        </w:rPr>
        <w:tab/>
      </w:r>
      <w:proofErr w:type="spellStart"/>
      <w:r w:rsidRPr="00E12BD3">
        <w:rPr>
          <w:lang w:val="en-US"/>
        </w:rPr>
        <w:t>IVAS_rend</w:t>
      </w:r>
      <w:proofErr w:type="spellEnd"/>
      <w:r w:rsidRPr="00E12BD3">
        <w:rPr>
          <w:lang w:val="en-US"/>
        </w:rPr>
        <w:t xml:space="preserve"> [renderer options] -</w:t>
      </w:r>
      <w:proofErr w:type="spellStart"/>
      <w:r w:rsidRPr="00E12BD3">
        <w:rPr>
          <w:lang w:val="en-US"/>
        </w:rPr>
        <w:t>i</w:t>
      </w:r>
      <w:proofErr w:type="spellEnd"/>
      <w:r w:rsidRPr="00E12BD3">
        <w:rPr>
          <w:lang w:val="en-US"/>
        </w:rPr>
        <w:t xml:space="preserve"> &lt;input file&gt; -if &lt;input format&gt; -o &lt;output file&gt; -of &lt;output format</w:t>
      </w:r>
      <w:proofErr w:type="gramStart"/>
      <w:r w:rsidRPr="00E12BD3">
        <w:rPr>
          <w:lang w:val="en-US"/>
        </w:rPr>
        <w:t>&gt;</w:t>
      </w:r>
      <w:r>
        <w:rPr>
          <w:lang w:val="en-US"/>
        </w:rPr>
        <w:t>;</w:t>
      </w:r>
      <w:proofErr w:type="gramEnd"/>
    </w:p>
    <w:p w14:paraId="31AFF1A8" w14:textId="77777777" w:rsidR="002300AE" w:rsidRDefault="002300AE" w:rsidP="002300AE">
      <w:pPr>
        <w:pStyle w:val="B1"/>
        <w:rPr>
          <w:ins w:id="56" w:author="Multrus, Markus" w:date="2025-11-09T21:41:00Z" w16du:dateUtc="2025-11-09T20:41:00Z"/>
          <w:lang w:val="en-US"/>
        </w:rPr>
      </w:pPr>
      <w:r>
        <w:rPr>
          <w:lang w:val="en-US"/>
        </w:rPr>
        <w:t>-</w:t>
      </w:r>
      <w:r>
        <w:rPr>
          <w:lang w:val="en-US"/>
        </w:rPr>
        <w:tab/>
      </w:r>
      <w:proofErr w:type="spellStart"/>
      <w:r>
        <w:rPr>
          <w:lang w:val="en-US"/>
        </w:rPr>
        <w:t>ISAR_post_rend</w:t>
      </w:r>
      <w:proofErr w:type="spellEnd"/>
      <w:r>
        <w:rPr>
          <w:lang w:val="en-US"/>
        </w:rPr>
        <w:t xml:space="preserve"> </w:t>
      </w:r>
      <w:r w:rsidRPr="00E12BD3">
        <w:rPr>
          <w:lang w:val="en-US"/>
        </w:rPr>
        <w:t>[</w:t>
      </w:r>
      <w:r>
        <w:rPr>
          <w:lang w:val="en-US"/>
        </w:rPr>
        <w:t>post-</w:t>
      </w:r>
      <w:r w:rsidRPr="00E12BD3">
        <w:rPr>
          <w:lang w:val="en-US"/>
        </w:rPr>
        <w:t>renderer options] -</w:t>
      </w:r>
      <w:proofErr w:type="spellStart"/>
      <w:r w:rsidRPr="00E12BD3">
        <w:rPr>
          <w:lang w:val="en-US"/>
        </w:rPr>
        <w:t>i</w:t>
      </w:r>
      <w:proofErr w:type="spellEnd"/>
      <w:r w:rsidRPr="00E12BD3">
        <w:rPr>
          <w:lang w:val="en-US"/>
        </w:rPr>
        <w:t xml:space="preserve"> &lt;</w:t>
      </w:r>
      <w:r w:rsidRPr="00F270C7">
        <w:rPr>
          <w:lang w:val="en-US"/>
        </w:rPr>
        <w:t xml:space="preserve"> </w:t>
      </w:r>
      <w:r w:rsidRPr="00E12BD3">
        <w:rPr>
          <w:lang w:val="en-US"/>
        </w:rPr>
        <w:t xml:space="preserve">bitstream </w:t>
      </w:r>
      <w:proofErr w:type="gramStart"/>
      <w:r w:rsidRPr="00E12BD3">
        <w:rPr>
          <w:lang w:val="en-US"/>
        </w:rPr>
        <w:t xml:space="preserve">file </w:t>
      </w:r>
      <w:r>
        <w:rPr>
          <w:lang w:val="en-US"/>
        </w:rPr>
        <w:t xml:space="preserve"> or</w:t>
      </w:r>
      <w:proofErr w:type="gramEnd"/>
      <w:r>
        <w:rPr>
          <w:lang w:val="en-US"/>
        </w:rPr>
        <w:t xml:space="preserve"> </w:t>
      </w:r>
      <w:r w:rsidRPr="00E12BD3">
        <w:rPr>
          <w:lang w:val="en-US"/>
        </w:rPr>
        <w:t>input file&gt; -if &lt;input format&gt; -o &lt;output file&gt;</w:t>
      </w:r>
      <w:del w:id="57" w:author="Multrus, Markus" w:date="2025-11-09T21:42:00Z" w16du:dateUtc="2025-11-09T20:42:00Z">
        <w:r w:rsidDel="002D12CC">
          <w:rPr>
            <w:lang w:val="en-US"/>
          </w:rPr>
          <w:delText>.</w:delText>
        </w:r>
      </w:del>
      <w:ins w:id="58" w:author="Multrus, Markus" w:date="2025-11-09T21:41:00Z" w16du:dateUtc="2025-11-09T20:41:00Z">
        <w:r>
          <w:rPr>
            <w:lang w:val="en-US"/>
          </w:rPr>
          <w:t>;</w:t>
        </w:r>
      </w:ins>
    </w:p>
    <w:p w14:paraId="45D681AA" w14:textId="77777777" w:rsidR="002300AE" w:rsidRPr="00E12BD3" w:rsidRDefault="002300AE" w:rsidP="002300AE">
      <w:pPr>
        <w:pStyle w:val="B1"/>
        <w:rPr>
          <w:ins w:id="59" w:author="Multrus, Markus" w:date="2025-11-09T21:41:00Z" w16du:dateUtc="2025-11-09T20:41:00Z"/>
          <w:lang w:val="en-US"/>
        </w:rPr>
      </w:pPr>
      <w:ins w:id="60" w:author="Multrus, Markus" w:date="2025-11-09T21:41:00Z" w16du:dateUtc="2025-11-09T20:41:00Z">
        <w:r>
          <w:rPr>
            <w:lang w:val="en-US"/>
          </w:rPr>
          <w:t>-</w:t>
        </w:r>
        <w:r>
          <w:rPr>
            <w:lang w:val="en-US"/>
          </w:rPr>
          <w:tab/>
        </w:r>
        <w:proofErr w:type="spellStart"/>
        <w:r w:rsidRPr="00E12BD3">
          <w:rPr>
            <w:lang w:val="en-US"/>
          </w:rPr>
          <w:t>IVAS_cod</w:t>
        </w:r>
        <w:r>
          <w:rPr>
            <w:lang w:val="en-US"/>
          </w:rPr>
          <w:t>_fmtsw</w:t>
        </w:r>
      </w:ins>
      <w:proofErr w:type="spellEnd"/>
      <w:ins w:id="61" w:author="Markus Multrus" w:date="2025-11-11T17:47:00Z" w16du:dateUtc="2025-11-11T16:47:00Z">
        <w:r>
          <w:rPr>
            <w:lang w:val="en-US"/>
          </w:rPr>
          <w:t xml:space="preserve"> &lt;</w:t>
        </w:r>
      </w:ins>
      <w:proofErr w:type="spellStart"/>
      <w:ins w:id="62" w:author="Markus Multrus" w:date="2025-11-11T17:47:00Z">
        <w:r w:rsidRPr="00D62671">
          <w:rPr>
            <w:lang w:val="de-DE"/>
          </w:rPr>
          <w:t>format_switching_file</w:t>
        </w:r>
      </w:ins>
      <w:proofErr w:type="spellEnd"/>
      <w:proofErr w:type="gramStart"/>
      <w:ins w:id="63" w:author="Markus Multrus" w:date="2025-11-11T17:47:00Z" w16du:dateUtc="2025-11-11T16:47:00Z">
        <w:r>
          <w:rPr>
            <w:lang w:val="de-DE"/>
          </w:rPr>
          <w:t>&gt;;</w:t>
        </w:r>
      </w:ins>
      <w:proofErr w:type="gramEnd"/>
      <w:ins w:id="64" w:author="Multrus, Markus" w:date="2025-11-09T21:41:00Z" w16du:dateUtc="2025-11-09T20:41:00Z">
        <w:r w:rsidRPr="00E12BD3">
          <w:rPr>
            <w:lang w:val="en-US"/>
          </w:rPr>
          <w:t xml:space="preserve"> </w:t>
        </w:r>
      </w:ins>
    </w:p>
    <w:p w14:paraId="5139231C" w14:textId="77777777" w:rsidR="002300AE" w:rsidRPr="00E12BD3" w:rsidRDefault="002300AE" w:rsidP="002300AE">
      <w:pPr>
        <w:pStyle w:val="B1"/>
        <w:rPr>
          <w:lang w:val="en-US"/>
        </w:rPr>
      </w:pPr>
      <w:ins w:id="65" w:author="Markus Multrus" w:date="2025-11-10T12:19:00Z" w16du:dateUtc="2025-11-10T11:19:00Z">
        <w:r>
          <w:rPr>
            <w:lang w:val="en-US"/>
          </w:rPr>
          <w:t>-</w:t>
        </w:r>
      </w:ins>
      <w:ins w:id="66" w:author="Multrus, Markus" w:date="2025-11-09T21:41:00Z" w16du:dateUtc="2025-11-09T20:41:00Z">
        <w:r>
          <w:rPr>
            <w:lang w:val="en-US"/>
          </w:rPr>
          <w:tab/>
        </w:r>
        <w:proofErr w:type="spellStart"/>
        <w:r>
          <w:rPr>
            <w:lang w:val="en-US"/>
          </w:rPr>
          <w:t>ambi_converter</w:t>
        </w:r>
        <w:proofErr w:type="spellEnd"/>
        <w:r>
          <w:rPr>
            <w:lang w:val="en-US"/>
          </w:rPr>
          <w:t xml:space="preserve"> &lt;</w:t>
        </w:r>
        <w:r w:rsidRPr="00A571F4">
          <w:rPr>
            <w:lang w:val="en-US"/>
          </w:rPr>
          <w:t>input file&gt; &lt;output file&gt; &lt;input convention&gt; &lt;output convention&gt;.</w:t>
        </w:r>
      </w:ins>
    </w:p>
    <w:p w14:paraId="1804C689" w14:textId="77777777" w:rsidR="002300AE" w:rsidRPr="00E12BD3" w:rsidRDefault="002300AE" w:rsidP="002300AE">
      <w:pPr>
        <w:tabs>
          <w:tab w:val="center" w:pos="4320"/>
        </w:tabs>
        <w:rPr>
          <w:lang w:val="en-US"/>
        </w:rPr>
      </w:pPr>
      <w:r w:rsidRPr="00E12BD3">
        <w:rPr>
          <w:lang w:val="en-US"/>
        </w:rPr>
        <w:t>The input and output files contain 16-bit linear encoded PCM samples (</w:t>
      </w:r>
      <w:proofErr w:type="spellStart"/>
      <w:r w:rsidRPr="00E12BD3">
        <w:rPr>
          <w:lang w:val="en-US"/>
        </w:rPr>
        <w:t>headerless</w:t>
      </w:r>
      <w:proofErr w:type="spellEnd"/>
      <w:r w:rsidRPr="00E12BD3">
        <w:rPr>
          <w:lang w:val="en-US"/>
        </w:rPr>
        <w:t xml:space="preserve"> or in WAVE format) and the bitstream file contains encoded data.</w:t>
      </w:r>
    </w:p>
    <w:p w14:paraId="0A4135B0" w14:textId="77777777" w:rsidR="002300AE" w:rsidRPr="002D12CC" w:rsidRDefault="002300AE" w:rsidP="002300AE">
      <w:pPr>
        <w:rPr>
          <w:lang w:val="en-US"/>
        </w:rPr>
      </w:pPr>
      <w:r w:rsidRPr="00E12BD3">
        <w:rPr>
          <w:lang w:val="en-US"/>
        </w:rPr>
        <w:t xml:space="preserve">The encoder, decoder, and renderer options will be explained by running the programs without any input arguments. See the file readme.txt for more information on how to run the </w:t>
      </w:r>
      <w:proofErr w:type="spellStart"/>
      <w:r w:rsidRPr="00E12BD3">
        <w:rPr>
          <w:i/>
          <w:iCs/>
          <w:lang w:val="en-US"/>
        </w:rPr>
        <w:t>IVAS_cod</w:t>
      </w:r>
      <w:proofErr w:type="spellEnd"/>
      <w:r w:rsidRPr="00E12BD3">
        <w:rPr>
          <w:lang w:val="en-US"/>
        </w:rPr>
        <w:t xml:space="preserve">, </w:t>
      </w:r>
      <w:proofErr w:type="spellStart"/>
      <w:r w:rsidRPr="00E12BD3">
        <w:rPr>
          <w:i/>
          <w:iCs/>
          <w:lang w:val="en-US"/>
        </w:rPr>
        <w:t>IVAS_dec</w:t>
      </w:r>
      <w:proofErr w:type="spellEnd"/>
      <w:r>
        <w:rPr>
          <w:lang w:val="en-US"/>
        </w:rPr>
        <w:t>,</w:t>
      </w:r>
      <w:r w:rsidRPr="00E12BD3">
        <w:rPr>
          <w:lang w:val="en-US"/>
        </w:rPr>
        <w:t xml:space="preserve"> </w:t>
      </w:r>
      <w:proofErr w:type="spellStart"/>
      <w:r w:rsidRPr="00E12BD3">
        <w:rPr>
          <w:i/>
          <w:iCs/>
          <w:lang w:val="en-US"/>
        </w:rPr>
        <w:t>IVAS_rend</w:t>
      </w:r>
      <w:proofErr w:type="spellEnd"/>
      <w:ins w:id="67" w:author="Multrus, Markus" w:date="2025-11-09T21:42:00Z" w16du:dateUtc="2025-11-09T20:42:00Z">
        <w:r>
          <w:rPr>
            <w:lang w:val="en-US"/>
          </w:rPr>
          <w:t>,</w:t>
        </w:r>
      </w:ins>
      <w:del w:id="68" w:author="Multrus, Markus" w:date="2025-11-09T21:42:00Z" w16du:dateUtc="2025-11-09T20:42:00Z">
        <w:r w:rsidRPr="00E12BD3" w:rsidDel="002D12CC">
          <w:rPr>
            <w:i/>
            <w:iCs/>
            <w:lang w:val="en-US"/>
          </w:rPr>
          <w:delText xml:space="preserve"> </w:delText>
        </w:r>
        <w:r w:rsidRPr="00E93FF1" w:rsidDel="002D12CC">
          <w:rPr>
            <w:lang w:val="en-US"/>
          </w:rPr>
          <w:delText>and</w:delText>
        </w:r>
      </w:del>
      <w:r>
        <w:rPr>
          <w:i/>
          <w:iCs/>
          <w:lang w:val="en-US"/>
        </w:rPr>
        <w:t xml:space="preserve"> </w:t>
      </w:r>
      <w:proofErr w:type="spellStart"/>
      <w:r>
        <w:rPr>
          <w:i/>
          <w:iCs/>
          <w:lang w:val="en-US"/>
        </w:rPr>
        <w:t>ISAR_post_rend</w:t>
      </w:r>
      <w:proofErr w:type="spellEnd"/>
      <w:ins w:id="69" w:author="Multrus, Markus" w:date="2025-11-09T21:42:00Z" w16du:dateUtc="2025-11-09T20:42:00Z">
        <w:r>
          <w:rPr>
            <w:i/>
            <w:iCs/>
            <w:lang w:val="en-US"/>
          </w:rPr>
          <w:t>,</w:t>
        </w:r>
      </w:ins>
      <w:ins w:id="70" w:author="Multrus, Markus" w:date="2025-11-09T21:43:00Z" w16du:dateUtc="2025-11-09T20:43:00Z">
        <w:r>
          <w:rPr>
            <w:i/>
            <w:iCs/>
            <w:lang w:val="en-US"/>
          </w:rPr>
          <w:t xml:space="preserve"> </w:t>
        </w:r>
        <w:proofErr w:type="spellStart"/>
        <w:r>
          <w:rPr>
            <w:i/>
            <w:iCs/>
            <w:lang w:val="en-US"/>
          </w:rPr>
          <w:t>IVAS_cod_fmtsw</w:t>
        </w:r>
        <w:proofErr w:type="spellEnd"/>
        <w:r>
          <w:rPr>
            <w:i/>
            <w:iCs/>
            <w:lang w:val="en-US"/>
          </w:rPr>
          <w:t xml:space="preserve">, </w:t>
        </w:r>
        <w:proofErr w:type="spellStart"/>
        <w:r>
          <w:rPr>
            <w:i/>
            <w:iCs/>
            <w:lang w:val="en-US"/>
          </w:rPr>
          <w:t>ambi_converter</w:t>
        </w:r>
      </w:ins>
      <w:proofErr w:type="spellEnd"/>
      <w:r w:rsidRPr="00E12BD3">
        <w:rPr>
          <w:i/>
          <w:iCs/>
          <w:lang w:val="en-US"/>
        </w:rPr>
        <w:t xml:space="preserve"> </w:t>
      </w:r>
      <w:r w:rsidRPr="00E12BD3">
        <w:rPr>
          <w:lang w:val="en-US"/>
        </w:rPr>
        <w:t>programs.</w:t>
      </w:r>
    </w:p>
    <w:p w14:paraId="02B55218" w14:textId="77777777" w:rsidR="002300AE" w:rsidRPr="00CE4669" w:rsidRDefault="002300AE" w:rsidP="002300AE">
      <w:pPr>
        <w:pStyle w:val="CRSeparator"/>
      </w:pPr>
      <w:r w:rsidRPr="00CE4669">
        <w:t>==============Next change==============</w:t>
      </w:r>
    </w:p>
    <w:p w14:paraId="011B1C31" w14:textId="77777777" w:rsidR="002300AE" w:rsidRPr="00E12BD3" w:rsidRDefault="002300AE" w:rsidP="002300AE">
      <w:pPr>
        <w:pStyle w:val="berschrift2"/>
        <w:rPr>
          <w:lang w:val="en-US"/>
        </w:rPr>
      </w:pPr>
      <w:bookmarkStart w:id="71" w:name="_Toc26263326"/>
      <w:bookmarkStart w:id="72" w:name="_Toc170398609"/>
      <w:bookmarkStart w:id="73" w:name="_Toc170398619"/>
      <w:r w:rsidRPr="00E12BD3">
        <w:rPr>
          <w:lang w:val="en-US"/>
        </w:rPr>
        <w:t>5.1</w:t>
      </w:r>
      <w:r w:rsidRPr="00E12BD3">
        <w:rPr>
          <w:lang w:val="en-US"/>
        </w:rPr>
        <w:tab/>
        <w:t>Audio Input/output file format</w:t>
      </w:r>
      <w:bookmarkEnd w:id="71"/>
      <w:bookmarkEnd w:id="72"/>
    </w:p>
    <w:p w14:paraId="0815437F" w14:textId="77777777" w:rsidR="002300AE" w:rsidRPr="00E12BD3" w:rsidRDefault="002300AE" w:rsidP="002300AE">
      <w:pPr>
        <w:rPr>
          <w:lang w:val="en-US"/>
        </w:rPr>
      </w:pPr>
      <w:r w:rsidRPr="00E12BD3">
        <w:rPr>
          <w:lang w:val="en-US"/>
        </w:rPr>
        <w:t>For the input files read by the encoder/renderer and output files written by the decoder/renderer the following formats are supported:</w:t>
      </w:r>
    </w:p>
    <w:p w14:paraId="32CB1262" w14:textId="77777777" w:rsidR="002300AE" w:rsidRPr="00E12BD3" w:rsidRDefault="002300AE" w:rsidP="002300AE">
      <w:pPr>
        <w:pStyle w:val="B1"/>
        <w:rPr>
          <w:lang w:val="en-US"/>
        </w:rPr>
      </w:pPr>
      <w:r w:rsidRPr="00E12BD3">
        <w:rPr>
          <w:lang w:val="en-US"/>
        </w:rPr>
        <w:t>-</w:t>
      </w:r>
      <w:r w:rsidRPr="00E12BD3">
        <w:rPr>
          <w:lang w:val="en-US"/>
        </w:rPr>
        <w:tab/>
      </w:r>
      <w:proofErr w:type="spellStart"/>
      <w:r w:rsidRPr="00E12BD3">
        <w:rPr>
          <w:lang w:val="en-US"/>
        </w:rPr>
        <w:t>Headerless</w:t>
      </w:r>
      <w:proofErr w:type="spellEnd"/>
      <w:r w:rsidRPr="00E12BD3">
        <w:rPr>
          <w:lang w:val="en-US"/>
        </w:rPr>
        <w:t xml:space="preserve"> format: 16-bit integer words per each data sample. The byte order in each word depends on the host architecture (e.g. LSB first on PCs, etc.).</w:t>
      </w:r>
    </w:p>
    <w:p w14:paraId="338D099B" w14:textId="77777777" w:rsidR="002300AE" w:rsidRPr="00E12BD3" w:rsidRDefault="002300AE" w:rsidP="002300AE">
      <w:pPr>
        <w:pStyle w:val="B1"/>
        <w:rPr>
          <w:lang w:val="en-US"/>
        </w:rPr>
      </w:pPr>
      <w:r w:rsidRPr="00E12BD3">
        <w:rPr>
          <w:lang w:val="en-US"/>
        </w:rPr>
        <w:t>-</w:t>
      </w:r>
      <w:r w:rsidRPr="00E12BD3">
        <w:rPr>
          <w:lang w:val="en-US"/>
        </w:rPr>
        <w:tab/>
        <w:t xml:space="preserve">WAVE format: 16-bit little-endian integer words per each data sample. </w:t>
      </w:r>
    </w:p>
    <w:p w14:paraId="44B660B7" w14:textId="77777777" w:rsidR="002300AE" w:rsidRPr="00E12BD3" w:rsidRDefault="002300AE" w:rsidP="002300AE">
      <w:pPr>
        <w:rPr>
          <w:lang w:val="en-US"/>
        </w:rPr>
      </w:pPr>
      <w:r w:rsidRPr="00E12BD3">
        <w:rPr>
          <w:lang w:val="en-US"/>
        </w:rPr>
        <w:t xml:space="preserve">Both the encoder and the decoder program process complete frames corresponding to multiples of 20 </w:t>
      </w:r>
      <w:proofErr w:type="spellStart"/>
      <w:r w:rsidRPr="00E12BD3">
        <w:rPr>
          <w:lang w:val="en-US"/>
        </w:rPr>
        <w:t>ms.</w:t>
      </w:r>
      <w:proofErr w:type="spellEnd"/>
      <w:r w:rsidRPr="00E12BD3">
        <w:rPr>
          <w:lang w:val="en-US"/>
        </w:rPr>
        <w:t xml:space="preserve"> </w:t>
      </w:r>
    </w:p>
    <w:p w14:paraId="23A92B6B" w14:textId="77777777" w:rsidR="002300AE" w:rsidRPr="00E12BD3" w:rsidRDefault="002300AE" w:rsidP="002300AE">
      <w:pPr>
        <w:rPr>
          <w:lang w:val="en-US"/>
        </w:rPr>
      </w:pPr>
      <w:r w:rsidRPr="00E12BD3">
        <w:rPr>
          <w:lang w:val="en-US"/>
        </w:rPr>
        <w:t>The encoder will pad the last frame to integer multiples of 20ms frames, i.e. n speech frames will be produced from an input file with a length between [(n-</w:t>
      </w:r>
      <w:proofErr w:type="gramStart"/>
      <w:r w:rsidRPr="00E12BD3">
        <w:rPr>
          <w:lang w:val="en-US"/>
        </w:rPr>
        <w:t>1)*</w:t>
      </w:r>
      <w:proofErr w:type="gramEnd"/>
      <w:r w:rsidRPr="00E12BD3">
        <w:rPr>
          <w:lang w:val="en-US"/>
        </w:rPr>
        <w:t>20ms+1 sample; n*20ms]. The files produced by the decoder will always have a length of n*20ms.</w:t>
      </w:r>
    </w:p>
    <w:p w14:paraId="2BF360AB" w14:textId="77777777" w:rsidR="002300AE" w:rsidRPr="00E12BD3" w:rsidRDefault="002300AE" w:rsidP="002300AE">
      <w:pPr>
        <w:rPr>
          <w:lang w:val="en-US"/>
        </w:rPr>
      </w:pPr>
      <w:r w:rsidRPr="00E12BD3">
        <w:rPr>
          <w:lang w:val="en-US"/>
        </w:rPr>
        <w:t xml:space="preserve">Input/output audio shall follow configurations as specified in Table 2. Ambisonics components follow the ACN ordering where </w:t>
      </w:r>
      <m:oMath>
        <m:r>
          <w:rPr>
            <w:rFonts w:ascii="Cambria Math" w:hAnsi="Cambria Math"/>
            <w:lang w:val="en-US"/>
          </w:rPr>
          <m:t>AC</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index</m:t>
            </m:r>
          </m:sub>
        </m:sSub>
        <m:r>
          <w:rPr>
            <w:rFonts w:ascii="Cambria Math" w:hAnsi="Cambria Math"/>
            <w:lang w:val="en-US"/>
          </w:rPr>
          <m:t xml:space="preserve"> = </m:t>
        </m:r>
        <m:sSup>
          <m:sSupPr>
            <m:ctrlPr>
              <w:rPr>
                <w:rFonts w:ascii="Cambria Math" w:hAnsi="Cambria Math"/>
                <w:i/>
                <w:lang w:val="en-US"/>
              </w:rPr>
            </m:ctrlPr>
          </m:sSupPr>
          <m:e>
            <m:r>
              <w:rPr>
                <w:rFonts w:ascii="Cambria Math" w:hAnsi="Cambria Math"/>
                <w:lang w:val="en-US"/>
              </w:rPr>
              <m:t>n</m:t>
            </m:r>
          </m:e>
          <m:sup>
            <m:r>
              <w:rPr>
                <w:rFonts w:ascii="Cambria Math" w:hAnsi="Cambria Math"/>
                <w:lang w:val="en-US"/>
              </w:rPr>
              <m:t>2</m:t>
            </m:r>
          </m:sup>
        </m:sSup>
        <m:r>
          <w:rPr>
            <w:rFonts w:ascii="Cambria Math" w:hAnsi="Cambria Math"/>
            <w:lang w:val="en-US"/>
          </w:rPr>
          <m:t>+n+m</m:t>
        </m:r>
      </m:oMath>
      <w:r w:rsidRPr="00E12BD3">
        <w:rPr>
          <w:lang w:val="en-US"/>
        </w:rPr>
        <w:t xml:space="preserve"> for real-valued spherical harmonics components of order </w:t>
      </w:r>
      <m:oMath>
        <m:r>
          <w:rPr>
            <w:rFonts w:ascii="Cambria Math" w:hAnsi="Cambria Math"/>
            <w:lang w:val="en-US"/>
          </w:rPr>
          <m:t>n</m:t>
        </m:r>
      </m:oMath>
      <w:r w:rsidRPr="00E12BD3">
        <w:rPr>
          <w:lang w:val="en-US"/>
        </w:rPr>
        <w:t xml:space="preserve"> and degree </w:t>
      </w:r>
      <m:oMath>
        <m:r>
          <w:rPr>
            <w:rFonts w:ascii="Cambria Math" w:hAnsi="Cambria Math"/>
            <w:lang w:val="en-US"/>
          </w:rPr>
          <m:t xml:space="preserve">m=0, 1, … </m:t>
        </m:r>
      </m:oMath>
      <w:r w:rsidRPr="00E12BD3">
        <w:rPr>
          <w:lang w:val="en-US"/>
        </w:rPr>
        <w:t xml:space="preserve">, where </w:t>
      </w:r>
      <m:oMath>
        <m:r>
          <w:rPr>
            <w:rFonts w:ascii="Cambria Math" w:hAnsi="Cambria Math"/>
            <w:lang w:val="en-US"/>
          </w:rPr>
          <m:t>n=[1,…,3]</m:t>
        </m:r>
      </m:oMath>
      <w:r w:rsidRPr="00E12BD3">
        <w:rPr>
          <w:lang w:val="en-US"/>
        </w:rPr>
        <w:t xml:space="preserve"> and </w:t>
      </w:r>
      <m:oMath>
        <m:r>
          <w:rPr>
            <w:rFonts w:ascii="Cambria Math" w:hAnsi="Cambria Math"/>
            <w:lang w:val="en-US"/>
          </w:rPr>
          <m:t>m=[-n,…,n]</m:t>
        </m:r>
      </m:oMath>
      <w:r w:rsidRPr="00E12BD3">
        <w:rPr>
          <w:lang w:val="en-US"/>
        </w:rPr>
        <w:t xml:space="preserve">. </w:t>
      </w:r>
    </w:p>
    <w:p w14:paraId="32D04DD3" w14:textId="77777777" w:rsidR="002300AE" w:rsidRPr="00E12BD3" w:rsidRDefault="002300AE" w:rsidP="002300AE">
      <w:pPr>
        <w:pStyle w:val="TH"/>
        <w:rPr>
          <w:lang w:val="en-US"/>
        </w:rPr>
      </w:pPr>
      <w:bookmarkStart w:id="74" w:name="_CRTable2"/>
      <w:r w:rsidRPr="00E12BD3">
        <w:rPr>
          <w:lang w:val="en-US"/>
        </w:rPr>
        <w:t xml:space="preserve">Table </w:t>
      </w:r>
      <w:bookmarkStart w:id="75" w:name="tab_AudioTrackConfig"/>
      <w:bookmarkEnd w:id="74"/>
      <w:r w:rsidRPr="00E12BD3">
        <w:rPr>
          <w:lang w:val="en-US"/>
        </w:rPr>
        <w:t xml:space="preserve">2: </w:t>
      </w:r>
      <w:bookmarkEnd w:id="75"/>
      <w:r w:rsidRPr="00E12BD3">
        <w:rPr>
          <w:lang w:val="en-US"/>
        </w:rPr>
        <w:t>Audio track configurations</w:t>
      </w:r>
    </w:p>
    <w:tbl>
      <w:tblPr>
        <w:tblW w:w="963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555"/>
        <w:gridCol w:w="1134"/>
        <w:gridCol w:w="1417"/>
        <w:gridCol w:w="2268"/>
        <w:gridCol w:w="1701"/>
        <w:gridCol w:w="1559"/>
      </w:tblGrid>
      <w:tr w:rsidR="002300AE" w:rsidRPr="00E12BD3" w14:paraId="1D1DBFCC" w14:textId="77777777" w:rsidTr="008B1C94">
        <w:trPr>
          <w:tblHeader/>
          <w:jc w:val="center"/>
        </w:trPr>
        <w:tc>
          <w:tcPr>
            <w:tcW w:w="1555" w:type="dxa"/>
            <w:tcBorders>
              <w:top w:val="single" w:sz="4" w:space="0" w:color="auto"/>
              <w:bottom w:val="single" w:sz="6" w:space="0" w:color="auto"/>
            </w:tcBorders>
            <w:shd w:val="clear" w:color="auto" w:fill="D9D9D9" w:themeFill="background1" w:themeFillShade="D9"/>
          </w:tcPr>
          <w:p w14:paraId="7C4658FD" w14:textId="77777777" w:rsidR="002300AE" w:rsidRPr="00E12BD3" w:rsidRDefault="002300AE" w:rsidP="008B1C94">
            <w:pPr>
              <w:rPr>
                <w:b/>
                <w:lang w:val="en-US"/>
              </w:rPr>
            </w:pPr>
            <w:r w:rsidRPr="00E12BD3">
              <w:rPr>
                <w:b/>
                <w:lang w:val="en-US"/>
              </w:rPr>
              <w:t>Audio format (designator)</w:t>
            </w:r>
          </w:p>
        </w:tc>
        <w:tc>
          <w:tcPr>
            <w:tcW w:w="1134" w:type="dxa"/>
            <w:tcBorders>
              <w:top w:val="single" w:sz="4" w:space="0" w:color="auto"/>
              <w:bottom w:val="single" w:sz="6" w:space="0" w:color="auto"/>
            </w:tcBorders>
            <w:shd w:val="clear" w:color="auto" w:fill="D9D9D9" w:themeFill="background1" w:themeFillShade="D9"/>
          </w:tcPr>
          <w:p w14:paraId="31D0CABC" w14:textId="77777777" w:rsidR="002300AE" w:rsidRPr="00E12BD3" w:rsidRDefault="002300AE" w:rsidP="008B1C94">
            <w:pPr>
              <w:rPr>
                <w:b/>
                <w:lang w:val="en-US"/>
              </w:rPr>
            </w:pPr>
            <w:r w:rsidRPr="00E12BD3">
              <w:rPr>
                <w:b/>
                <w:lang w:val="en-US"/>
              </w:rPr>
              <w:t>Number of tracks</w:t>
            </w:r>
          </w:p>
        </w:tc>
        <w:tc>
          <w:tcPr>
            <w:tcW w:w="1417" w:type="dxa"/>
            <w:tcBorders>
              <w:top w:val="single" w:sz="4" w:space="0" w:color="auto"/>
              <w:bottom w:val="single" w:sz="6" w:space="0" w:color="auto"/>
            </w:tcBorders>
            <w:shd w:val="clear" w:color="auto" w:fill="D9D9D9" w:themeFill="background1" w:themeFillShade="D9"/>
          </w:tcPr>
          <w:p w14:paraId="31FE6CA2" w14:textId="77777777" w:rsidR="002300AE" w:rsidRPr="00E12BD3" w:rsidRDefault="002300AE" w:rsidP="008B1C94">
            <w:pPr>
              <w:rPr>
                <w:b/>
                <w:lang w:val="en-US"/>
              </w:rPr>
            </w:pPr>
            <w:r w:rsidRPr="00E12BD3">
              <w:rPr>
                <w:b/>
                <w:lang w:val="en-US"/>
              </w:rPr>
              <w:t>Index</w:t>
            </w:r>
          </w:p>
          <w:p w14:paraId="089A50A1" w14:textId="77777777" w:rsidR="002300AE" w:rsidRPr="00E12BD3" w:rsidRDefault="002300AE" w:rsidP="008B1C94">
            <w:pPr>
              <w:rPr>
                <w:lang w:val="en-US"/>
              </w:rPr>
            </w:pPr>
          </w:p>
        </w:tc>
        <w:tc>
          <w:tcPr>
            <w:tcW w:w="2268" w:type="dxa"/>
            <w:tcBorders>
              <w:top w:val="single" w:sz="4" w:space="0" w:color="auto"/>
              <w:bottom w:val="single" w:sz="6" w:space="0" w:color="auto"/>
            </w:tcBorders>
            <w:shd w:val="clear" w:color="auto" w:fill="D9D9D9" w:themeFill="background1" w:themeFillShade="D9"/>
          </w:tcPr>
          <w:p w14:paraId="2313F8CC" w14:textId="77777777" w:rsidR="002300AE" w:rsidRPr="00E12BD3" w:rsidRDefault="002300AE" w:rsidP="008B1C94">
            <w:pPr>
              <w:rPr>
                <w:b/>
                <w:lang w:val="en-US"/>
              </w:rPr>
            </w:pPr>
            <w:r w:rsidRPr="00E12BD3">
              <w:rPr>
                <w:b/>
                <w:lang w:val="en-US"/>
              </w:rPr>
              <w:t xml:space="preserve">Configuration </w:t>
            </w:r>
            <w:r w:rsidRPr="00E12BD3">
              <w:rPr>
                <w:b/>
                <w:lang w:val="en-US"/>
              </w:rPr>
              <w:br/>
              <w:t>(incl. ordering)</w:t>
            </w:r>
          </w:p>
        </w:tc>
        <w:tc>
          <w:tcPr>
            <w:tcW w:w="1701" w:type="dxa"/>
            <w:tcBorders>
              <w:top w:val="single" w:sz="4" w:space="0" w:color="auto"/>
              <w:bottom w:val="single" w:sz="6" w:space="0" w:color="auto"/>
            </w:tcBorders>
            <w:shd w:val="clear" w:color="auto" w:fill="D9D9D9" w:themeFill="background1" w:themeFillShade="D9"/>
          </w:tcPr>
          <w:p w14:paraId="503C6873" w14:textId="77777777" w:rsidR="002300AE" w:rsidRPr="00E12BD3" w:rsidRDefault="002300AE" w:rsidP="008B1C94">
            <w:pPr>
              <w:rPr>
                <w:b/>
                <w:lang w:val="en-US"/>
              </w:rPr>
            </w:pPr>
            <w:r w:rsidRPr="00E12BD3">
              <w:rPr>
                <w:b/>
                <w:lang w:val="en-US"/>
              </w:rPr>
              <w:t>Azimuth Range</w:t>
            </w:r>
          </w:p>
        </w:tc>
        <w:tc>
          <w:tcPr>
            <w:tcW w:w="1559" w:type="dxa"/>
            <w:tcBorders>
              <w:top w:val="single" w:sz="4" w:space="0" w:color="auto"/>
              <w:bottom w:val="single" w:sz="6" w:space="0" w:color="auto"/>
            </w:tcBorders>
            <w:shd w:val="clear" w:color="auto" w:fill="D9D9D9" w:themeFill="background1" w:themeFillShade="D9"/>
          </w:tcPr>
          <w:p w14:paraId="387FE26A" w14:textId="77777777" w:rsidR="002300AE" w:rsidRPr="00E12BD3" w:rsidRDefault="002300AE" w:rsidP="008B1C94">
            <w:pPr>
              <w:rPr>
                <w:b/>
                <w:lang w:val="en-US"/>
              </w:rPr>
            </w:pPr>
            <w:r w:rsidRPr="00E12BD3">
              <w:rPr>
                <w:b/>
                <w:lang w:val="en-US"/>
              </w:rPr>
              <w:t>Elevation Range</w:t>
            </w:r>
          </w:p>
        </w:tc>
      </w:tr>
      <w:tr w:rsidR="002300AE" w:rsidRPr="00E12BD3" w14:paraId="1E9CC7BA" w14:textId="77777777" w:rsidTr="008B1C94">
        <w:trPr>
          <w:jc w:val="center"/>
        </w:trPr>
        <w:tc>
          <w:tcPr>
            <w:tcW w:w="1555" w:type="dxa"/>
            <w:tcBorders>
              <w:top w:val="single" w:sz="6" w:space="0" w:color="auto"/>
              <w:bottom w:val="single" w:sz="4" w:space="0" w:color="auto"/>
            </w:tcBorders>
          </w:tcPr>
          <w:p w14:paraId="1953ACEF" w14:textId="77777777" w:rsidR="002300AE" w:rsidRPr="00E12BD3" w:rsidRDefault="002300AE" w:rsidP="008B1C94">
            <w:pPr>
              <w:rPr>
                <w:lang w:val="en-US"/>
              </w:rPr>
            </w:pPr>
            <w:r w:rsidRPr="00E12BD3">
              <w:rPr>
                <w:lang w:val="en-US"/>
              </w:rPr>
              <w:t>Mono (M)</w:t>
            </w:r>
          </w:p>
        </w:tc>
        <w:tc>
          <w:tcPr>
            <w:tcW w:w="1134" w:type="dxa"/>
            <w:tcBorders>
              <w:top w:val="single" w:sz="6" w:space="0" w:color="auto"/>
              <w:bottom w:val="single" w:sz="4" w:space="0" w:color="auto"/>
            </w:tcBorders>
          </w:tcPr>
          <w:p w14:paraId="3A1E0CAA" w14:textId="77777777" w:rsidR="002300AE" w:rsidRPr="00E12BD3" w:rsidRDefault="002300AE" w:rsidP="008B1C94">
            <w:pPr>
              <w:rPr>
                <w:lang w:val="en-US"/>
              </w:rPr>
            </w:pPr>
            <w:r w:rsidRPr="00E12BD3">
              <w:rPr>
                <w:lang w:val="en-US"/>
              </w:rPr>
              <w:t>1</w:t>
            </w:r>
          </w:p>
        </w:tc>
        <w:tc>
          <w:tcPr>
            <w:tcW w:w="1417" w:type="dxa"/>
            <w:tcBorders>
              <w:top w:val="single" w:sz="6" w:space="0" w:color="auto"/>
              <w:bottom w:val="single" w:sz="4" w:space="0" w:color="auto"/>
            </w:tcBorders>
          </w:tcPr>
          <w:p w14:paraId="2DD8A64F" w14:textId="77777777" w:rsidR="002300AE" w:rsidRPr="00E12BD3" w:rsidRDefault="002300AE" w:rsidP="008B1C94">
            <w:pPr>
              <w:rPr>
                <w:lang w:val="en-US"/>
              </w:rPr>
            </w:pPr>
            <w:r w:rsidRPr="00E12BD3">
              <w:rPr>
                <w:lang w:val="en-US"/>
              </w:rPr>
              <w:t>1</w:t>
            </w:r>
          </w:p>
        </w:tc>
        <w:tc>
          <w:tcPr>
            <w:tcW w:w="2268" w:type="dxa"/>
            <w:tcBorders>
              <w:top w:val="single" w:sz="6" w:space="0" w:color="auto"/>
              <w:bottom w:val="single" w:sz="4" w:space="0" w:color="auto"/>
            </w:tcBorders>
          </w:tcPr>
          <w:p w14:paraId="6B70E24A" w14:textId="77777777" w:rsidR="002300AE" w:rsidRPr="00E12BD3" w:rsidRDefault="002300AE" w:rsidP="008B1C94">
            <w:pPr>
              <w:rPr>
                <w:lang w:val="en-US"/>
              </w:rPr>
            </w:pPr>
            <w:r w:rsidRPr="00E12BD3">
              <w:rPr>
                <w:lang w:val="en-US"/>
              </w:rPr>
              <w:t>M</w:t>
            </w:r>
          </w:p>
        </w:tc>
        <w:tc>
          <w:tcPr>
            <w:tcW w:w="1701" w:type="dxa"/>
            <w:tcBorders>
              <w:top w:val="single" w:sz="6" w:space="0" w:color="auto"/>
              <w:bottom w:val="single" w:sz="4" w:space="0" w:color="auto"/>
            </w:tcBorders>
          </w:tcPr>
          <w:p w14:paraId="64A6168F" w14:textId="77777777" w:rsidR="002300AE" w:rsidRPr="00E12BD3" w:rsidRDefault="002300AE" w:rsidP="008B1C94">
            <w:pPr>
              <w:rPr>
                <w:lang w:val="en-US"/>
              </w:rPr>
            </w:pPr>
            <w:r w:rsidRPr="00E12BD3">
              <w:rPr>
                <w:lang w:val="en-US"/>
              </w:rPr>
              <w:t>-</w:t>
            </w:r>
          </w:p>
        </w:tc>
        <w:tc>
          <w:tcPr>
            <w:tcW w:w="1559" w:type="dxa"/>
            <w:tcBorders>
              <w:top w:val="single" w:sz="6" w:space="0" w:color="auto"/>
              <w:bottom w:val="single" w:sz="4" w:space="0" w:color="auto"/>
              <w:right w:val="single" w:sz="6" w:space="0" w:color="auto"/>
            </w:tcBorders>
          </w:tcPr>
          <w:p w14:paraId="52BC5885" w14:textId="77777777" w:rsidR="002300AE" w:rsidRPr="00E12BD3" w:rsidRDefault="002300AE" w:rsidP="008B1C94">
            <w:pPr>
              <w:rPr>
                <w:lang w:val="en-US"/>
              </w:rPr>
            </w:pPr>
            <w:r w:rsidRPr="00E12BD3">
              <w:rPr>
                <w:lang w:val="en-US"/>
              </w:rPr>
              <w:t>-</w:t>
            </w:r>
          </w:p>
        </w:tc>
      </w:tr>
      <w:tr w:rsidR="002300AE" w:rsidRPr="00E12BD3" w14:paraId="554781EB" w14:textId="77777777" w:rsidTr="008B1C94">
        <w:trPr>
          <w:jc w:val="center"/>
        </w:trPr>
        <w:tc>
          <w:tcPr>
            <w:tcW w:w="1555" w:type="dxa"/>
            <w:tcBorders>
              <w:top w:val="single" w:sz="4" w:space="0" w:color="auto"/>
              <w:bottom w:val="single" w:sz="4" w:space="0" w:color="auto"/>
            </w:tcBorders>
          </w:tcPr>
          <w:p w14:paraId="7FA6E323" w14:textId="77777777" w:rsidR="002300AE" w:rsidRPr="00E12BD3" w:rsidRDefault="002300AE" w:rsidP="008B1C94">
            <w:pPr>
              <w:rPr>
                <w:lang w:val="en-US"/>
              </w:rPr>
            </w:pPr>
            <w:r w:rsidRPr="00E12BD3">
              <w:rPr>
                <w:lang w:val="en-US"/>
              </w:rPr>
              <w:t>Stereo (ST)</w:t>
            </w:r>
          </w:p>
        </w:tc>
        <w:tc>
          <w:tcPr>
            <w:tcW w:w="1134" w:type="dxa"/>
            <w:tcBorders>
              <w:top w:val="single" w:sz="4" w:space="0" w:color="auto"/>
              <w:bottom w:val="single" w:sz="4" w:space="0" w:color="auto"/>
            </w:tcBorders>
          </w:tcPr>
          <w:p w14:paraId="4064BB3D" w14:textId="77777777" w:rsidR="002300AE" w:rsidRPr="00E12BD3" w:rsidRDefault="002300AE" w:rsidP="008B1C94">
            <w:pPr>
              <w:rPr>
                <w:lang w:val="en-US"/>
              </w:rPr>
            </w:pPr>
            <w:r w:rsidRPr="00E12BD3">
              <w:rPr>
                <w:lang w:val="en-US"/>
              </w:rPr>
              <w:t>2</w:t>
            </w:r>
          </w:p>
        </w:tc>
        <w:tc>
          <w:tcPr>
            <w:tcW w:w="1417" w:type="dxa"/>
            <w:tcBorders>
              <w:top w:val="single" w:sz="4" w:space="0" w:color="auto"/>
              <w:bottom w:val="single" w:sz="4" w:space="0" w:color="auto"/>
            </w:tcBorders>
          </w:tcPr>
          <w:p w14:paraId="736FE0DC" w14:textId="77777777" w:rsidR="002300AE" w:rsidRPr="00E12BD3" w:rsidRDefault="002300AE" w:rsidP="008B1C94">
            <w:pPr>
              <w:rPr>
                <w:lang w:val="en-US"/>
              </w:rPr>
            </w:pPr>
            <w:r w:rsidRPr="00E12BD3">
              <w:rPr>
                <w:lang w:val="en-US"/>
              </w:rPr>
              <w:t>1,2</w:t>
            </w:r>
          </w:p>
        </w:tc>
        <w:tc>
          <w:tcPr>
            <w:tcW w:w="2268" w:type="dxa"/>
            <w:tcBorders>
              <w:top w:val="single" w:sz="4" w:space="0" w:color="auto"/>
              <w:bottom w:val="single" w:sz="4" w:space="0" w:color="auto"/>
            </w:tcBorders>
          </w:tcPr>
          <w:p w14:paraId="26123FA0" w14:textId="77777777" w:rsidR="002300AE" w:rsidRPr="00E12BD3" w:rsidRDefault="002300AE" w:rsidP="008B1C94">
            <w:pPr>
              <w:rPr>
                <w:lang w:val="en-US"/>
              </w:rPr>
            </w:pPr>
            <w:r w:rsidRPr="00E12BD3">
              <w:rPr>
                <w:lang w:val="en-US"/>
              </w:rPr>
              <w:t>L, R</w:t>
            </w:r>
          </w:p>
        </w:tc>
        <w:tc>
          <w:tcPr>
            <w:tcW w:w="1701" w:type="dxa"/>
            <w:tcBorders>
              <w:top w:val="single" w:sz="4" w:space="0" w:color="auto"/>
              <w:bottom w:val="single" w:sz="4" w:space="0" w:color="auto"/>
            </w:tcBorders>
          </w:tcPr>
          <w:p w14:paraId="251F9F97" w14:textId="77777777" w:rsidR="002300AE" w:rsidRPr="00E12BD3" w:rsidRDefault="002300AE" w:rsidP="008B1C94">
            <w:pPr>
              <w:rPr>
                <w:lang w:val="en-US"/>
              </w:rPr>
            </w:pPr>
            <w:r w:rsidRPr="00E12BD3">
              <w:rPr>
                <w:lang w:val="en-US"/>
              </w:rPr>
              <w:t>-</w:t>
            </w:r>
          </w:p>
        </w:tc>
        <w:tc>
          <w:tcPr>
            <w:tcW w:w="1559" w:type="dxa"/>
            <w:tcBorders>
              <w:top w:val="single" w:sz="4" w:space="0" w:color="auto"/>
              <w:bottom w:val="single" w:sz="4" w:space="0" w:color="auto"/>
              <w:right w:val="single" w:sz="6" w:space="0" w:color="auto"/>
            </w:tcBorders>
          </w:tcPr>
          <w:p w14:paraId="493A1BC0" w14:textId="77777777" w:rsidR="002300AE" w:rsidRPr="00E12BD3" w:rsidRDefault="002300AE" w:rsidP="008B1C94">
            <w:pPr>
              <w:rPr>
                <w:lang w:val="en-US"/>
              </w:rPr>
            </w:pPr>
            <w:r w:rsidRPr="00E12BD3">
              <w:rPr>
                <w:lang w:val="en-US"/>
              </w:rPr>
              <w:t>-</w:t>
            </w:r>
          </w:p>
        </w:tc>
      </w:tr>
      <w:tr w:rsidR="002300AE" w:rsidRPr="00E12BD3" w14:paraId="04391EF5" w14:textId="77777777" w:rsidTr="008B1C94">
        <w:trPr>
          <w:jc w:val="center"/>
        </w:trPr>
        <w:tc>
          <w:tcPr>
            <w:tcW w:w="1555" w:type="dxa"/>
            <w:tcBorders>
              <w:top w:val="single" w:sz="4" w:space="0" w:color="auto"/>
              <w:bottom w:val="single" w:sz="4" w:space="0" w:color="auto"/>
            </w:tcBorders>
          </w:tcPr>
          <w:p w14:paraId="3350072A" w14:textId="77777777" w:rsidR="002300AE" w:rsidRPr="00E12BD3" w:rsidRDefault="002300AE" w:rsidP="008B1C94">
            <w:pPr>
              <w:rPr>
                <w:lang w:val="en-US"/>
              </w:rPr>
            </w:pPr>
            <w:r w:rsidRPr="00E12BD3">
              <w:rPr>
                <w:lang w:val="en-US"/>
              </w:rPr>
              <w:t>Binaural (BIN)</w:t>
            </w:r>
          </w:p>
        </w:tc>
        <w:tc>
          <w:tcPr>
            <w:tcW w:w="1134" w:type="dxa"/>
            <w:tcBorders>
              <w:top w:val="single" w:sz="4" w:space="0" w:color="auto"/>
              <w:bottom w:val="single" w:sz="4" w:space="0" w:color="auto"/>
            </w:tcBorders>
          </w:tcPr>
          <w:p w14:paraId="202F943A" w14:textId="77777777" w:rsidR="002300AE" w:rsidRPr="00E12BD3" w:rsidRDefault="002300AE" w:rsidP="008B1C94">
            <w:pPr>
              <w:rPr>
                <w:lang w:val="en-US"/>
              </w:rPr>
            </w:pPr>
            <w:r w:rsidRPr="00E12BD3">
              <w:rPr>
                <w:lang w:val="en-US"/>
              </w:rPr>
              <w:t>2</w:t>
            </w:r>
          </w:p>
        </w:tc>
        <w:tc>
          <w:tcPr>
            <w:tcW w:w="1417" w:type="dxa"/>
            <w:tcBorders>
              <w:top w:val="single" w:sz="4" w:space="0" w:color="auto"/>
              <w:bottom w:val="single" w:sz="4" w:space="0" w:color="auto"/>
            </w:tcBorders>
          </w:tcPr>
          <w:p w14:paraId="5C5630DD" w14:textId="77777777" w:rsidR="002300AE" w:rsidRPr="00E12BD3" w:rsidRDefault="002300AE" w:rsidP="008B1C94">
            <w:pPr>
              <w:rPr>
                <w:lang w:val="en-US"/>
              </w:rPr>
            </w:pPr>
            <w:r w:rsidRPr="00E12BD3">
              <w:rPr>
                <w:lang w:val="en-US"/>
              </w:rPr>
              <w:t>1,2</w:t>
            </w:r>
          </w:p>
        </w:tc>
        <w:tc>
          <w:tcPr>
            <w:tcW w:w="2268" w:type="dxa"/>
            <w:tcBorders>
              <w:top w:val="single" w:sz="4" w:space="0" w:color="auto"/>
              <w:bottom w:val="single" w:sz="4" w:space="0" w:color="auto"/>
            </w:tcBorders>
          </w:tcPr>
          <w:p w14:paraId="719D662C" w14:textId="77777777" w:rsidR="002300AE" w:rsidRPr="00E12BD3" w:rsidRDefault="002300AE" w:rsidP="008B1C94">
            <w:pPr>
              <w:rPr>
                <w:lang w:val="en-US"/>
              </w:rPr>
            </w:pPr>
            <w:r w:rsidRPr="00E12BD3">
              <w:rPr>
                <w:lang w:val="en-US"/>
              </w:rPr>
              <w:t>L, R</w:t>
            </w:r>
          </w:p>
        </w:tc>
        <w:tc>
          <w:tcPr>
            <w:tcW w:w="1701" w:type="dxa"/>
            <w:tcBorders>
              <w:top w:val="single" w:sz="4" w:space="0" w:color="auto"/>
              <w:bottom w:val="single" w:sz="4" w:space="0" w:color="auto"/>
            </w:tcBorders>
          </w:tcPr>
          <w:p w14:paraId="3E65A8A9" w14:textId="77777777" w:rsidR="002300AE" w:rsidRPr="00E12BD3" w:rsidRDefault="002300AE" w:rsidP="008B1C94">
            <w:pPr>
              <w:rPr>
                <w:lang w:val="en-US"/>
              </w:rPr>
            </w:pPr>
            <w:r w:rsidRPr="00E12BD3">
              <w:rPr>
                <w:lang w:val="en-US"/>
              </w:rPr>
              <w:t>-</w:t>
            </w:r>
          </w:p>
        </w:tc>
        <w:tc>
          <w:tcPr>
            <w:tcW w:w="1559" w:type="dxa"/>
            <w:tcBorders>
              <w:top w:val="single" w:sz="4" w:space="0" w:color="auto"/>
              <w:bottom w:val="single" w:sz="4" w:space="0" w:color="auto"/>
              <w:right w:val="single" w:sz="6" w:space="0" w:color="auto"/>
            </w:tcBorders>
          </w:tcPr>
          <w:p w14:paraId="5D042CD7" w14:textId="77777777" w:rsidR="002300AE" w:rsidRPr="00E12BD3" w:rsidRDefault="002300AE" w:rsidP="008B1C94">
            <w:pPr>
              <w:rPr>
                <w:lang w:val="en-US"/>
              </w:rPr>
            </w:pPr>
            <w:r w:rsidRPr="00E12BD3">
              <w:rPr>
                <w:lang w:val="en-US"/>
              </w:rPr>
              <w:t>-</w:t>
            </w:r>
          </w:p>
        </w:tc>
      </w:tr>
      <w:tr w:rsidR="002300AE" w:rsidRPr="00E12BD3" w14:paraId="17D255CE" w14:textId="77777777" w:rsidTr="008B1C94">
        <w:trPr>
          <w:trHeight w:val="130"/>
          <w:jc w:val="center"/>
        </w:trPr>
        <w:tc>
          <w:tcPr>
            <w:tcW w:w="1555" w:type="dxa"/>
            <w:vMerge w:val="restart"/>
            <w:tcBorders>
              <w:top w:val="single" w:sz="4" w:space="0" w:color="auto"/>
            </w:tcBorders>
          </w:tcPr>
          <w:p w14:paraId="1E65513B" w14:textId="77777777" w:rsidR="002300AE" w:rsidRPr="00E12BD3" w:rsidRDefault="002300AE" w:rsidP="008B1C94">
            <w:pPr>
              <w:rPr>
                <w:lang w:val="en-US"/>
              </w:rPr>
            </w:pPr>
            <w:r w:rsidRPr="00E12BD3">
              <w:rPr>
                <w:lang w:val="en-US"/>
              </w:rPr>
              <w:t>Multi-channel 5.1 (MC51)</w:t>
            </w:r>
          </w:p>
        </w:tc>
        <w:tc>
          <w:tcPr>
            <w:tcW w:w="1134" w:type="dxa"/>
            <w:vMerge w:val="restart"/>
            <w:tcBorders>
              <w:top w:val="single" w:sz="4" w:space="0" w:color="auto"/>
            </w:tcBorders>
          </w:tcPr>
          <w:p w14:paraId="2FEA0F10" w14:textId="77777777" w:rsidR="002300AE" w:rsidRPr="00E12BD3" w:rsidRDefault="002300AE" w:rsidP="008B1C94">
            <w:pPr>
              <w:rPr>
                <w:lang w:val="en-US"/>
              </w:rPr>
            </w:pPr>
            <w:r w:rsidRPr="00E12BD3">
              <w:rPr>
                <w:lang w:val="en-US"/>
              </w:rPr>
              <w:t>6</w:t>
            </w:r>
          </w:p>
        </w:tc>
        <w:tc>
          <w:tcPr>
            <w:tcW w:w="1417" w:type="dxa"/>
            <w:tcBorders>
              <w:top w:val="single" w:sz="4" w:space="0" w:color="auto"/>
            </w:tcBorders>
          </w:tcPr>
          <w:p w14:paraId="4150AF5B" w14:textId="77777777" w:rsidR="002300AE" w:rsidRPr="00E12BD3" w:rsidDel="00E64057" w:rsidRDefault="002300AE" w:rsidP="008B1C94">
            <w:pPr>
              <w:rPr>
                <w:lang w:val="en-US"/>
              </w:rPr>
            </w:pPr>
            <w:r w:rsidRPr="00E12BD3">
              <w:rPr>
                <w:lang w:val="en-US"/>
              </w:rPr>
              <w:t>1</w:t>
            </w:r>
          </w:p>
        </w:tc>
        <w:tc>
          <w:tcPr>
            <w:tcW w:w="2268" w:type="dxa"/>
            <w:tcBorders>
              <w:top w:val="single" w:sz="4" w:space="0" w:color="auto"/>
              <w:bottom w:val="single" w:sz="6" w:space="0" w:color="auto"/>
            </w:tcBorders>
          </w:tcPr>
          <w:p w14:paraId="4F640808" w14:textId="77777777" w:rsidR="002300AE" w:rsidRPr="00E12BD3" w:rsidDel="00E64057" w:rsidRDefault="002300AE" w:rsidP="008B1C94">
            <w:pPr>
              <w:rPr>
                <w:lang w:val="en-US"/>
              </w:rPr>
            </w:pPr>
            <w:r w:rsidRPr="00E12BD3">
              <w:rPr>
                <w:lang w:val="en-US"/>
              </w:rPr>
              <w:t>CH_A+030_E+00</w:t>
            </w:r>
          </w:p>
        </w:tc>
        <w:tc>
          <w:tcPr>
            <w:tcW w:w="1701" w:type="dxa"/>
            <w:tcBorders>
              <w:top w:val="single" w:sz="4" w:space="0" w:color="auto"/>
              <w:bottom w:val="single" w:sz="6" w:space="0" w:color="auto"/>
            </w:tcBorders>
          </w:tcPr>
          <w:p w14:paraId="4B94E9CE" w14:textId="77777777" w:rsidR="002300AE" w:rsidRPr="00E12BD3" w:rsidDel="00E64057" w:rsidRDefault="002300AE" w:rsidP="008B1C94">
            <w:pPr>
              <w:rPr>
                <w:lang w:val="en-US"/>
              </w:rPr>
            </w:pPr>
            <w:r w:rsidRPr="00E12BD3">
              <w:rPr>
                <w:lang w:val="en-US"/>
              </w:rPr>
              <w:t>+30</w:t>
            </w:r>
          </w:p>
        </w:tc>
        <w:tc>
          <w:tcPr>
            <w:tcW w:w="1559" w:type="dxa"/>
            <w:tcBorders>
              <w:top w:val="single" w:sz="4" w:space="0" w:color="auto"/>
              <w:bottom w:val="single" w:sz="6" w:space="0" w:color="auto"/>
            </w:tcBorders>
          </w:tcPr>
          <w:p w14:paraId="2ADA67F1" w14:textId="77777777" w:rsidR="002300AE" w:rsidRPr="00E12BD3" w:rsidDel="00E64057" w:rsidRDefault="002300AE" w:rsidP="008B1C94">
            <w:pPr>
              <w:rPr>
                <w:lang w:val="en-US"/>
              </w:rPr>
            </w:pPr>
            <w:r w:rsidRPr="00E12BD3">
              <w:rPr>
                <w:lang w:val="en-US"/>
              </w:rPr>
              <w:t>0</w:t>
            </w:r>
          </w:p>
        </w:tc>
      </w:tr>
      <w:tr w:rsidR="002300AE" w:rsidRPr="00E12BD3" w14:paraId="34E677E6" w14:textId="77777777" w:rsidTr="008B1C94">
        <w:trPr>
          <w:trHeight w:val="130"/>
          <w:jc w:val="center"/>
        </w:trPr>
        <w:tc>
          <w:tcPr>
            <w:tcW w:w="1555" w:type="dxa"/>
            <w:vMerge/>
          </w:tcPr>
          <w:p w14:paraId="7B327DB9" w14:textId="77777777" w:rsidR="002300AE" w:rsidRPr="00E12BD3" w:rsidRDefault="002300AE" w:rsidP="008B1C94">
            <w:pPr>
              <w:rPr>
                <w:lang w:val="en-US"/>
              </w:rPr>
            </w:pPr>
          </w:p>
        </w:tc>
        <w:tc>
          <w:tcPr>
            <w:tcW w:w="1134" w:type="dxa"/>
            <w:vMerge/>
          </w:tcPr>
          <w:p w14:paraId="5B0E23C2" w14:textId="77777777" w:rsidR="002300AE" w:rsidRPr="00E12BD3" w:rsidRDefault="002300AE" w:rsidP="008B1C94">
            <w:pPr>
              <w:rPr>
                <w:lang w:val="en-US"/>
              </w:rPr>
            </w:pPr>
          </w:p>
        </w:tc>
        <w:tc>
          <w:tcPr>
            <w:tcW w:w="1417" w:type="dxa"/>
          </w:tcPr>
          <w:p w14:paraId="487EA590" w14:textId="77777777" w:rsidR="002300AE" w:rsidRPr="00E12BD3" w:rsidRDefault="002300AE" w:rsidP="008B1C94">
            <w:pPr>
              <w:rPr>
                <w:lang w:val="en-US"/>
              </w:rPr>
            </w:pPr>
            <w:r w:rsidRPr="00E12BD3">
              <w:rPr>
                <w:lang w:val="en-US"/>
              </w:rPr>
              <w:t>2</w:t>
            </w:r>
          </w:p>
        </w:tc>
        <w:tc>
          <w:tcPr>
            <w:tcW w:w="2268" w:type="dxa"/>
            <w:tcBorders>
              <w:top w:val="single" w:sz="6" w:space="0" w:color="auto"/>
              <w:bottom w:val="single" w:sz="6" w:space="0" w:color="auto"/>
            </w:tcBorders>
          </w:tcPr>
          <w:p w14:paraId="3DA26838" w14:textId="77777777" w:rsidR="002300AE" w:rsidRPr="00E12BD3" w:rsidDel="00E64057" w:rsidRDefault="002300AE" w:rsidP="008B1C94">
            <w:pPr>
              <w:rPr>
                <w:lang w:val="en-US"/>
              </w:rPr>
            </w:pPr>
            <w:r w:rsidRPr="00E12BD3">
              <w:rPr>
                <w:lang w:val="en-US"/>
              </w:rPr>
              <w:t>CH_A-030_E+00</w:t>
            </w:r>
          </w:p>
        </w:tc>
        <w:tc>
          <w:tcPr>
            <w:tcW w:w="1701" w:type="dxa"/>
            <w:tcBorders>
              <w:top w:val="single" w:sz="6" w:space="0" w:color="auto"/>
              <w:bottom w:val="single" w:sz="6" w:space="0" w:color="auto"/>
            </w:tcBorders>
          </w:tcPr>
          <w:p w14:paraId="1A84FD32" w14:textId="77777777" w:rsidR="002300AE" w:rsidRPr="00E12BD3" w:rsidDel="00E64057" w:rsidRDefault="002300AE" w:rsidP="008B1C94">
            <w:pPr>
              <w:rPr>
                <w:lang w:val="en-US"/>
              </w:rPr>
            </w:pPr>
            <w:r w:rsidRPr="00E12BD3">
              <w:rPr>
                <w:lang w:val="en-US"/>
              </w:rPr>
              <w:t>-30</w:t>
            </w:r>
          </w:p>
        </w:tc>
        <w:tc>
          <w:tcPr>
            <w:tcW w:w="1559" w:type="dxa"/>
            <w:tcBorders>
              <w:top w:val="single" w:sz="6" w:space="0" w:color="auto"/>
              <w:bottom w:val="single" w:sz="6" w:space="0" w:color="auto"/>
            </w:tcBorders>
          </w:tcPr>
          <w:p w14:paraId="7AF21A43" w14:textId="77777777" w:rsidR="002300AE" w:rsidRPr="00E12BD3" w:rsidDel="00E64057" w:rsidRDefault="002300AE" w:rsidP="008B1C94">
            <w:pPr>
              <w:rPr>
                <w:lang w:val="en-US"/>
              </w:rPr>
            </w:pPr>
            <w:r w:rsidRPr="00E12BD3">
              <w:rPr>
                <w:lang w:val="en-US"/>
              </w:rPr>
              <w:t>0</w:t>
            </w:r>
          </w:p>
        </w:tc>
      </w:tr>
      <w:tr w:rsidR="002300AE" w:rsidRPr="00E12BD3" w14:paraId="2A5C78EF" w14:textId="77777777" w:rsidTr="008B1C94">
        <w:trPr>
          <w:trHeight w:val="130"/>
          <w:jc w:val="center"/>
        </w:trPr>
        <w:tc>
          <w:tcPr>
            <w:tcW w:w="1555" w:type="dxa"/>
            <w:vMerge/>
          </w:tcPr>
          <w:p w14:paraId="08927A44" w14:textId="77777777" w:rsidR="002300AE" w:rsidRPr="00E12BD3" w:rsidRDefault="002300AE" w:rsidP="008B1C94">
            <w:pPr>
              <w:rPr>
                <w:lang w:val="en-US"/>
              </w:rPr>
            </w:pPr>
          </w:p>
        </w:tc>
        <w:tc>
          <w:tcPr>
            <w:tcW w:w="1134" w:type="dxa"/>
            <w:vMerge/>
          </w:tcPr>
          <w:p w14:paraId="76692FA8" w14:textId="77777777" w:rsidR="002300AE" w:rsidRPr="00E12BD3" w:rsidRDefault="002300AE" w:rsidP="008B1C94">
            <w:pPr>
              <w:rPr>
                <w:lang w:val="en-US"/>
              </w:rPr>
            </w:pPr>
          </w:p>
        </w:tc>
        <w:tc>
          <w:tcPr>
            <w:tcW w:w="1417" w:type="dxa"/>
          </w:tcPr>
          <w:p w14:paraId="3C563FA2" w14:textId="77777777" w:rsidR="002300AE" w:rsidRPr="00E12BD3" w:rsidRDefault="002300AE" w:rsidP="008B1C94">
            <w:pPr>
              <w:rPr>
                <w:lang w:val="en-US"/>
              </w:rPr>
            </w:pPr>
            <w:r w:rsidRPr="00E12BD3">
              <w:rPr>
                <w:lang w:val="en-US"/>
              </w:rPr>
              <w:t>3</w:t>
            </w:r>
          </w:p>
        </w:tc>
        <w:tc>
          <w:tcPr>
            <w:tcW w:w="2268" w:type="dxa"/>
            <w:tcBorders>
              <w:top w:val="single" w:sz="6" w:space="0" w:color="auto"/>
              <w:bottom w:val="single" w:sz="6" w:space="0" w:color="auto"/>
            </w:tcBorders>
          </w:tcPr>
          <w:p w14:paraId="53D41094" w14:textId="77777777" w:rsidR="002300AE" w:rsidRPr="00E12BD3" w:rsidDel="00E64057" w:rsidRDefault="002300AE" w:rsidP="008B1C94">
            <w:pPr>
              <w:rPr>
                <w:lang w:val="en-US"/>
              </w:rPr>
            </w:pPr>
            <w:r w:rsidRPr="00E12BD3">
              <w:rPr>
                <w:lang w:val="en-US"/>
              </w:rPr>
              <w:t>CH_A+000_E+00</w:t>
            </w:r>
          </w:p>
        </w:tc>
        <w:tc>
          <w:tcPr>
            <w:tcW w:w="1701" w:type="dxa"/>
            <w:tcBorders>
              <w:top w:val="single" w:sz="6" w:space="0" w:color="auto"/>
              <w:bottom w:val="single" w:sz="6" w:space="0" w:color="auto"/>
            </w:tcBorders>
          </w:tcPr>
          <w:p w14:paraId="098CD8BB" w14:textId="77777777" w:rsidR="002300AE" w:rsidRPr="00E12BD3" w:rsidDel="00E64057" w:rsidRDefault="002300AE" w:rsidP="008B1C94">
            <w:pPr>
              <w:rPr>
                <w:lang w:val="en-US"/>
              </w:rPr>
            </w:pPr>
            <w:r w:rsidRPr="00E12BD3">
              <w:rPr>
                <w:lang w:val="en-US"/>
              </w:rPr>
              <w:t>0</w:t>
            </w:r>
          </w:p>
        </w:tc>
        <w:tc>
          <w:tcPr>
            <w:tcW w:w="1559" w:type="dxa"/>
            <w:tcBorders>
              <w:top w:val="single" w:sz="6" w:space="0" w:color="auto"/>
              <w:bottom w:val="single" w:sz="6" w:space="0" w:color="auto"/>
            </w:tcBorders>
          </w:tcPr>
          <w:p w14:paraId="7B63450A" w14:textId="77777777" w:rsidR="002300AE" w:rsidRPr="00E12BD3" w:rsidDel="00E64057" w:rsidRDefault="002300AE" w:rsidP="008B1C94">
            <w:pPr>
              <w:rPr>
                <w:lang w:val="en-US"/>
              </w:rPr>
            </w:pPr>
            <w:r w:rsidRPr="00E12BD3">
              <w:rPr>
                <w:lang w:val="en-US"/>
              </w:rPr>
              <w:t>0</w:t>
            </w:r>
          </w:p>
        </w:tc>
      </w:tr>
      <w:tr w:rsidR="002300AE" w:rsidRPr="00E12BD3" w14:paraId="0CB19E7E" w14:textId="77777777" w:rsidTr="008B1C94">
        <w:trPr>
          <w:trHeight w:val="130"/>
          <w:jc w:val="center"/>
        </w:trPr>
        <w:tc>
          <w:tcPr>
            <w:tcW w:w="1555" w:type="dxa"/>
            <w:vMerge/>
          </w:tcPr>
          <w:p w14:paraId="38983CAB" w14:textId="77777777" w:rsidR="002300AE" w:rsidRPr="00E12BD3" w:rsidRDefault="002300AE" w:rsidP="008B1C94">
            <w:pPr>
              <w:rPr>
                <w:lang w:val="en-US"/>
              </w:rPr>
            </w:pPr>
          </w:p>
        </w:tc>
        <w:tc>
          <w:tcPr>
            <w:tcW w:w="1134" w:type="dxa"/>
            <w:vMerge/>
          </w:tcPr>
          <w:p w14:paraId="435C4FC7" w14:textId="77777777" w:rsidR="002300AE" w:rsidRPr="00E12BD3" w:rsidRDefault="002300AE" w:rsidP="008B1C94">
            <w:pPr>
              <w:rPr>
                <w:lang w:val="en-US"/>
              </w:rPr>
            </w:pPr>
          </w:p>
        </w:tc>
        <w:tc>
          <w:tcPr>
            <w:tcW w:w="1417" w:type="dxa"/>
          </w:tcPr>
          <w:p w14:paraId="476D4F19" w14:textId="77777777" w:rsidR="002300AE" w:rsidRPr="00E12BD3" w:rsidRDefault="002300AE" w:rsidP="008B1C94">
            <w:pPr>
              <w:rPr>
                <w:lang w:val="en-US"/>
              </w:rPr>
            </w:pPr>
            <w:r w:rsidRPr="00E12BD3">
              <w:rPr>
                <w:lang w:val="en-US"/>
              </w:rPr>
              <w:t>4</w:t>
            </w:r>
          </w:p>
        </w:tc>
        <w:tc>
          <w:tcPr>
            <w:tcW w:w="2268" w:type="dxa"/>
            <w:tcBorders>
              <w:top w:val="single" w:sz="6" w:space="0" w:color="auto"/>
              <w:bottom w:val="single" w:sz="6" w:space="0" w:color="auto"/>
            </w:tcBorders>
          </w:tcPr>
          <w:p w14:paraId="478048B3" w14:textId="77777777" w:rsidR="002300AE" w:rsidRPr="00E12BD3" w:rsidDel="00E64057" w:rsidRDefault="002300AE" w:rsidP="008B1C94">
            <w:pPr>
              <w:rPr>
                <w:lang w:val="en-US"/>
              </w:rPr>
            </w:pPr>
            <w:r w:rsidRPr="00E12BD3">
              <w:rPr>
                <w:lang w:val="en-US"/>
              </w:rPr>
              <w:t>LFE</w:t>
            </w:r>
          </w:p>
        </w:tc>
        <w:tc>
          <w:tcPr>
            <w:tcW w:w="1701" w:type="dxa"/>
            <w:tcBorders>
              <w:top w:val="single" w:sz="6" w:space="0" w:color="auto"/>
              <w:bottom w:val="single" w:sz="6" w:space="0" w:color="auto"/>
            </w:tcBorders>
          </w:tcPr>
          <w:p w14:paraId="1F71D3F8" w14:textId="77777777" w:rsidR="002300AE" w:rsidRPr="00E12BD3" w:rsidDel="00E64057" w:rsidRDefault="002300AE" w:rsidP="008B1C94">
            <w:pPr>
              <w:rPr>
                <w:lang w:val="en-US"/>
              </w:rPr>
            </w:pPr>
            <w:r w:rsidRPr="00E12BD3">
              <w:rPr>
                <w:lang w:val="en-US"/>
              </w:rPr>
              <w:t>-</w:t>
            </w:r>
          </w:p>
        </w:tc>
        <w:tc>
          <w:tcPr>
            <w:tcW w:w="1559" w:type="dxa"/>
            <w:tcBorders>
              <w:top w:val="single" w:sz="6" w:space="0" w:color="auto"/>
              <w:bottom w:val="single" w:sz="6" w:space="0" w:color="auto"/>
            </w:tcBorders>
          </w:tcPr>
          <w:p w14:paraId="6CDD9BDF" w14:textId="77777777" w:rsidR="002300AE" w:rsidRPr="00E12BD3" w:rsidDel="00E64057" w:rsidRDefault="002300AE" w:rsidP="008B1C94">
            <w:pPr>
              <w:rPr>
                <w:lang w:val="en-US"/>
              </w:rPr>
            </w:pPr>
            <w:r w:rsidRPr="00E12BD3">
              <w:rPr>
                <w:lang w:val="en-US"/>
              </w:rPr>
              <w:t>-</w:t>
            </w:r>
          </w:p>
        </w:tc>
      </w:tr>
      <w:tr w:rsidR="002300AE" w:rsidRPr="00E12BD3" w14:paraId="25EB1F65" w14:textId="77777777" w:rsidTr="008B1C94">
        <w:trPr>
          <w:trHeight w:val="130"/>
          <w:jc w:val="center"/>
        </w:trPr>
        <w:tc>
          <w:tcPr>
            <w:tcW w:w="1555" w:type="dxa"/>
            <w:vMerge/>
          </w:tcPr>
          <w:p w14:paraId="151A1195" w14:textId="77777777" w:rsidR="002300AE" w:rsidRPr="00E12BD3" w:rsidRDefault="002300AE" w:rsidP="008B1C94">
            <w:pPr>
              <w:rPr>
                <w:lang w:val="en-US"/>
              </w:rPr>
            </w:pPr>
          </w:p>
        </w:tc>
        <w:tc>
          <w:tcPr>
            <w:tcW w:w="1134" w:type="dxa"/>
            <w:vMerge/>
          </w:tcPr>
          <w:p w14:paraId="24213162" w14:textId="77777777" w:rsidR="002300AE" w:rsidRPr="00E12BD3" w:rsidRDefault="002300AE" w:rsidP="008B1C94">
            <w:pPr>
              <w:rPr>
                <w:lang w:val="en-US"/>
              </w:rPr>
            </w:pPr>
          </w:p>
        </w:tc>
        <w:tc>
          <w:tcPr>
            <w:tcW w:w="1417" w:type="dxa"/>
          </w:tcPr>
          <w:p w14:paraId="2870558B" w14:textId="77777777" w:rsidR="002300AE" w:rsidRPr="00E12BD3" w:rsidRDefault="002300AE" w:rsidP="008B1C94">
            <w:pPr>
              <w:rPr>
                <w:lang w:val="en-US"/>
              </w:rPr>
            </w:pPr>
            <w:r w:rsidRPr="00E12BD3">
              <w:rPr>
                <w:lang w:val="en-US"/>
              </w:rPr>
              <w:t>5</w:t>
            </w:r>
          </w:p>
        </w:tc>
        <w:tc>
          <w:tcPr>
            <w:tcW w:w="2268" w:type="dxa"/>
            <w:tcBorders>
              <w:top w:val="single" w:sz="6" w:space="0" w:color="auto"/>
              <w:bottom w:val="single" w:sz="6" w:space="0" w:color="auto"/>
            </w:tcBorders>
          </w:tcPr>
          <w:p w14:paraId="788E8045" w14:textId="77777777" w:rsidR="002300AE" w:rsidRPr="00E12BD3" w:rsidDel="00E64057" w:rsidRDefault="002300AE" w:rsidP="008B1C94">
            <w:pPr>
              <w:rPr>
                <w:lang w:val="en-US"/>
              </w:rPr>
            </w:pPr>
            <w:r w:rsidRPr="00E12BD3">
              <w:rPr>
                <w:lang w:val="en-US"/>
              </w:rPr>
              <w:t>CH_A+110_E+00</w:t>
            </w:r>
          </w:p>
        </w:tc>
        <w:tc>
          <w:tcPr>
            <w:tcW w:w="1701" w:type="dxa"/>
            <w:tcBorders>
              <w:top w:val="single" w:sz="6" w:space="0" w:color="auto"/>
              <w:bottom w:val="single" w:sz="6" w:space="0" w:color="auto"/>
            </w:tcBorders>
          </w:tcPr>
          <w:p w14:paraId="0DDBE1E9" w14:textId="77777777" w:rsidR="002300AE" w:rsidRPr="00E12BD3" w:rsidDel="00E64057" w:rsidRDefault="002300AE" w:rsidP="008B1C94">
            <w:pPr>
              <w:rPr>
                <w:lang w:val="en-US"/>
              </w:rPr>
            </w:pPr>
            <w:r w:rsidRPr="00E12BD3">
              <w:rPr>
                <w:lang w:val="en-US"/>
              </w:rPr>
              <w:t>+100 … +120</w:t>
            </w:r>
          </w:p>
        </w:tc>
        <w:tc>
          <w:tcPr>
            <w:tcW w:w="1559" w:type="dxa"/>
            <w:tcBorders>
              <w:top w:val="single" w:sz="6" w:space="0" w:color="auto"/>
              <w:bottom w:val="single" w:sz="6" w:space="0" w:color="auto"/>
            </w:tcBorders>
          </w:tcPr>
          <w:p w14:paraId="47767173" w14:textId="77777777" w:rsidR="002300AE" w:rsidRPr="00E12BD3" w:rsidDel="00E64057" w:rsidRDefault="002300AE" w:rsidP="008B1C94">
            <w:pPr>
              <w:rPr>
                <w:lang w:val="en-US"/>
              </w:rPr>
            </w:pPr>
            <w:r w:rsidRPr="00E12BD3">
              <w:rPr>
                <w:lang w:val="en-US"/>
              </w:rPr>
              <w:t>0 … +15</w:t>
            </w:r>
          </w:p>
        </w:tc>
      </w:tr>
      <w:tr w:rsidR="002300AE" w:rsidRPr="00E12BD3" w14:paraId="0746BAAD" w14:textId="77777777" w:rsidTr="008B1C94">
        <w:trPr>
          <w:trHeight w:val="130"/>
          <w:jc w:val="center"/>
        </w:trPr>
        <w:tc>
          <w:tcPr>
            <w:tcW w:w="1555" w:type="dxa"/>
            <w:vMerge/>
          </w:tcPr>
          <w:p w14:paraId="48203EA2" w14:textId="77777777" w:rsidR="002300AE" w:rsidRPr="00E12BD3" w:rsidRDefault="002300AE" w:rsidP="008B1C94">
            <w:pPr>
              <w:rPr>
                <w:lang w:val="en-US"/>
              </w:rPr>
            </w:pPr>
          </w:p>
        </w:tc>
        <w:tc>
          <w:tcPr>
            <w:tcW w:w="1134" w:type="dxa"/>
            <w:vMerge/>
          </w:tcPr>
          <w:p w14:paraId="180F97A2" w14:textId="77777777" w:rsidR="002300AE" w:rsidRPr="00E12BD3" w:rsidRDefault="002300AE" w:rsidP="008B1C94">
            <w:pPr>
              <w:rPr>
                <w:lang w:val="en-US"/>
              </w:rPr>
            </w:pPr>
          </w:p>
        </w:tc>
        <w:tc>
          <w:tcPr>
            <w:tcW w:w="1417" w:type="dxa"/>
            <w:tcBorders>
              <w:bottom w:val="single" w:sz="6" w:space="0" w:color="auto"/>
            </w:tcBorders>
          </w:tcPr>
          <w:p w14:paraId="2938DFF8" w14:textId="77777777" w:rsidR="002300AE" w:rsidRPr="00E12BD3" w:rsidRDefault="002300AE" w:rsidP="008B1C94">
            <w:pPr>
              <w:rPr>
                <w:lang w:val="en-US"/>
              </w:rPr>
            </w:pPr>
            <w:r w:rsidRPr="00E12BD3">
              <w:rPr>
                <w:lang w:val="en-US"/>
              </w:rPr>
              <w:t>6</w:t>
            </w:r>
          </w:p>
        </w:tc>
        <w:tc>
          <w:tcPr>
            <w:tcW w:w="2268" w:type="dxa"/>
            <w:tcBorders>
              <w:top w:val="single" w:sz="6" w:space="0" w:color="auto"/>
              <w:bottom w:val="single" w:sz="6" w:space="0" w:color="auto"/>
            </w:tcBorders>
          </w:tcPr>
          <w:p w14:paraId="05F4F6D4" w14:textId="77777777" w:rsidR="002300AE" w:rsidRPr="00E12BD3" w:rsidDel="00E64057" w:rsidRDefault="002300AE" w:rsidP="008B1C94">
            <w:pPr>
              <w:rPr>
                <w:lang w:val="en-US"/>
              </w:rPr>
            </w:pPr>
            <w:r w:rsidRPr="00E12BD3">
              <w:rPr>
                <w:lang w:val="en-US"/>
              </w:rPr>
              <w:t>CH_A-110_E+00</w:t>
            </w:r>
          </w:p>
        </w:tc>
        <w:tc>
          <w:tcPr>
            <w:tcW w:w="1701" w:type="dxa"/>
            <w:tcBorders>
              <w:top w:val="single" w:sz="6" w:space="0" w:color="auto"/>
              <w:bottom w:val="single" w:sz="6" w:space="0" w:color="auto"/>
            </w:tcBorders>
          </w:tcPr>
          <w:p w14:paraId="21ADCC4E" w14:textId="77777777" w:rsidR="002300AE" w:rsidRPr="00E12BD3" w:rsidDel="00E64057" w:rsidRDefault="002300AE" w:rsidP="008B1C94">
            <w:pPr>
              <w:rPr>
                <w:lang w:val="en-US"/>
              </w:rPr>
            </w:pPr>
            <w:r w:rsidRPr="00E12BD3">
              <w:rPr>
                <w:lang w:val="en-US"/>
              </w:rPr>
              <w:t>-100 … -120</w:t>
            </w:r>
          </w:p>
        </w:tc>
        <w:tc>
          <w:tcPr>
            <w:tcW w:w="1559" w:type="dxa"/>
            <w:tcBorders>
              <w:top w:val="single" w:sz="6" w:space="0" w:color="auto"/>
              <w:bottom w:val="single" w:sz="6" w:space="0" w:color="auto"/>
            </w:tcBorders>
          </w:tcPr>
          <w:p w14:paraId="23838309" w14:textId="77777777" w:rsidR="002300AE" w:rsidRPr="00E12BD3" w:rsidDel="00E64057" w:rsidRDefault="002300AE" w:rsidP="008B1C94">
            <w:pPr>
              <w:rPr>
                <w:lang w:val="en-US"/>
              </w:rPr>
            </w:pPr>
            <w:r w:rsidRPr="00E12BD3">
              <w:rPr>
                <w:lang w:val="en-US"/>
              </w:rPr>
              <w:t>0 ... +15</w:t>
            </w:r>
          </w:p>
        </w:tc>
      </w:tr>
      <w:tr w:rsidR="002300AE" w:rsidRPr="00E12BD3" w14:paraId="6E803F8A" w14:textId="77777777" w:rsidTr="008B1C94">
        <w:trPr>
          <w:trHeight w:val="159"/>
          <w:jc w:val="center"/>
        </w:trPr>
        <w:tc>
          <w:tcPr>
            <w:tcW w:w="1555" w:type="dxa"/>
            <w:vMerge w:val="restart"/>
            <w:tcBorders>
              <w:top w:val="single" w:sz="6" w:space="0" w:color="auto"/>
            </w:tcBorders>
          </w:tcPr>
          <w:p w14:paraId="3F74407C" w14:textId="77777777" w:rsidR="002300AE" w:rsidRPr="00E12BD3" w:rsidRDefault="002300AE" w:rsidP="008B1C94">
            <w:pPr>
              <w:rPr>
                <w:lang w:val="en-US"/>
              </w:rPr>
            </w:pPr>
            <w:r w:rsidRPr="00E12BD3">
              <w:rPr>
                <w:lang w:val="en-US"/>
              </w:rPr>
              <w:t>Multi-channel 7.1 (MC71)</w:t>
            </w:r>
          </w:p>
        </w:tc>
        <w:tc>
          <w:tcPr>
            <w:tcW w:w="1134" w:type="dxa"/>
            <w:vMerge w:val="restart"/>
            <w:tcBorders>
              <w:top w:val="single" w:sz="6" w:space="0" w:color="auto"/>
            </w:tcBorders>
          </w:tcPr>
          <w:p w14:paraId="69DAB361" w14:textId="77777777" w:rsidR="002300AE" w:rsidRPr="00E12BD3" w:rsidRDefault="002300AE" w:rsidP="008B1C94">
            <w:pPr>
              <w:rPr>
                <w:lang w:val="en-US"/>
              </w:rPr>
            </w:pPr>
            <w:r w:rsidRPr="00E12BD3">
              <w:rPr>
                <w:lang w:val="en-US"/>
              </w:rPr>
              <w:t>8</w:t>
            </w:r>
          </w:p>
        </w:tc>
        <w:tc>
          <w:tcPr>
            <w:tcW w:w="1417" w:type="dxa"/>
            <w:tcBorders>
              <w:top w:val="single" w:sz="6" w:space="0" w:color="auto"/>
              <w:bottom w:val="single" w:sz="6" w:space="0" w:color="auto"/>
            </w:tcBorders>
          </w:tcPr>
          <w:p w14:paraId="06208462" w14:textId="77777777" w:rsidR="002300AE" w:rsidRPr="00E12BD3" w:rsidRDefault="002300AE" w:rsidP="008B1C94">
            <w:pPr>
              <w:rPr>
                <w:lang w:val="en-US"/>
              </w:rPr>
            </w:pPr>
            <w:r w:rsidRPr="00E12BD3">
              <w:rPr>
                <w:lang w:val="en-US"/>
              </w:rPr>
              <w:t>1</w:t>
            </w:r>
          </w:p>
        </w:tc>
        <w:tc>
          <w:tcPr>
            <w:tcW w:w="2268" w:type="dxa"/>
            <w:tcBorders>
              <w:top w:val="single" w:sz="6" w:space="0" w:color="auto"/>
              <w:bottom w:val="single" w:sz="6" w:space="0" w:color="auto"/>
            </w:tcBorders>
          </w:tcPr>
          <w:p w14:paraId="2883458C" w14:textId="77777777" w:rsidR="002300AE" w:rsidRPr="00E12BD3" w:rsidRDefault="002300AE" w:rsidP="008B1C94">
            <w:pPr>
              <w:rPr>
                <w:lang w:val="en-US"/>
              </w:rPr>
            </w:pPr>
            <w:r w:rsidRPr="00E12BD3">
              <w:rPr>
                <w:lang w:val="en-US"/>
              </w:rPr>
              <w:t>CH_A+030_E+00</w:t>
            </w:r>
          </w:p>
        </w:tc>
        <w:tc>
          <w:tcPr>
            <w:tcW w:w="1701" w:type="dxa"/>
            <w:tcBorders>
              <w:top w:val="single" w:sz="6" w:space="0" w:color="auto"/>
              <w:bottom w:val="single" w:sz="6" w:space="0" w:color="auto"/>
            </w:tcBorders>
          </w:tcPr>
          <w:p w14:paraId="4F0FCA33" w14:textId="77777777" w:rsidR="002300AE" w:rsidRPr="00E12BD3" w:rsidRDefault="002300AE" w:rsidP="008B1C94">
            <w:pPr>
              <w:rPr>
                <w:lang w:val="en-US"/>
              </w:rPr>
            </w:pPr>
            <w:r w:rsidRPr="00E12BD3">
              <w:rPr>
                <w:lang w:val="en-US"/>
              </w:rPr>
              <w:t>+30 ... +45</w:t>
            </w:r>
          </w:p>
        </w:tc>
        <w:tc>
          <w:tcPr>
            <w:tcW w:w="1559" w:type="dxa"/>
            <w:tcBorders>
              <w:top w:val="single" w:sz="6" w:space="0" w:color="auto"/>
              <w:bottom w:val="single" w:sz="6" w:space="0" w:color="auto"/>
            </w:tcBorders>
          </w:tcPr>
          <w:p w14:paraId="2BCCE52A" w14:textId="77777777" w:rsidR="002300AE" w:rsidRPr="00E12BD3" w:rsidRDefault="002300AE" w:rsidP="008B1C94">
            <w:pPr>
              <w:rPr>
                <w:lang w:val="en-US"/>
              </w:rPr>
            </w:pPr>
            <w:r w:rsidRPr="00E12BD3">
              <w:rPr>
                <w:lang w:val="en-US"/>
              </w:rPr>
              <w:t>0</w:t>
            </w:r>
          </w:p>
        </w:tc>
      </w:tr>
      <w:tr w:rsidR="002300AE" w:rsidRPr="00E12BD3" w14:paraId="1980E583" w14:textId="77777777" w:rsidTr="008B1C94">
        <w:trPr>
          <w:trHeight w:val="159"/>
          <w:jc w:val="center"/>
        </w:trPr>
        <w:tc>
          <w:tcPr>
            <w:tcW w:w="1555" w:type="dxa"/>
            <w:vMerge/>
          </w:tcPr>
          <w:p w14:paraId="491295AE" w14:textId="77777777" w:rsidR="002300AE" w:rsidRPr="00E12BD3" w:rsidRDefault="002300AE" w:rsidP="008B1C94">
            <w:pPr>
              <w:rPr>
                <w:lang w:val="en-US"/>
              </w:rPr>
            </w:pPr>
          </w:p>
        </w:tc>
        <w:tc>
          <w:tcPr>
            <w:tcW w:w="1134" w:type="dxa"/>
            <w:vMerge/>
          </w:tcPr>
          <w:p w14:paraId="69051A7C"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03D604EE" w14:textId="77777777" w:rsidR="002300AE" w:rsidRPr="00E12BD3" w:rsidRDefault="002300AE" w:rsidP="008B1C94">
            <w:pPr>
              <w:rPr>
                <w:lang w:val="en-US"/>
              </w:rPr>
            </w:pPr>
            <w:r w:rsidRPr="00E12BD3">
              <w:rPr>
                <w:lang w:val="en-US"/>
              </w:rPr>
              <w:t>2</w:t>
            </w:r>
          </w:p>
        </w:tc>
        <w:tc>
          <w:tcPr>
            <w:tcW w:w="2268" w:type="dxa"/>
            <w:tcBorders>
              <w:top w:val="single" w:sz="6" w:space="0" w:color="auto"/>
              <w:bottom w:val="single" w:sz="6" w:space="0" w:color="auto"/>
            </w:tcBorders>
          </w:tcPr>
          <w:p w14:paraId="4487D7EE" w14:textId="77777777" w:rsidR="002300AE" w:rsidRPr="00E12BD3" w:rsidRDefault="002300AE" w:rsidP="008B1C94">
            <w:pPr>
              <w:rPr>
                <w:lang w:val="en-US"/>
              </w:rPr>
            </w:pPr>
            <w:r w:rsidRPr="00E12BD3">
              <w:rPr>
                <w:lang w:val="en-US"/>
              </w:rPr>
              <w:t>CH_A-030_E+00</w:t>
            </w:r>
          </w:p>
        </w:tc>
        <w:tc>
          <w:tcPr>
            <w:tcW w:w="1701" w:type="dxa"/>
            <w:tcBorders>
              <w:top w:val="single" w:sz="6" w:space="0" w:color="auto"/>
              <w:bottom w:val="single" w:sz="6" w:space="0" w:color="auto"/>
            </w:tcBorders>
          </w:tcPr>
          <w:p w14:paraId="2A73AB84" w14:textId="77777777" w:rsidR="002300AE" w:rsidRPr="00E12BD3" w:rsidRDefault="002300AE" w:rsidP="008B1C94">
            <w:pPr>
              <w:rPr>
                <w:lang w:val="en-US"/>
              </w:rPr>
            </w:pPr>
            <w:r w:rsidRPr="00E12BD3">
              <w:rPr>
                <w:lang w:val="en-US"/>
              </w:rPr>
              <w:t>-30 … -45</w:t>
            </w:r>
          </w:p>
        </w:tc>
        <w:tc>
          <w:tcPr>
            <w:tcW w:w="1559" w:type="dxa"/>
            <w:tcBorders>
              <w:top w:val="single" w:sz="6" w:space="0" w:color="auto"/>
              <w:bottom w:val="single" w:sz="6" w:space="0" w:color="auto"/>
            </w:tcBorders>
          </w:tcPr>
          <w:p w14:paraId="3287A991" w14:textId="77777777" w:rsidR="002300AE" w:rsidRPr="00E12BD3" w:rsidRDefault="002300AE" w:rsidP="008B1C94">
            <w:pPr>
              <w:rPr>
                <w:lang w:val="en-US"/>
              </w:rPr>
            </w:pPr>
            <w:r w:rsidRPr="00E12BD3">
              <w:rPr>
                <w:lang w:val="en-US"/>
              </w:rPr>
              <w:t>0</w:t>
            </w:r>
          </w:p>
        </w:tc>
      </w:tr>
      <w:tr w:rsidR="002300AE" w:rsidRPr="00E12BD3" w14:paraId="420D5FAE" w14:textId="77777777" w:rsidTr="008B1C94">
        <w:trPr>
          <w:trHeight w:val="159"/>
          <w:jc w:val="center"/>
        </w:trPr>
        <w:tc>
          <w:tcPr>
            <w:tcW w:w="1555" w:type="dxa"/>
            <w:vMerge/>
          </w:tcPr>
          <w:p w14:paraId="00F19129" w14:textId="77777777" w:rsidR="002300AE" w:rsidRPr="00E12BD3" w:rsidRDefault="002300AE" w:rsidP="008B1C94">
            <w:pPr>
              <w:rPr>
                <w:lang w:val="en-US"/>
              </w:rPr>
            </w:pPr>
          </w:p>
        </w:tc>
        <w:tc>
          <w:tcPr>
            <w:tcW w:w="1134" w:type="dxa"/>
            <w:vMerge/>
          </w:tcPr>
          <w:p w14:paraId="4E5A78B5"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7FD5950A" w14:textId="77777777" w:rsidR="002300AE" w:rsidRPr="00E12BD3" w:rsidRDefault="002300AE" w:rsidP="008B1C94">
            <w:pPr>
              <w:rPr>
                <w:lang w:val="en-US"/>
              </w:rPr>
            </w:pPr>
            <w:r w:rsidRPr="00E12BD3">
              <w:rPr>
                <w:lang w:val="en-US"/>
              </w:rPr>
              <w:t>3</w:t>
            </w:r>
          </w:p>
        </w:tc>
        <w:tc>
          <w:tcPr>
            <w:tcW w:w="2268" w:type="dxa"/>
            <w:tcBorders>
              <w:top w:val="single" w:sz="6" w:space="0" w:color="auto"/>
              <w:bottom w:val="single" w:sz="6" w:space="0" w:color="auto"/>
            </w:tcBorders>
          </w:tcPr>
          <w:p w14:paraId="3FC38B68" w14:textId="77777777" w:rsidR="002300AE" w:rsidRPr="00E12BD3" w:rsidRDefault="002300AE" w:rsidP="008B1C94">
            <w:pPr>
              <w:rPr>
                <w:lang w:val="en-US"/>
              </w:rPr>
            </w:pPr>
            <w:r w:rsidRPr="00E12BD3">
              <w:rPr>
                <w:lang w:val="en-US"/>
              </w:rPr>
              <w:t>CH_A+000_E+00</w:t>
            </w:r>
          </w:p>
        </w:tc>
        <w:tc>
          <w:tcPr>
            <w:tcW w:w="1701" w:type="dxa"/>
            <w:tcBorders>
              <w:top w:val="single" w:sz="6" w:space="0" w:color="auto"/>
              <w:bottom w:val="single" w:sz="6" w:space="0" w:color="auto"/>
            </w:tcBorders>
          </w:tcPr>
          <w:p w14:paraId="4BC7E87A" w14:textId="77777777" w:rsidR="002300AE" w:rsidRPr="00E12BD3" w:rsidRDefault="002300AE" w:rsidP="008B1C94">
            <w:pPr>
              <w:rPr>
                <w:lang w:val="en-US"/>
              </w:rPr>
            </w:pPr>
            <w:r w:rsidRPr="00E12BD3">
              <w:rPr>
                <w:lang w:val="en-US"/>
              </w:rPr>
              <w:t>0</w:t>
            </w:r>
          </w:p>
        </w:tc>
        <w:tc>
          <w:tcPr>
            <w:tcW w:w="1559" w:type="dxa"/>
            <w:tcBorders>
              <w:top w:val="single" w:sz="6" w:space="0" w:color="auto"/>
              <w:bottom w:val="single" w:sz="6" w:space="0" w:color="auto"/>
            </w:tcBorders>
          </w:tcPr>
          <w:p w14:paraId="4F2E660A" w14:textId="77777777" w:rsidR="002300AE" w:rsidRPr="00E12BD3" w:rsidRDefault="002300AE" w:rsidP="008B1C94">
            <w:pPr>
              <w:rPr>
                <w:lang w:val="en-US"/>
              </w:rPr>
            </w:pPr>
            <w:r w:rsidRPr="00E12BD3">
              <w:rPr>
                <w:lang w:val="en-US"/>
              </w:rPr>
              <w:t>0</w:t>
            </w:r>
          </w:p>
        </w:tc>
      </w:tr>
      <w:tr w:rsidR="002300AE" w:rsidRPr="00E12BD3" w14:paraId="0719C168" w14:textId="77777777" w:rsidTr="008B1C94">
        <w:trPr>
          <w:trHeight w:val="159"/>
          <w:jc w:val="center"/>
        </w:trPr>
        <w:tc>
          <w:tcPr>
            <w:tcW w:w="1555" w:type="dxa"/>
            <w:vMerge/>
          </w:tcPr>
          <w:p w14:paraId="161C6C15" w14:textId="77777777" w:rsidR="002300AE" w:rsidRPr="00E12BD3" w:rsidRDefault="002300AE" w:rsidP="008B1C94">
            <w:pPr>
              <w:rPr>
                <w:lang w:val="en-US"/>
              </w:rPr>
            </w:pPr>
          </w:p>
        </w:tc>
        <w:tc>
          <w:tcPr>
            <w:tcW w:w="1134" w:type="dxa"/>
            <w:vMerge/>
          </w:tcPr>
          <w:p w14:paraId="5B6B1B3F"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370133E0" w14:textId="77777777" w:rsidR="002300AE" w:rsidRPr="00E12BD3" w:rsidRDefault="002300AE" w:rsidP="008B1C94">
            <w:pPr>
              <w:rPr>
                <w:lang w:val="en-US"/>
              </w:rPr>
            </w:pPr>
            <w:r w:rsidRPr="00E12BD3">
              <w:rPr>
                <w:lang w:val="en-US"/>
              </w:rPr>
              <w:t>4</w:t>
            </w:r>
          </w:p>
        </w:tc>
        <w:tc>
          <w:tcPr>
            <w:tcW w:w="2268" w:type="dxa"/>
            <w:tcBorders>
              <w:top w:val="single" w:sz="6" w:space="0" w:color="auto"/>
              <w:bottom w:val="single" w:sz="6" w:space="0" w:color="auto"/>
            </w:tcBorders>
          </w:tcPr>
          <w:p w14:paraId="442FF91C" w14:textId="77777777" w:rsidR="002300AE" w:rsidRPr="00E12BD3" w:rsidRDefault="002300AE" w:rsidP="008B1C94">
            <w:pPr>
              <w:rPr>
                <w:lang w:val="en-US"/>
              </w:rPr>
            </w:pPr>
            <w:r w:rsidRPr="00E12BD3">
              <w:rPr>
                <w:lang w:val="en-US"/>
              </w:rPr>
              <w:t>LFE</w:t>
            </w:r>
          </w:p>
        </w:tc>
        <w:tc>
          <w:tcPr>
            <w:tcW w:w="1701" w:type="dxa"/>
            <w:tcBorders>
              <w:top w:val="single" w:sz="6" w:space="0" w:color="auto"/>
              <w:bottom w:val="single" w:sz="6" w:space="0" w:color="auto"/>
            </w:tcBorders>
          </w:tcPr>
          <w:p w14:paraId="7F746DC0" w14:textId="77777777" w:rsidR="002300AE" w:rsidRPr="00E12BD3" w:rsidRDefault="002300AE" w:rsidP="008B1C94">
            <w:pPr>
              <w:rPr>
                <w:lang w:val="en-US"/>
              </w:rPr>
            </w:pPr>
            <w:r w:rsidRPr="00E12BD3">
              <w:rPr>
                <w:lang w:val="en-US"/>
              </w:rPr>
              <w:t>-</w:t>
            </w:r>
          </w:p>
        </w:tc>
        <w:tc>
          <w:tcPr>
            <w:tcW w:w="1559" w:type="dxa"/>
            <w:tcBorders>
              <w:top w:val="single" w:sz="6" w:space="0" w:color="auto"/>
              <w:bottom w:val="single" w:sz="6" w:space="0" w:color="auto"/>
            </w:tcBorders>
          </w:tcPr>
          <w:p w14:paraId="30A36300" w14:textId="77777777" w:rsidR="002300AE" w:rsidRPr="00E12BD3" w:rsidRDefault="002300AE" w:rsidP="008B1C94">
            <w:pPr>
              <w:rPr>
                <w:lang w:val="en-US"/>
              </w:rPr>
            </w:pPr>
            <w:r w:rsidRPr="00E12BD3">
              <w:rPr>
                <w:lang w:val="en-US"/>
              </w:rPr>
              <w:t>-</w:t>
            </w:r>
          </w:p>
        </w:tc>
      </w:tr>
      <w:tr w:rsidR="002300AE" w:rsidRPr="00E12BD3" w14:paraId="4EE7B022" w14:textId="77777777" w:rsidTr="008B1C94">
        <w:trPr>
          <w:trHeight w:val="159"/>
          <w:jc w:val="center"/>
        </w:trPr>
        <w:tc>
          <w:tcPr>
            <w:tcW w:w="1555" w:type="dxa"/>
            <w:vMerge/>
          </w:tcPr>
          <w:p w14:paraId="021D746C" w14:textId="77777777" w:rsidR="002300AE" w:rsidRPr="00E12BD3" w:rsidRDefault="002300AE" w:rsidP="008B1C94">
            <w:pPr>
              <w:rPr>
                <w:lang w:val="en-US"/>
              </w:rPr>
            </w:pPr>
          </w:p>
        </w:tc>
        <w:tc>
          <w:tcPr>
            <w:tcW w:w="1134" w:type="dxa"/>
            <w:vMerge/>
          </w:tcPr>
          <w:p w14:paraId="3F080B35"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32A2BE08" w14:textId="77777777" w:rsidR="002300AE" w:rsidRPr="00E12BD3" w:rsidRDefault="002300AE" w:rsidP="008B1C94">
            <w:pPr>
              <w:rPr>
                <w:lang w:val="en-US"/>
              </w:rPr>
            </w:pPr>
            <w:r w:rsidRPr="00E12BD3">
              <w:rPr>
                <w:lang w:val="en-US"/>
              </w:rPr>
              <w:t>5</w:t>
            </w:r>
          </w:p>
        </w:tc>
        <w:tc>
          <w:tcPr>
            <w:tcW w:w="2268" w:type="dxa"/>
            <w:tcBorders>
              <w:top w:val="single" w:sz="6" w:space="0" w:color="auto"/>
              <w:bottom w:val="single" w:sz="6" w:space="0" w:color="auto"/>
            </w:tcBorders>
          </w:tcPr>
          <w:p w14:paraId="28611838" w14:textId="77777777" w:rsidR="002300AE" w:rsidRPr="00E12BD3" w:rsidRDefault="002300AE" w:rsidP="008B1C94">
            <w:pPr>
              <w:rPr>
                <w:lang w:val="en-US"/>
              </w:rPr>
            </w:pPr>
            <w:r w:rsidRPr="00E12BD3">
              <w:rPr>
                <w:lang w:val="en-US"/>
              </w:rPr>
              <w:t>CH_A+110_E+00</w:t>
            </w:r>
          </w:p>
        </w:tc>
        <w:tc>
          <w:tcPr>
            <w:tcW w:w="1701" w:type="dxa"/>
            <w:tcBorders>
              <w:top w:val="single" w:sz="6" w:space="0" w:color="auto"/>
              <w:bottom w:val="single" w:sz="6" w:space="0" w:color="auto"/>
            </w:tcBorders>
          </w:tcPr>
          <w:p w14:paraId="2FEAD19E" w14:textId="77777777" w:rsidR="002300AE" w:rsidRPr="00E12BD3" w:rsidRDefault="002300AE" w:rsidP="008B1C94">
            <w:pPr>
              <w:rPr>
                <w:lang w:val="en-US"/>
              </w:rPr>
            </w:pPr>
            <w:r w:rsidRPr="00E12BD3">
              <w:rPr>
                <w:lang w:val="en-US"/>
              </w:rPr>
              <w:t>+85 … +110</w:t>
            </w:r>
          </w:p>
        </w:tc>
        <w:tc>
          <w:tcPr>
            <w:tcW w:w="1559" w:type="dxa"/>
            <w:tcBorders>
              <w:top w:val="single" w:sz="6" w:space="0" w:color="auto"/>
              <w:bottom w:val="single" w:sz="6" w:space="0" w:color="auto"/>
            </w:tcBorders>
          </w:tcPr>
          <w:p w14:paraId="5E7879DB" w14:textId="77777777" w:rsidR="002300AE" w:rsidRPr="00E12BD3" w:rsidRDefault="002300AE" w:rsidP="008B1C94">
            <w:pPr>
              <w:rPr>
                <w:lang w:val="en-US"/>
              </w:rPr>
            </w:pPr>
            <w:r w:rsidRPr="00E12BD3">
              <w:rPr>
                <w:lang w:val="en-US"/>
              </w:rPr>
              <w:t>0</w:t>
            </w:r>
          </w:p>
        </w:tc>
      </w:tr>
      <w:tr w:rsidR="002300AE" w:rsidRPr="00E12BD3" w14:paraId="694BA99F" w14:textId="77777777" w:rsidTr="008B1C94">
        <w:trPr>
          <w:trHeight w:val="159"/>
          <w:jc w:val="center"/>
        </w:trPr>
        <w:tc>
          <w:tcPr>
            <w:tcW w:w="1555" w:type="dxa"/>
            <w:vMerge/>
          </w:tcPr>
          <w:p w14:paraId="295CDF92" w14:textId="77777777" w:rsidR="002300AE" w:rsidRPr="00E12BD3" w:rsidRDefault="002300AE" w:rsidP="008B1C94">
            <w:pPr>
              <w:rPr>
                <w:lang w:val="en-US"/>
              </w:rPr>
            </w:pPr>
          </w:p>
        </w:tc>
        <w:tc>
          <w:tcPr>
            <w:tcW w:w="1134" w:type="dxa"/>
            <w:vMerge/>
          </w:tcPr>
          <w:p w14:paraId="6AF9A7FF"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06AED82D" w14:textId="77777777" w:rsidR="002300AE" w:rsidRPr="00E12BD3" w:rsidRDefault="002300AE" w:rsidP="008B1C94">
            <w:pPr>
              <w:rPr>
                <w:lang w:val="en-US"/>
              </w:rPr>
            </w:pPr>
            <w:r w:rsidRPr="00E12BD3">
              <w:rPr>
                <w:lang w:val="en-US"/>
              </w:rPr>
              <w:t>6</w:t>
            </w:r>
          </w:p>
        </w:tc>
        <w:tc>
          <w:tcPr>
            <w:tcW w:w="2268" w:type="dxa"/>
            <w:tcBorders>
              <w:top w:val="single" w:sz="6" w:space="0" w:color="auto"/>
              <w:bottom w:val="single" w:sz="6" w:space="0" w:color="auto"/>
            </w:tcBorders>
          </w:tcPr>
          <w:p w14:paraId="7CA7F775" w14:textId="77777777" w:rsidR="002300AE" w:rsidRPr="00E12BD3" w:rsidRDefault="002300AE" w:rsidP="008B1C94">
            <w:pPr>
              <w:rPr>
                <w:lang w:val="en-US"/>
              </w:rPr>
            </w:pPr>
            <w:r w:rsidRPr="00E12BD3">
              <w:rPr>
                <w:lang w:val="en-US"/>
              </w:rPr>
              <w:t>CH_A-110_E+00</w:t>
            </w:r>
          </w:p>
        </w:tc>
        <w:tc>
          <w:tcPr>
            <w:tcW w:w="1701" w:type="dxa"/>
            <w:tcBorders>
              <w:top w:val="single" w:sz="6" w:space="0" w:color="auto"/>
              <w:bottom w:val="single" w:sz="6" w:space="0" w:color="auto"/>
            </w:tcBorders>
          </w:tcPr>
          <w:p w14:paraId="52CD3DC9" w14:textId="77777777" w:rsidR="002300AE" w:rsidRPr="00E12BD3" w:rsidRDefault="002300AE" w:rsidP="008B1C94">
            <w:pPr>
              <w:rPr>
                <w:lang w:val="en-US"/>
              </w:rPr>
            </w:pPr>
            <w:r w:rsidRPr="00E12BD3">
              <w:rPr>
                <w:lang w:val="en-US"/>
              </w:rPr>
              <w:t>-85 … -110</w:t>
            </w:r>
          </w:p>
        </w:tc>
        <w:tc>
          <w:tcPr>
            <w:tcW w:w="1559" w:type="dxa"/>
            <w:tcBorders>
              <w:top w:val="single" w:sz="6" w:space="0" w:color="auto"/>
              <w:bottom w:val="single" w:sz="6" w:space="0" w:color="auto"/>
            </w:tcBorders>
          </w:tcPr>
          <w:p w14:paraId="26C832A5" w14:textId="77777777" w:rsidR="002300AE" w:rsidRPr="00E12BD3" w:rsidRDefault="002300AE" w:rsidP="008B1C94">
            <w:pPr>
              <w:rPr>
                <w:lang w:val="en-US"/>
              </w:rPr>
            </w:pPr>
            <w:r w:rsidRPr="00E12BD3">
              <w:rPr>
                <w:lang w:val="en-US"/>
              </w:rPr>
              <w:t>0</w:t>
            </w:r>
          </w:p>
        </w:tc>
      </w:tr>
      <w:tr w:rsidR="002300AE" w:rsidRPr="00E12BD3" w14:paraId="6941A25E" w14:textId="77777777" w:rsidTr="008B1C94">
        <w:trPr>
          <w:trHeight w:val="159"/>
          <w:jc w:val="center"/>
        </w:trPr>
        <w:tc>
          <w:tcPr>
            <w:tcW w:w="1555" w:type="dxa"/>
            <w:vMerge/>
          </w:tcPr>
          <w:p w14:paraId="16B7361F" w14:textId="77777777" w:rsidR="002300AE" w:rsidRPr="00E12BD3" w:rsidRDefault="002300AE" w:rsidP="008B1C94">
            <w:pPr>
              <w:rPr>
                <w:lang w:val="en-US"/>
              </w:rPr>
            </w:pPr>
          </w:p>
        </w:tc>
        <w:tc>
          <w:tcPr>
            <w:tcW w:w="1134" w:type="dxa"/>
            <w:vMerge/>
          </w:tcPr>
          <w:p w14:paraId="0DA3F252"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6593E9F6" w14:textId="77777777" w:rsidR="002300AE" w:rsidRPr="00E12BD3" w:rsidRDefault="002300AE" w:rsidP="008B1C94">
            <w:pPr>
              <w:rPr>
                <w:lang w:val="en-US"/>
              </w:rPr>
            </w:pPr>
            <w:r w:rsidRPr="00E12BD3">
              <w:rPr>
                <w:lang w:val="en-US"/>
              </w:rPr>
              <w:t>7</w:t>
            </w:r>
          </w:p>
        </w:tc>
        <w:tc>
          <w:tcPr>
            <w:tcW w:w="2268" w:type="dxa"/>
            <w:tcBorders>
              <w:top w:val="single" w:sz="6" w:space="0" w:color="auto"/>
              <w:bottom w:val="single" w:sz="6" w:space="0" w:color="auto"/>
            </w:tcBorders>
          </w:tcPr>
          <w:p w14:paraId="768368B7" w14:textId="77777777" w:rsidR="002300AE" w:rsidRPr="00E12BD3" w:rsidRDefault="002300AE" w:rsidP="008B1C94">
            <w:pPr>
              <w:rPr>
                <w:lang w:val="en-US"/>
              </w:rPr>
            </w:pPr>
            <w:r w:rsidRPr="00E12BD3">
              <w:rPr>
                <w:lang w:val="en-US"/>
              </w:rPr>
              <w:t>CH_A+135_E+00</w:t>
            </w:r>
          </w:p>
        </w:tc>
        <w:tc>
          <w:tcPr>
            <w:tcW w:w="1701" w:type="dxa"/>
            <w:tcBorders>
              <w:top w:val="single" w:sz="6" w:space="0" w:color="auto"/>
              <w:bottom w:val="single" w:sz="6" w:space="0" w:color="auto"/>
            </w:tcBorders>
          </w:tcPr>
          <w:p w14:paraId="2A553954" w14:textId="77777777" w:rsidR="002300AE" w:rsidRPr="00E12BD3" w:rsidRDefault="002300AE" w:rsidP="008B1C94">
            <w:pPr>
              <w:rPr>
                <w:lang w:val="en-US"/>
              </w:rPr>
            </w:pPr>
            <w:r w:rsidRPr="00E12BD3">
              <w:rPr>
                <w:lang w:val="en-US"/>
              </w:rPr>
              <w:t>+120 … +150</w:t>
            </w:r>
          </w:p>
        </w:tc>
        <w:tc>
          <w:tcPr>
            <w:tcW w:w="1559" w:type="dxa"/>
            <w:tcBorders>
              <w:top w:val="single" w:sz="6" w:space="0" w:color="auto"/>
              <w:bottom w:val="single" w:sz="6" w:space="0" w:color="auto"/>
            </w:tcBorders>
          </w:tcPr>
          <w:p w14:paraId="2285274E" w14:textId="77777777" w:rsidR="002300AE" w:rsidRPr="00E12BD3" w:rsidRDefault="002300AE" w:rsidP="008B1C94">
            <w:pPr>
              <w:rPr>
                <w:lang w:val="en-US"/>
              </w:rPr>
            </w:pPr>
            <w:r w:rsidRPr="00E12BD3">
              <w:rPr>
                <w:lang w:val="en-US"/>
              </w:rPr>
              <w:t>0</w:t>
            </w:r>
          </w:p>
        </w:tc>
      </w:tr>
      <w:tr w:rsidR="002300AE" w:rsidRPr="00E12BD3" w14:paraId="67F3FB5C" w14:textId="77777777" w:rsidTr="008B1C94">
        <w:trPr>
          <w:trHeight w:val="159"/>
          <w:jc w:val="center"/>
        </w:trPr>
        <w:tc>
          <w:tcPr>
            <w:tcW w:w="1555" w:type="dxa"/>
            <w:vMerge/>
          </w:tcPr>
          <w:p w14:paraId="15FED17C" w14:textId="77777777" w:rsidR="002300AE" w:rsidRPr="00E12BD3" w:rsidRDefault="002300AE" w:rsidP="008B1C94">
            <w:pPr>
              <w:rPr>
                <w:lang w:val="en-US"/>
              </w:rPr>
            </w:pPr>
          </w:p>
        </w:tc>
        <w:tc>
          <w:tcPr>
            <w:tcW w:w="1134" w:type="dxa"/>
            <w:vMerge/>
          </w:tcPr>
          <w:p w14:paraId="6BB733A6"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6E454A95" w14:textId="77777777" w:rsidR="002300AE" w:rsidRPr="00E12BD3" w:rsidRDefault="002300AE" w:rsidP="008B1C94">
            <w:pPr>
              <w:rPr>
                <w:lang w:val="en-US"/>
              </w:rPr>
            </w:pPr>
            <w:r w:rsidRPr="00E12BD3">
              <w:rPr>
                <w:lang w:val="en-US"/>
              </w:rPr>
              <w:t>8</w:t>
            </w:r>
          </w:p>
        </w:tc>
        <w:tc>
          <w:tcPr>
            <w:tcW w:w="2268" w:type="dxa"/>
            <w:tcBorders>
              <w:top w:val="single" w:sz="6" w:space="0" w:color="auto"/>
              <w:bottom w:val="single" w:sz="6" w:space="0" w:color="auto"/>
            </w:tcBorders>
          </w:tcPr>
          <w:p w14:paraId="734B29E4" w14:textId="77777777" w:rsidR="002300AE" w:rsidRPr="00E12BD3" w:rsidRDefault="002300AE" w:rsidP="008B1C94">
            <w:pPr>
              <w:rPr>
                <w:lang w:val="en-US"/>
              </w:rPr>
            </w:pPr>
            <w:r w:rsidRPr="00E12BD3">
              <w:rPr>
                <w:lang w:val="en-US"/>
              </w:rPr>
              <w:t>CH_A-135_E+00</w:t>
            </w:r>
          </w:p>
        </w:tc>
        <w:tc>
          <w:tcPr>
            <w:tcW w:w="1701" w:type="dxa"/>
            <w:tcBorders>
              <w:top w:val="single" w:sz="6" w:space="0" w:color="auto"/>
              <w:bottom w:val="single" w:sz="6" w:space="0" w:color="auto"/>
            </w:tcBorders>
          </w:tcPr>
          <w:p w14:paraId="25930219" w14:textId="77777777" w:rsidR="002300AE" w:rsidRPr="00E12BD3" w:rsidRDefault="002300AE" w:rsidP="008B1C94">
            <w:pPr>
              <w:rPr>
                <w:lang w:val="en-US"/>
              </w:rPr>
            </w:pPr>
            <w:r w:rsidRPr="00E12BD3">
              <w:rPr>
                <w:lang w:val="en-US"/>
              </w:rPr>
              <w:t>-120 … -150</w:t>
            </w:r>
          </w:p>
        </w:tc>
        <w:tc>
          <w:tcPr>
            <w:tcW w:w="1559" w:type="dxa"/>
            <w:tcBorders>
              <w:top w:val="single" w:sz="6" w:space="0" w:color="auto"/>
              <w:bottom w:val="single" w:sz="6" w:space="0" w:color="auto"/>
            </w:tcBorders>
          </w:tcPr>
          <w:p w14:paraId="13C42CB6" w14:textId="77777777" w:rsidR="002300AE" w:rsidRPr="00E12BD3" w:rsidRDefault="002300AE" w:rsidP="008B1C94">
            <w:pPr>
              <w:rPr>
                <w:lang w:val="en-US"/>
              </w:rPr>
            </w:pPr>
            <w:r w:rsidRPr="00E12BD3">
              <w:rPr>
                <w:lang w:val="en-US"/>
              </w:rPr>
              <w:t>0</w:t>
            </w:r>
          </w:p>
        </w:tc>
      </w:tr>
      <w:tr w:rsidR="002300AE" w:rsidRPr="00E12BD3" w14:paraId="66CBB69E" w14:textId="77777777" w:rsidTr="008B1C94">
        <w:trPr>
          <w:trHeight w:val="158"/>
          <w:jc w:val="center"/>
        </w:trPr>
        <w:tc>
          <w:tcPr>
            <w:tcW w:w="1555" w:type="dxa"/>
            <w:vMerge w:val="restart"/>
            <w:tcBorders>
              <w:top w:val="single" w:sz="6" w:space="0" w:color="auto"/>
            </w:tcBorders>
          </w:tcPr>
          <w:p w14:paraId="15FEEFEF" w14:textId="77777777" w:rsidR="002300AE" w:rsidRPr="00E12BD3" w:rsidRDefault="002300AE" w:rsidP="008B1C94">
            <w:pPr>
              <w:rPr>
                <w:lang w:val="en-US"/>
              </w:rPr>
            </w:pPr>
            <w:r w:rsidRPr="00E12BD3">
              <w:rPr>
                <w:lang w:val="en-US"/>
              </w:rPr>
              <w:t>Multi-channel 5.1+4 (MC514)</w:t>
            </w:r>
          </w:p>
        </w:tc>
        <w:tc>
          <w:tcPr>
            <w:tcW w:w="1134" w:type="dxa"/>
            <w:vMerge w:val="restart"/>
            <w:tcBorders>
              <w:top w:val="single" w:sz="6" w:space="0" w:color="auto"/>
            </w:tcBorders>
          </w:tcPr>
          <w:p w14:paraId="704772CC" w14:textId="77777777" w:rsidR="002300AE" w:rsidRPr="00E12BD3" w:rsidRDefault="002300AE" w:rsidP="008B1C94">
            <w:pPr>
              <w:rPr>
                <w:lang w:val="en-US"/>
              </w:rPr>
            </w:pPr>
            <w:r w:rsidRPr="00E12BD3">
              <w:rPr>
                <w:lang w:val="en-US"/>
              </w:rPr>
              <w:t>10</w:t>
            </w:r>
          </w:p>
        </w:tc>
        <w:tc>
          <w:tcPr>
            <w:tcW w:w="1417" w:type="dxa"/>
            <w:tcBorders>
              <w:top w:val="single" w:sz="6" w:space="0" w:color="auto"/>
              <w:bottom w:val="single" w:sz="6" w:space="0" w:color="auto"/>
            </w:tcBorders>
          </w:tcPr>
          <w:p w14:paraId="000BE730" w14:textId="77777777" w:rsidR="002300AE" w:rsidRPr="00E12BD3" w:rsidRDefault="002300AE" w:rsidP="008B1C94">
            <w:pPr>
              <w:rPr>
                <w:lang w:val="en-US"/>
              </w:rPr>
            </w:pPr>
            <w:r w:rsidRPr="00E12BD3">
              <w:rPr>
                <w:lang w:val="en-US"/>
              </w:rPr>
              <w:t>1</w:t>
            </w:r>
          </w:p>
        </w:tc>
        <w:tc>
          <w:tcPr>
            <w:tcW w:w="2268" w:type="dxa"/>
            <w:tcBorders>
              <w:top w:val="single" w:sz="6" w:space="0" w:color="auto"/>
              <w:bottom w:val="single" w:sz="6" w:space="0" w:color="auto"/>
            </w:tcBorders>
          </w:tcPr>
          <w:p w14:paraId="63B0BF47" w14:textId="77777777" w:rsidR="002300AE" w:rsidRPr="00E12BD3" w:rsidRDefault="002300AE" w:rsidP="008B1C94">
            <w:pPr>
              <w:rPr>
                <w:lang w:val="en-US"/>
              </w:rPr>
            </w:pPr>
            <w:r w:rsidRPr="00E12BD3">
              <w:rPr>
                <w:lang w:val="en-US"/>
              </w:rPr>
              <w:t>CH_A+030_E+00</w:t>
            </w:r>
          </w:p>
        </w:tc>
        <w:tc>
          <w:tcPr>
            <w:tcW w:w="1701" w:type="dxa"/>
            <w:tcBorders>
              <w:top w:val="single" w:sz="6" w:space="0" w:color="auto"/>
              <w:bottom w:val="single" w:sz="6" w:space="0" w:color="auto"/>
            </w:tcBorders>
          </w:tcPr>
          <w:p w14:paraId="0EA6F265" w14:textId="77777777" w:rsidR="002300AE" w:rsidRPr="00E12BD3" w:rsidRDefault="002300AE" w:rsidP="008B1C94">
            <w:pPr>
              <w:rPr>
                <w:lang w:val="en-US"/>
              </w:rPr>
            </w:pPr>
            <w:r w:rsidRPr="00E12BD3">
              <w:rPr>
                <w:lang w:val="en-US"/>
              </w:rPr>
              <w:t>+30</w:t>
            </w:r>
          </w:p>
        </w:tc>
        <w:tc>
          <w:tcPr>
            <w:tcW w:w="1559" w:type="dxa"/>
            <w:tcBorders>
              <w:top w:val="single" w:sz="6" w:space="0" w:color="auto"/>
              <w:bottom w:val="single" w:sz="6" w:space="0" w:color="auto"/>
            </w:tcBorders>
          </w:tcPr>
          <w:p w14:paraId="35ADC783" w14:textId="77777777" w:rsidR="002300AE" w:rsidRPr="00E12BD3" w:rsidRDefault="002300AE" w:rsidP="008B1C94">
            <w:pPr>
              <w:rPr>
                <w:lang w:val="en-US"/>
              </w:rPr>
            </w:pPr>
            <w:r w:rsidRPr="00E12BD3">
              <w:rPr>
                <w:lang w:val="en-US"/>
              </w:rPr>
              <w:t>0</w:t>
            </w:r>
          </w:p>
        </w:tc>
      </w:tr>
      <w:tr w:rsidR="002300AE" w:rsidRPr="00E12BD3" w14:paraId="21F7DFA8" w14:textId="77777777" w:rsidTr="008B1C94">
        <w:trPr>
          <w:trHeight w:val="157"/>
          <w:jc w:val="center"/>
        </w:trPr>
        <w:tc>
          <w:tcPr>
            <w:tcW w:w="1555" w:type="dxa"/>
            <w:vMerge/>
          </w:tcPr>
          <w:p w14:paraId="3029B6EC" w14:textId="77777777" w:rsidR="002300AE" w:rsidRPr="00E12BD3" w:rsidRDefault="002300AE" w:rsidP="008B1C94">
            <w:pPr>
              <w:rPr>
                <w:lang w:val="en-US"/>
              </w:rPr>
            </w:pPr>
          </w:p>
        </w:tc>
        <w:tc>
          <w:tcPr>
            <w:tcW w:w="1134" w:type="dxa"/>
            <w:vMerge/>
          </w:tcPr>
          <w:p w14:paraId="4B5B4850"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07F1F0F8" w14:textId="77777777" w:rsidR="002300AE" w:rsidRPr="00E12BD3" w:rsidRDefault="002300AE" w:rsidP="008B1C94">
            <w:pPr>
              <w:rPr>
                <w:lang w:val="en-US"/>
              </w:rPr>
            </w:pPr>
            <w:r w:rsidRPr="00E12BD3">
              <w:rPr>
                <w:lang w:val="en-US"/>
              </w:rPr>
              <w:t>2</w:t>
            </w:r>
          </w:p>
        </w:tc>
        <w:tc>
          <w:tcPr>
            <w:tcW w:w="2268" w:type="dxa"/>
            <w:tcBorders>
              <w:top w:val="single" w:sz="6" w:space="0" w:color="auto"/>
              <w:bottom w:val="single" w:sz="6" w:space="0" w:color="auto"/>
            </w:tcBorders>
          </w:tcPr>
          <w:p w14:paraId="67B60DA4" w14:textId="77777777" w:rsidR="002300AE" w:rsidRPr="00E12BD3" w:rsidRDefault="002300AE" w:rsidP="008B1C94">
            <w:pPr>
              <w:rPr>
                <w:lang w:val="en-US"/>
              </w:rPr>
            </w:pPr>
            <w:r w:rsidRPr="00E12BD3">
              <w:rPr>
                <w:lang w:val="en-US"/>
              </w:rPr>
              <w:t>CH_A-030_E+00</w:t>
            </w:r>
          </w:p>
        </w:tc>
        <w:tc>
          <w:tcPr>
            <w:tcW w:w="1701" w:type="dxa"/>
            <w:tcBorders>
              <w:top w:val="single" w:sz="6" w:space="0" w:color="auto"/>
              <w:bottom w:val="single" w:sz="6" w:space="0" w:color="auto"/>
            </w:tcBorders>
          </w:tcPr>
          <w:p w14:paraId="4E364B95" w14:textId="77777777" w:rsidR="002300AE" w:rsidRPr="00E12BD3" w:rsidRDefault="002300AE" w:rsidP="008B1C94">
            <w:pPr>
              <w:rPr>
                <w:lang w:val="en-US"/>
              </w:rPr>
            </w:pPr>
            <w:r w:rsidRPr="00E12BD3">
              <w:rPr>
                <w:lang w:val="en-US"/>
              </w:rPr>
              <w:t>-30</w:t>
            </w:r>
          </w:p>
        </w:tc>
        <w:tc>
          <w:tcPr>
            <w:tcW w:w="1559" w:type="dxa"/>
            <w:tcBorders>
              <w:top w:val="single" w:sz="6" w:space="0" w:color="auto"/>
              <w:bottom w:val="single" w:sz="6" w:space="0" w:color="auto"/>
            </w:tcBorders>
          </w:tcPr>
          <w:p w14:paraId="13FE6866" w14:textId="77777777" w:rsidR="002300AE" w:rsidRPr="00E12BD3" w:rsidRDefault="002300AE" w:rsidP="008B1C94">
            <w:pPr>
              <w:rPr>
                <w:lang w:val="en-US"/>
              </w:rPr>
            </w:pPr>
            <w:r w:rsidRPr="00E12BD3">
              <w:rPr>
                <w:lang w:val="en-US"/>
              </w:rPr>
              <w:t>0</w:t>
            </w:r>
          </w:p>
        </w:tc>
      </w:tr>
      <w:tr w:rsidR="002300AE" w:rsidRPr="00E12BD3" w14:paraId="4913D91D" w14:textId="77777777" w:rsidTr="008B1C94">
        <w:trPr>
          <w:trHeight w:val="157"/>
          <w:jc w:val="center"/>
        </w:trPr>
        <w:tc>
          <w:tcPr>
            <w:tcW w:w="1555" w:type="dxa"/>
            <w:vMerge/>
          </w:tcPr>
          <w:p w14:paraId="3D4BF843" w14:textId="77777777" w:rsidR="002300AE" w:rsidRPr="00E12BD3" w:rsidRDefault="002300AE" w:rsidP="008B1C94">
            <w:pPr>
              <w:rPr>
                <w:lang w:val="en-US"/>
              </w:rPr>
            </w:pPr>
          </w:p>
        </w:tc>
        <w:tc>
          <w:tcPr>
            <w:tcW w:w="1134" w:type="dxa"/>
            <w:vMerge/>
          </w:tcPr>
          <w:p w14:paraId="26800014"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178FBBA9" w14:textId="77777777" w:rsidR="002300AE" w:rsidRPr="00E12BD3" w:rsidRDefault="002300AE" w:rsidP="008B1C94">
            <w:pPr>
              <w:rPr>
                <w:lang w:val="en-US"/>
              </w:rPr>
            </w:pPr>
            <w:r w:rsidRPr="00E12BD3">
              <w:rPr>
                <w:lang w:val="en-US"/>
              </w:rPr>
              <w:t>3</w:t>
            </w:r>
          </w:p>
        </w:tc>
        <w:tc>
          <w:tcPr>
            <w:tcW w:w="2268" w:type="dxa"/>
            <w:tcBorders>
              <w:top w:val="single" w:sz="6" w:space="0" w:color="auto"/>
              <w:bottom w:val="single" w:sz="6" w:space="0" w:color="auto"/>
            </w:tcBorders>
          </w:tcPr>
          <w:p w14:paraId="001F054F" w14:textId="77777777" w:rsidR="002300AE" w:rsidRPr="00E12BD3" w:rsidRDefault="002300AE" w:rsidP="008B1C94">
            <w:pPr>
              <w:rPr>
                <w:lang w:val="en-US"/>
              </w:rPr>
            </w:pPr>
            <w:r w:rsidRPr="00E12BD3">
              <w:rPr>
                <w:lang w:val="en-US"/>
              </w:rPr>
              <w:t>CH_A+000_E+00</w:t>
            </w:r>
          </w:p>
        </w:tc>
        <w:tc>
          <w:tcPr>
            <w:tcW w:w="1701" w:type="dxa"/>
            <w:tcBorders>
              <w:top w:val="single" w:sz="6" w:space="0" w:color="auto"/>
              <w:bottom w:val="single" w:sz="6" w:space="0" w:color="auto"/>
            </w:tcBorders>
          </w:tcPr>
          <w:p w14:paraId="411B630B" w14:textId="77777777" w:rsidR="002300AE" w:rsidRPr="00E12BD3" w:rsidRDefault="002300AE" w:rsidP="008B1C94">
            <w:pPr>
              <w:rPr>
                <w:lang w:val="en-US"/>
              </w:rPr>
            </w:pPr>
            <w:r w:rsidRPr="00E12BD3">
              <w:rPr>
                <w:lang w:val="en-US"/>
              </w:rPr>
              <w:t>0</w:t>
            </w:r>
          </w:p>
        </w:tc>
        <w:tc>
          <w:tcPr>
            <w:tcW w:w="1559" w:type="dxa"/>
            <w:tcBorders>
              <w:top w:val="single" w:sz="6" w:space="0" w:color="auto"/>
              <w:bottom w:val="single" w:sz="6" w:space="0" w:color="auto"/>
            </w:tcBorders>
          </w:tcPr>
          <w:p w14:paraId="52B37171" w14:textId="77777777" w:rsidR="002300AE" w:rsidRPr="00E12BD3" w:rsidRDefault="002300AE" w:rsidP="008B1C94">
            <w:pPr>
              <w:rPr>
                <w:lang w:val="en-US"/>
              </w:rPr>
            </w:pPr>
            <w:r w:rsidRPr="00E12BD3">
              <w:rPr>
                <w:lang w:val="en-US"/>
              </w:rPr>
              <w:t>0</w:t>
            </w:r>
          </w:p>
        </w:tc>
      </w:tr>
      <w:tr w:rsidR="002300AE" w:rsidRPr="00E12BD3" w14:paraId="093700AD" w14:textId="77777777" w:rsidTr="008B1C94">
        <w:trPr>
          <w:trHeight w:val="157"/>
          <w:jc w:val="center"/>
        </w:trPr>
        <w:tc>
          <w:tcPr>
            <w:tcW w:w="1555" w:type="dxa"/>
            <w:vMerge/>
          </w:tcPr>
          <w:p w14:paraId="197CF7F1" w14:textId="77777777" w:rsidR="002300AE" w:rsidRPr="00E12BD3" w:rsidRDefault="002300AE" w:rsidP="008B1C94">
            <w:pPr>
              <w:rPr>
                <w:lang w:val="en-US"/>
              </w:rPr>
            </w:pPr>
          </w:p>
        </w:tc>
        <w:tc>
          <w:tcPr>
            <w:tcW w:w="1134" w:type="dxa"/>
            <w:vMerge/>
          </w:tcPr>
          <w:p w14:paraId="6A409A30"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4B6801C6" w14:textId="77777777" w:rsidR="002300AE" w:rsidRPr="00E12BD3" w:rsidRDefault="002300AE" w:rsidP="008B1C94">
            <w:pPr>
              <w:rPr>
                <w:lang w:val="en-US"/>
              </w:rPr>
            </w:pPr>
            <w:r w:rsidRPr="00E12BD3">
              <w:rPr>
                <w:lang w:val="en-US"/>
              </w:rPr>
              <w:t>4</w:t>
            </w:r>
          </w:p>
        </w:tc>
        <w:tc>
          <w:tcPr>
            <w:tcW w:w="2268" w:type="dxa"/>
            <w:tcBorders>
              <w:top w:val="single" w:sz="6" w:space="0" w:color="auto"/>
              <w:bottom w:val="single" w:sz="6" w:space="0" w:color="auto"/>
            </w:tcBorders>
          </w:tcPr>
          <w:p w14:paraId="7018D6B4" w14:textId="77777777" w:rsidR="002300AE" w:rsidRPr="00E12BD3" w:rsidRDefault="002300AE" w:rsidP="008B1C94">
            <w:pPr>
              <w:rPr>
                <w:lang w:val="en-US"/>
              </w:rPr>
            </w:pPr>
            <w:r w:rsidRPr="00E12BD3">
              <w:rPr>
                <w:lang w:val="en-US"/>
              </w:rPr>
              <w:t>LFE</w:t>
            </w:r>
          </w:p>
        </w:tc>
        <w:tc>
          <w:tcPr>
            <w:tcW w:w="1701" w:type="dxa"/>
            <w:tcBorders>
              <w:top w:val="single" w:sz="6" w:space="0" w:color="auto"/>
              <w:bottom w:val="single" w:sz="6" w:space="0" w:color="auto"/>
            </w:tcBorders>
          </w:tcPr>
          <w:p w14:paraId="03F1A610" w14:textId="77777777" w:rsidR="002300AE" w:rsidRPr="00E12BD3" w:rsidRDefault="002300AE" w:rsidP="008B1C94">
            <w:pPr>
              <w:rPr>
                <w:lang w:val="en-US"/>
              </w:rPr>
            </w:pPr>
            <w:r w:rsidRPr="00E12BD3">
              <w:rPr>
                <w:lang w:val="en-US"/>
              </w:rPr>
              <w:t>-</w:t>
            </w:r>
          </w:p>
        </w:tc>
        <w:tc>
          <w:tcPr>
            <w:tcW w:w="1559" w:type="dxa"/>
            <w:tcBorders>
              <w:top w:val="single" w:sz="6" w:space="0" w:color="auto"/>
              <w:bottom w:val="single" w:sz="6" w:space="0" w:color="auto"/>
            </w:tcBorders>
          </w:tcPr>
          <w:p w14:paraId="687C723A" w14:textId="77777777" w:rsidR="002300AE" w:rsidRPr="00E12BD3" w:rsidRDefault="002300AE" w:rsidP="008B1C94">
            <w:pPr>
              <w:rPr>
                <w:lang w:val="en-US"/>
              </w:rPr>
            </w:pPr>
            <w:r w:rsidRPr="00E12BD3">
              <w:rPr>
                <w:lang w:val="en-US"/>
              </w:rPr>
              <w:t>-</w:t>
            </w:r>
          </w:p>
        </w:tc>
      </w:tr>
      <w:tr w:rsidR="002300AE" w:rsidRPr="00E12BD3" w14:paraId="5F233872" w14:textId="77777777" w:rsidTr="008B1C94">
        <w:trPr>
          <w:trHeight w:val="157"/>
          <w:jc w:val="center"/>
        </w:trPr>
        <w:tc>
          <w:tcPr>
            <w:tcW w:w="1555" w:type="dxa"/>
            <w:vMerge/>
          </w:tcPr>
          <w:p w14:paraId="1E21AC04" w14:textId="77777777" w:rsidR="002300AE" w:rsidRPr="00E12BD3" w:rsidRDefault="002300AE" w:rsidP="008B1C94">
            <w:pPr>
              <w:rPr>
                <w:lang w:val="en-US"/>
              </w:rPr>
            </w:pPr>
          </w:p>
        </w:tc>
        <w:tc>
          <w:tcPr>
            <w:tcW w:w="1134" w:type="dxa"/>
            <w:vMerge/>
          </w:tcPr>
          <w:p w14:paraId="0CD0CDA7"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416E3BFC" w14:textId="77777777" w:rsidR="002300AE" w:rsidRPr="00E12BD3" w:rsidRDefault="002300AE" w:rsidP="008B1C94">
            <w:pPr>
              <w:rPr>
                <w:lang w:val="en-US"/>
              </w:rPr>
            </w:pPr>
            <w:r w:rsidRPr="00E12BD3">
              <w:rPr>
                <w:lang w:val="en-US"/>
              </w:rPr>
              <w:t>5</w:t>
            </w:r>
          </w:p>
        </w:tc>
        <w:tc>
          <w:tcPr>
            <w:tcW w:w="2268" w:type="dxa"/>
            <w:tcBorders>
              <w:top w:val="single" w:sz="6" w:space="0" w:color="auto"/>
              <w:bottom w:val="single" w:sz="6" w:space="0" w:color="auto"/>
            </w:tcBorders>
          </w:tcPr>
          <w:p w14:paraId="3D0014DA" w14:textId="77777777" w:rsidR="002300AE" w:rsidRPr="00E12BD3" w:rsidRDefault="002300AE" w:rsidP="008B1C94">
            <w:pPr>
              <w:rPr>
                <w:lang w:val="en-US"/>
              </w:rPr>
            </w:pPr>
            <w:r w:rsidRPr="00E12BD3">
              <w:rPr>
                <w:lang w:val="en-US"/>
              </w:rPr>
              <w:t>CH_A+110_E+00</w:t>
            </w:r>
          </w:p>
        </w:tc>
        <w:tc>
          <w:tcPr>
            <w:tcW w:w="1701" w:type="dxa"/>
            <w:tcBorders>
              <w:top w:val="single" w:sz="6" w:space="0" w:color="auto"/>
              <w:bottom w:val="single" w:sz="6" w:space="0" w:color="auto"/>
            </w:tcBorders>
          </w:tcPr>
          <w:p w14:paraId="472CD506" w14:textId="77777777" w:rsidR="002300AE" w:rsidRPr="00E12BD3" w:rsidRDefault="002300AE" w:rsidP="008B1C94">
            <w:pPr>
              <w:rPr>
                <w:lang w:val="en-US"/>
              </w:rPr>
            </w:pPr>
            <w:r w:rsidRPr="00E12BD3">
              <w:rPr>
                <w:lang w:val="en-US"/>
              </w:rPr>
              <w:t>+100 … +120</w:t>
            </w:r>
          </w:p>
        </w:tc>
        <w:tc>
          <w:tcPr>
            <w:tcW w:w="1559" w:type="dxa"/>
            <w:tcBorders>
              <w:top w:val="single" w:sz="6" w:space="0" w:color="auto"/>
              <w:bottom w:val="single" w:sz="6" w:space="0" w:color="auto"/>
            </w:tcBorders>
          </w:tcPr>
          <w:p w14:paraId="1DF51B40" w14:textId="77777777" w:rsidR="002300AE" w:rsidRPr="00E12BD3" w:rsidRDefault="002300AE" w:rsidP="008B1C94">
            <w:pPr>
              <w:rPr>
                <w:lang w:val="en-US"/>
              </w:rPr>
            </w:pPr>
            <w:r w:rsidRPr="00E12BD3">
              <w:rPr>
                <w:lang w:val="en-US"/>
              </w:rPr>
              <w:t>0 … +15</w:t>
            </w:r>
          </w:p>
        </w:tc>
      </w:tr>
      <w:tr w:rsidR="002300AE" w:rsidRPr="00E12BD3" w14:paraId="5ADCA222" w14:textId="77777777" w:rsidTr="008B1C94">
        <w:trPr>
          <w:trHeight w:val="157"/>
          <w:jc w:val="center"/>
        </w:trPr>
        <w:tc>
          <w:tcPr>
            <w:tcW w:w="1555" w:type="dxa"/>
            <w:vMerge/>
          </w:tcPr>
          <w:p w14:paraId="65395137" w14:textId="77777777" w:rsidR="002300AE" w:rsidRPr="00E12BD3" w:rsidRDefault="002300AE" w:rsidP="008B1C94">
            <w:pPr>
              <w:rPr>
                <w:lang w:val="en-US"/>
              </w:rPr>
            </w:pPr>
          </w:p>
        </w:tc>
        <w:tc>
          <w:tcPr>
            <w:tcW w:w="1134" w:type="dxa"/>
            <w:vMerge/>
          </w:tcPr>
          <w:p w14:paraId="62EDA915"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527C7F5E" w14:textId="77777777" w:rsidR="002300AE" w:rsidRPr="00E12BD3" w:rsidRDefault="002300AE" w:rsidP="008B1C94">
            <w:pPr>
              <w:rPr>
                <w:lang w:val="en-US"/>
              </w:rPr>
            </w:pPr>
            <w:r w:rsidRPr="00E12BD3">
              <w:rPr>
                <w:lang w:val="en-US"/>
              </w:rPr>
              <w:t>6</w:t>
            </w:r>
          </w:p>
        </w:tc>
        <w:tc>
          <w:tcPr>
            <w:tcW w:w="2268" w:type="dxa"/>
            <w:tcBorders>
              <w:top w:val="single" w:sz="6" w:space="0" w:color="auto"/>
              <w:bottom w:val="single" w:sz="6" w:space="0" w:color="auto"/>
            </w:tcBorders>
          </w:tcPr>
          <w:p w14:paraId="0D2F12D7" w14:textId="77777777" w:rsidR="002300AE" w:rsidRPr="00E12BD3" w:rsidRDefault="002300AE" w:rsidP="008B1C94">
            <w:pPr>
              <w:rPr>
                <w:lang w:val="en-US"/>
              </w:rPr>
            </w:pPr>
            <w:r w:rsidRPr="00E12BD3">
              <w:rPr>
                <w:lang w:val="en-US"/>
              </w:rPr>
              <w:t>CH_A-110_E+00</w:t>
            </w:r>
          </w:p>
        </w:tc>
        <w:tc>
          <w:tcPr>
            <w:tcW w:w="1701" w:type="dxa"/>
            <w:tcBorders>
              <w:top w:val="single" w:sz="6" w:space="0" w:color="auto"/>
              <w:bottom w:val="single" w:sz="6" w:space="0" w:color="auto"/>
            </w:tcBorders>
          </w:tcPr>
          <w:p w14:paraId="61F285D7" w14:textId="77777777" w:rsidR="002300AE" w:rsidRPr="00E12BD3" w:rsidRDefault="002300AE" w:rsidP="008B1C94">
            <w:pPr>
              <w:rPr>
                <w:lang w:val="en-US"/>
              </w:rPr>
            </w:pPr>
            <w:r w:rsidRPr="00E12BD3">
              <w:rPr>
                <w:lang w:val="en-US"/>
              </w:rPr>
              <w:t>-100 … -120</w:t>
            </w:r>
          </w:p>
        </w:tc>
        <w:tc>
          <w:tcPr>
            <w:tcW w:w="1559" w:type="dxa"/>
            <w:tcBorders>
              <w:top w:val="single" w:sz="6" w:space="0" w:color="auto"/>
              <w:bottom w:val="single" w:sz="6" w:space="0" w:color="auto"/>
            </w:tcBorders>
          </w:tcPr>
          <w:p w14:paraId="30056ABD" w14:textId="77777777" w:rsidR="002300AE" w:rsidRPr="00E12BD3" w:rsidRDefault="002300AE" w:rsidP="008B1C94">
            <w:pPr>
              <w:rPr>
                <w:lang w:val="en-US"/>
              </w:rPr>
            </w:pPr>
            <w:r w:rsidRPr="00E12BD3">
              <w:rPr>
                <w:lang w:val="en-US"/>
              </w:rPr>
              <w:t>0 … +15</w:t>
            </w:r>
          </w:p>
        </w:tc>
      </w:tr>
      <w:tr w:rsidR="002300AE" w:rsidRPr="00E12BD3" w14:paraId="46C98998" w14:textId="77777777" w:rsidTr="008B1C94">
        <w:trPr>
          <w:trHeight w:val="157"/>
          <w:jc w:val="center"/>
        </w:trPr>
        <w:tc>
          <w:tcPr>
            <w:tcW w:w="1555" w:type="dxa"/>
            <w:vMerge/>
          </w:tcPr>
          <w:p w14:paraId="5D44EB82" w14:textId="77777777" w:rsidR="002300AE" w:rsidRPr="00E12BD3" w:rsidRDefault="002300AE" w:rsidP="008B1C94">
            <w:pPr>
              <w:rPr>
                <w:lang w:val="en-US"/>
              </w:rPr>
            </w:pPr>
          </w:p>
        </w:tc>
        <w:tc>
          <w:tcPr>
            <w:tcW w:w="1134" w:type="dxa"/>
            <w:vMerge/>
          </w:tcPr>
          <w:p w14:paraId="380BCF6A"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3820F2A5" w14:textId="77777777" w:rsidR="002300AE" w:rsidRPr="00E12BD3" w:rsidRDefault="002300AE" w:rsidP="008B1C94">
            <w:pPr>
              <w:rPr>
                <w:lang w:val="en-US"/>
              </w:rPr>
            </w:pPr>
            <w:r w:rsidRPr="00E12BD3">
              <w:rPr>
                <w:lang w:val="en-US"/>
              </w:rPr>
              <w:t>7</w:t>
            </w:r>
          </w:p>
        </w:tc>
        <w:tc>
          <w:tcPr>
            <w:tcW w:w="2268" w:type="dxa"/>
            <w:tcBorders>
              <w:top w:val="single" w:sz="6" w:space="0" w:color="auto"/>
              <w:bottom w:val="single" w:sz="6" w:space="0" w:color="auto"/>
            </w:tcBorders>
          </w:tcPr>
          <w:p w14:paraId="63097550" w14:textId="77777777" w:rsidR="002300AE" w:rsidRPr="00E12BD3" w:rsidRDefault="002300AE" w:rsidP="008B1C94">
            <w:pPr>
              <w:rPr>
                <w:lang w:val="en-US"/>
              </w:rPr>
            </w:pPr>
            <w:r w:rsidRPr="00E12BD3">
              <w:rPr>
                <w:lang w:val="en-US"/>
              </w:rPr>
              <w:t>CH_A+030_E+35</w:t>
            </w:r>
          </w:p>
        </w:tc>
        <w:tc>
          <w:tcPr>
            <w:tcW w:w="1701" w:type="dxa"/>
            <w:tcBorders>
              <w:top w:val="single" w:sz="6" w:space="0" w:color="auto"/>
              <w:bottom w:val="single" w:sz="6" w:space="0" w:color="auto"/>
            </w:tcBorders>
          </w:tcPr>
          <w:p w14:paraId="7CE661F0" w14:textId="77777777" w:rsidR="002300AE" w:rsidRPr="00E12BD3" w:rsidRDefault="002300AE" w:rsidP="008B1C94">
            <w:pPr>
              <w:rPr>
                <w:lang w:val="en-US"/>
              </w:rPr>
            </w:pPr>
            <w:r w:rsidRPr="00E12BD3">
              <w:rPr>
                <w:lang w:val="en-US"/>
              </w:rPr>
              <w:t>+30 … +45</w:t>
            </w:r>
          </w:p>
        </w:tc>
        <w:tc>
          <w:tcPr>
            <w:tcW w:w="1559" w:type="dxa"/>
            <w:tcBorders>
              <w:top w:val="single" w:sz="6" w:space="0" w:color="auto"/>
              <w:bottom w:val="single" w:sz="6" w:space="0" w:color="auto"/>
            </w:tcBorders>
          </w:tcPr>
          <w:p w14:paraId="2D483943" w14:textId="77777777" w:rsidR="002300AE" w:rsidRPr="00E12BD3" w:rsidRDefault="002300AE" w:rsidP="008B1C94">
            <w:pPr>
              <w:rPr>
                <w:lang w:val="en-US"/>
              </w:rPr>
            </w:pPr>
            <w:r w:rsidRPr="00E12BD3">
              <w:rPr>
                <w:lang w:val="en-US"/>
              </w:rPr>
              <w:t>+30 … +55</w:t>
            </w:r>
          </w:p>
        </w:tc>
      </w:tr>
      <w:tr w:rsidR="002300AE" w:rsidRPr="00E12BD3" w14:paraId="4548DA10" w14:textId="77777777" w:rsidTr="008B1C94">
        <w:trPr>
          <w:trHeight w:val="157"/>
          <w:jc w:val="center"/>
        </w:trPr>
        <w:tc>
          <w:tcPr>
            <w:tcW w:w="1555" w:type="dxa"/>
            <w:vMerge/>
          </w:tcPr>
          <w:p w14:paraId="3CB06648" w14:textId="77777777" w:rsidR="002300AE" w:rsidRPr="00E12BD3" w:rsidRDefault="002300AE" w:rsidP="008B1C94">
            <w:pPr>
              <w:rPr>
                <w:lang w:val="en-US"/>
              </w:rPr>
            </w:pPr>
          </w:p>
        </w:tc>
        <w:tc>
          <w:tcPr>
            <w:tcW w:w="1134" w:type="dxa"/>
            <w:vMerge/>
          </w:tcPr>
          <w:p w14:paraId="5650BEBB"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72B1FF52" w14:textId="77777777" w:rsidR="002300AE" w:rsidRPr="00E12BD3" w:rsidRDefault="002300AE" w:rsidP="008B1C94">
            <w:pPr>
              <w:rPr>
                <w:lang w:val="en-US"/>
              </w:rPr>
            </w:pPr>
            <w:r w:rsidRPr="00E12BD3">
              <w:rPr>
                <w:lang w:val="en-US"/>
              </w:rPr>
              <w:t>8</w:t>
            </w:r>
          </w:p>
        </w:tc>
        <w:tc>
          <w:tcPr>
            <w:tcW w:w="2268" w:type="dxa"/>
            <w:tcBorders>
              <w:top w:val="single" w:sz="6" w:space="0" w:color="auto"/>
              <w:bottom w:val="single" w:sz="6" w:space="0" w:color="auto"/>
            </w:tcBorders>
          </w:tcPr>
          <w:p w14:paraId="319CE281" w14:textId="77777777" w:rsidR="002300AE" w:rsidRPr="00E12BD3" w:rsidRDefault="002300AE" w:rsidP="008B1C94">
            <w:pPr>
              <w:rPr>
                <w:lang w:val="en-US"/>
              </w:rPr>
            </w:pPr>
            <w:r w:rsidRPr="00E12BD3">
              <w:rPr>
                <w:lang w:val="en-US"/>
              </w:rPr>
              <w:t>CH_A-030_E+35</w:t>
            </w:r>
          </w:p>
        </w:tc>
        <w:tc>
          <w:tcPr>
            <w:tcW w:w="1701" w:type="dxa"/>
            <w:tcBorders>
              <w:top w:val="single" w:sz="6" w:space="0" w:color="auto"/>
              <w:bottom w:val="single" w:sz="6" w:space="0" w:color="auto"/>
            </w:tcBorders>
          </w:tcPr>
          <w:p w14:paraId="6AAA3020" w14:textId="77777777" w:rsidR="002300AE" w:rsidRPr="00E12BD3" w:rsidRDefault="002300AE" w:rsidP="008B1C94">
            <w:pPr>
              <w:rPr>
                <w:lang w:val="en-US"/>
              </w:rPr>
            </w:pPr>
            <w:r w:rsidRPr="00E12BD3">
              <w:rPr>
                <w:lang w:val="en-US"/>
              </w:rPr>
              <w:t>-30 … -45</w:t>
            </w:r>
          </w:p>
        </w:tc>
        <w:tc>
          <w:tcPr>
            <w:tcW w:w="1559" w:type="dxa"/>
            <w:tcBorders>
              <w:top w:val="single" w:sz="6" w:space="0" w:color="auto"/>
              <w:bottom w:val="single" w:sz="6" w:space="0" w:color="auto"/>
            </w:tcBorders>
          </w:tcPr>
          <w:p w14:paraId="1E051D7C" w14:textId="77777777" w:rsidR="002300AE" w:rsidRPr="00E12BD3" w:rsidRDefault="002300AE" w:rsidP="008B1C94">
            <w:pPr>
              <w:rPr>
                <w:lang w:val="en-US"/>
              </w:rPr>
            </w:pPr>
            <w:r w:rsidRPr="00E12BD3">
              <w:rPr>
                <w:lang w:val="en-US"/>
              </w:rPr>
              <w:t>+30 … +55</w:t>
            </w:r>
          </w:p>
        </w:tc>
      </w:tr>
      <w:tr w:rsidR="002300AE" w:rsidRPr="00E12BD3" w14:paraId="278CB8A2" w14:textId="77777777" w:rsidTr="008B1C94">
        <w:trPr>
          <w:trHeight w:val="157"/>
          <w:jc w:val="center"/>
        </w:trPr>
        <w:tc>
          <w:tcPr>
            <w:tcW w:w="1555" w:type="dxa"/>
            <w:vMerge/>
          </w:tcPr>
          <w:p w14:paraId="16E2849C" w14:textId="77777777" w:rsidR="002300AE" w:rsidRPr="00E12BD3" w:rsidRDefault="002300AE" w:rsidP="008B1C94">
            <w:pPr>
              <w:rPr>
                <w:lang w:val="en-US"/>
              </w:rPr>
            </w:pPr>
          </w:p>
        </w:tc>
        <w:tc>
          <w:tcPr>
            <w:tcW w:w="1134" w:type="dxa"/>
            <w:vMerge/>
          </w:tcPr>
          <w:p w14:paraId="0B0624A0"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05B7BA56" w14:textId="77777777" w:rsidR="002300AE" w:rsidRPr="00E12BD3" w:rsidRDefault="002300AE" w:rsidP="008B1C94">
            <w:pPr>
              <w:rPr>
                <w:lang w:val="en-US"/>
              </w:rPr>
            </w:pPr>
            <w:r w:rsidRPr="00E12BD3">
              <w:rPr>
                <w:lang w:val="en-US"/>
              </w:rPr>
              <w:t>9</w:t>
            </w:r>
          </w:p>
        </w:tc>
        <w:tc>
          <w:tcPr>
            <w:tcW w:w="2268" w:type="dxa"/>
            <w:tcBorders>
              <w:top w:val="single" w:sz="6" w:space="0" w:color="auto"/>
              <w:bottom w:val="single" w:sz="6" w:space="0" w:color="auto"/>
            </w:tcBorders>
          </w:tcPr>
          <w:p w14:paraId="74742F29" w14:textId="77777777" w:rsidR="002300AE" w:rsidRPr="00E12BD3" w:rsidRDefault="002300AE" w:rsidP="008B1C94">
            <w:pPr>
              <w:rPr>
                <w:lang w:val="en-US"/>
              </w:rPr>
            </w:pPr>
            <w:r w:rsidRPr="00E12BD3">
              <w:rPr>
                <w:lang w:val="en-US"/>
              </w:rPr>
              <w:t>CH_A+110_E+35</w:t>
            </w:r>
          </w:p>
        </w:tc>
        <w:tc>
          <w:tcPr>
            <w:tcW w:w="1701" w:type="dxa"/>
            <w:tcBorders>
              <w:top w:val="single" w:sz="6" w:space="0" w:color="auto"/>
              <w:bottom w:val="single" w:sz="6" w:space="0" w:color="auto"/>
            </w:tcBorders>
          </w:tcPr>
          <w:p w14:paraId="28422165" w14:textId="77777777" w:rsidR="002300AE" w:rsidRPr="00E12BD3" w:rsidRDefault="002300AE" w:rsidP="008B1C94">
            <w:pPr>
              <w:rPr>
                <w:lang w:val="en-US"/>
              </w:rPr>
            </w:pPr>
            <w:r w:rsidRPr="00E12BD3">
              <w:rPr>
                <w:lang w:val="en-US"/>
              </w:rPr>
              <w:t>+100 … +135</w:t>
            </w:r>
          </w:p>
        </w:tc>
        <w:tc>
          <w:tcPr>
            <w:tcW w:w="1559" w:type="dxa"/>
            <w:tcBorders>
              <w:top w:val="single" w:sz="6" w:space="0" w:color="auto"/>
              <w:bottom w:val="single" w:sz="6" w:space="0" w:color="auto"/>
            </w:tcBorders>
          </w:tcPr>
          <w:p w14:paraId="0C07EFF1" w14:textId="77777777" w:rsidR="002300AE" w:rsidRPr="00E12BD3" w:rsidRDefault="002300AE" w:rsidP="008B1C94">
            <w:pPr>
              <w:rPr>
                <w:lang w:val="en-US"/>
              </w:rPr>
            </w:pPr>
            <w:r w:rsidRPr="00E12BD3">
              <w:rPr>
                <w:lang w:val="en-US"/>
              </w:rPr>
              <w:t>+30 … +55</w:t>
            </w:r>
          </w:p>
        </w:tc>
      </w:tr>
      <w:tr w:rsidR="002300AE" w:rsidRPr="00E12BD3" w14:paraId="436E8CD5" w14:textId="77777777" w:rsidTr="008B1C94">
        <w:trPr>
          <w:trHeight w:val="157"/>
          <w:jc w:val="center"/>
        </w:trPr>
        <w:tc>
          <w:tcPr>
            <w:tcW w:w="1555" w:type="dxa"/>
            <w:vMerge/>
          </w:tcPr>
          <w:p w14:paraId="5C93EEA6" w14:textId="77777777" w:rsidR="002300AE" w:rsidRPr="00E12BD3" w:rsidRDefault="002300AE" w:rsidP="008B1C94">
            <w:pPr>
              <w:rPr>
                <w:lang w:val="en-US"/>
              </w:rPr>
            </w:pPr>
          </w:p>
        </w:tc>
        <w:tc>
          <w:tcPr>
            <w:tcW w:w="1134" w:type="dxa"/>
            <w:vMerge/>
          </w:tcPr>
          <w:p w14:paraId="3237414E"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0CD10F80" w14:textId="77777777" w:rsidR="002300AE" w:rsidRPr="00E12BD3" w:rsidRDefault="002300AE" w:rsidP="008B1C94">
            <w:pPr>
              <w:rPr>
                <w:lang w:val="en-US"/>
              </w:rPr>
            </w:pPr>
            <w:r w:rsidRPr="00E12BD3">
              <w:rPr>
                <w:lang w:val="en-US"/>
              </w:rPr>
              <w:t>10</w:t>
            </w:r>
          </w:p>
        </w:tc>
        <w:tc>
          <w:tcPr>
            <w:tcW w:w="2268" w:type="dxa"/>
            <w:tcBorders>
              <w:top w:val="single" w:sz="6" w:space="0" w:color="auto"/>
              <w:bottom w:val="single" w:sz="6" w:space="0" w:color="auto"/>
            </w:tcBorders>
          </w:tcPr>
          <w:p w14:paraId="4B4C63E3" w14:textId="77777777" w:rsidR="002300AE" w:rsidRPr="00E12BD3" w:rsidRDefault="002300AE" w:rsidP="008B1C94">
            <w:pPr>
              <w:rPr>
                <w:lang w:val="en-US"/>
              </w:rPr>
            </w:pPr>
            <w:r w:rsidRPr="00E12BD3">
              <w:rPr>
                <w:lang w:val="en-US"/>
              </w:rPr>
              <w:t>CH_A-110_E+35</w:t>
            </w:r>
          </w:p>
        </w:tc>
        <w:tc>
          <w:tcPr>
            <w:tcW w:w="1701" w:type="dxa"/>
            <w:tcBorders>
              <w:top w:val="single" w:sz="6" w:space="0" w:color="auto"/>
              <w:bottom w:val="single" w:sz="6" w:space="0" w:color="auto"/>
            </w:tcBorders>
          </w:tcPr>
          <w:p w14:paraId="4CA0D2C1" w14:textId="77777777" w:rsidR="002300AE" w:rsidRPr="00E12BD3" w:rsidRDefault="002300AE" w:rsidP="008B1C94">
            <w:pPr>
              <w:rPr>
                <w:lang w:val="en-US"/>
              </w:rPr>
            </w:pPr>
            <w:r w:rsidRPr="00E12BD3">
              <w:rPr>
                <w:lang w:val="en-US"/>
              </w:rPr>
              <w:t>-100 … -135</w:t>
            </w:r>
          </w:p>
        </w:tc>
        <w:tc>
          <w:tcPr>
            <w:tcW w:w="1559" w:type="dxa"/>
            <w:tcBorders>
              <w:top w:val="single" w:sz="6" w:space="0" w:color="auto"/>
              <w:bottom w:val="single" w:sz="6" w:space="0" w:color="auto"/>
            </w:tcBorders>
          </w:tcPr>
          <w:p w14:paraId="50C22767" w14:textId="77777777" w:rsidR="002300AE" w:rsidRPr="00E12BD3" w:rsidRDefault="002300AE" w:rsidP="008B1C94">
            <w:pPr>
              <w:rPr>
                <w:lang w:val="en-US"/>
              </w:rPr>
            </w:pPr>
            <w:r w:rsidRPr="00E12BD3">
              <w:rPr>
                <w:lang w:val="en-US"/>
              </w:rPr>
              <w:t>+30 … +55</w:t>
            </w:r>
          </w:p>
        </w:tc>
      </w:tr>
      <w:tr w:rsidR="002300AE" w:rsidRPr="00E12BD3" w14:paraId="4B7CB1CB" w14:textId="77777777" w:rsidTr="008B1C94">
        <w:trPr>
          <w:trHeight w:val="165"/>
          <w:jc w:val="center"/>
        </w:trPr>
        <w:tc>
          <w:tcPr>
            <w:tcW w:w="1555" w:type="dxa"/>
            <w:vMerge w:val="restart"/>
            <w:tcBorders>
              <w:top w:val="single" w:sz="6" w:space="0" w:color="auto"/>
            </w:tcBorders>
          </w:tcPr>
          <w:p w14:paraId="031DAF3C" w14:textId="77777777" w:rsidR="002300AE" w:rsidRPr="00E12BD3" w:rsidRDefault="002300AE" w:rsidP="008B1C94">
            <w:pPr>
              <w:rPr>
                <w:lang w:val="en-US"/>
              </w:rPr>
            </w:pPr>
            <w:r w:rsidRPr="00E12BD3">
              <w:rPr>
                <w:lang w:val="en-US"/>
              </w:rPr>
              <w:t>Multi-channel 7.1+4 (MC714)</w:t>
            </w:r>
          </w:p>
        </w:tc>
        <w:tc>
          <w:tcPr>
            <w:tcW w:w="1134" w:type="dxa"/>
            <w:vMerge w:val="restart"/>
            <w:tcBorders>
              <w:top w:val="single" w:sz="6" w:space="0" w:color="auto"/>
            </w:tcBorders>
          </w:tcPr>
          <w:p w14:paraId="24D83AD5" w14:textId="77777777" w:rsidR="002300AE" w:rsidRPr="00E12BD3" w:rsidRDefault="002300AE" w:rsidP="008B1C94">
            <w:pPr>
              <w:rPr>
                <w:lang w:val="en-US"/>
              </w:rPr>
            </w:pPr>
            <w:r w:rsidRPr="00E12BD3">
              <w:rPr>
                <w:lang w:val="en-US"/>
              </w:rPr>
              <w:t>12</w:t>
            </w:r>
          </w:p>
        </w:tc>
        <w:tc>
          <w:tcPr>
            <w:tcW w:w="1417" w:type="dxa"/>
            <w:tcBorders>
              <w:top w:val="single" w:sz="6" w:space="0" w:color="auto"/>
              <w:bottom w:val="single" w:sz="6" w:space="0" w:color="auto"/>
            </w:tcBorders>
          </w:tcPr>
          <w:p w14:paraId="1655D367" w14:textId="77777777" w:rsidR="002300AE" w:rsidRPr="00E12BD3" w:rsidRDefault="002300AE" w:rsidP="008B1C94">
            <w:pPr>
              <w:rPr>
                <w:lang w:val="en-US"/>
              </w:rPr>
            </w:pPr>
            <w:r w:rsidRPr="00E12BD3">
              <w:rPr>
                <w:lang w:val="en-US"/>
              </w:rPr>
              <w:t>1</w:t>
            </w:r>
          </w:p>
        </w:tc>
        <w:tc>
          <w:tcPr>
            <w:tcW w:w="2268" w:type="dxa"/>
            <w:tcBorders>
              <w:top w:val="single" w:sz="6" w:space="0" w:color="auto"/>
              <w:bottom w:val="single" w:sz="6" w:space="0" w:color="auto"/>
            </w:tcBorders>
          </w:tcPr>
          <w:p w14:paraId="759BCE9C" w14:textId="77777777" w:rsidR="002300AE" w:rsidRPr="00E12BD3" w:rsidRDefault="002300AE" w:rsidP="008B1C94">
            <w:pPr>
              <w:rPr>
                <w:lang w:val="en-US"/>
              </w:rPr>
            </w:pPr>
            <w:r w:rsidRPr="00E12BD3">
              <w:rPr>
                <w:lang w:val="en-US"/>
              </w:rPr>
              <w:t>CH_A+030_E+00</w:t>
            </w:r>
          </w:p>
        </w:tc>
        <w:tc>
          <w:tcPr>
            <w:tcW w:w="1701" w:type="dxa"/>
            <w:tcBorders>
              <w:top w:val="single" w:sz="6" w:space="0" w:color="auto"/>
              <w:bottom w:val="single" w:sz="6" w:space="0" w:color="auto"/>
            </w:tcBorders>
          </w:tcPr>
          <w:p w14:paraId="75523FB6" w14:textId="77777777" w:rsidR="002300AE" w:rsidRPr="00E12BD3" w:rsidRDefault="002300AE" w:rsidP="008B1C94">
            <w:pPr>
              <w:rPr>
                <w:lang w:val="en-US"/>
              </w:rPr>
            </w:pPr>
            <w:r w:rsidRPr="00E12BD3">
              <w:rPr>
                <w:lang w:val="en-US"/>
              </w:rPr>
              <w:t>+30 … +45</w:t>
            </w:r>
          </w:p>
        </w:tc>
        <w:tc>
          <w:tcPr>
            <w:tcW w:w="1559" w:type="dxa"/>
            <w:tcBorders>
              <w:top w:val="single" w:sz="6" w:space="0" w:color="auto"/>
              <w:bottom w:val="single" w:sz="6" w:space="0" w:color="auto"/>
            </w:tcBorders>
          </w:tcPr>
          <w:p w14:paraId="6F6331DC" w14:textId="77777777" w:rsidR="002300AE" w:rsidRPr="00E12BD3" w:rsidRDefault="002300AE" w:rsidP="008B1C94">
            <w:pPr>
              <w:rPr>
                <w:lang w:val="en-US"/>
              </w:rPr>
            </w:pPr>
            <w:r w:rsidRPr="00E12BD3">
              <w:rPr>
                <w:lang w:val="en-US"/>
              </w:rPr>
              <w:t>0</w:t>
            </w:r>
          </w:p>
        </w:tc>
      </w:tr>
      <w:tr w:rsidR="002300AE" w:rsidRPr="00E12BD3" w14:paraId="114C92E6" w14:textId="77777777" w:rsidTr="008B1C94">
        <w:trPr>
          <w:trHeight w:val="155"/>
          <w:jc w:val="center"/>
        </w:trPr>
        <w:tc>
          <w:tcPr>
            <w:tcW w:w="1555" w:type="dxa"/>
            <w:vMerge/>
          </w:tcPr>
          <w:p w14:paraId="09BD8FBE" w14:textId="77777777" w:rsidR="002300AE" w:rsidRPr="00E12BD3" w:rsidRDefault="002300AE" w:rsidP="008B1C94">
            <w:pPr>
              <w:rPr>
                <w:lang w:val="en-US"/>
              </w:rPr>
            </w:pPr>
          </w:p>
        </w:tc>
        <w:tc>
          <w:tcPr>
            <w:tcW w:w="1134" w:type="dxa"/>
            <w:vMerge/>
          </w:tcPr>
          <w:p w14:paraId="48401B14"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5E5BAACD" w14:textId="77777777" w:rsidR="002300AE" w:rsidRPr="00E12BD3" w:rsidRDefault="002300AE" w:rsidP="008B1C94">
            <w:pPr>
              <w:rPr>
                <w:lang w:val="en-US"/>
              </w:rPr>
            </w:pPr>
            <w:r w:rsidRPr="00E12BD3">
              <w:rPr>
                <w:lang w:val="en-US"/>
              </w:rPr>
              <w:t>2</w:t>
            </w:r>
          </w:p>
        </w:tc>
        <w:tc>
          <w:tcPr>
            <w:tcW w:w="2268" w:type="dxa"/>
            <w:tcBorders>
              <w:top w:val="single" w:sz="6" w:space="0" w:color="auto"/>
              <w:bottom w:val="single" w:sz="6" w:space="0" w:color="auto"/>
            </w:tcBorders>
          </w:tcPr>
          <w:p w14:paraId="7DB460D2" w14:textId="77777777" w:rsidR="002300AE" w:rsidRPr="00E12BD3" w:rsidRDefault="002300AE" w:rsidP="008B1C94">
            <w:pPr>
              <w:rPr>
                <w:lang w:val="en-US"/>
              </w:rPr>
            </w:pPr>
            <w:r w:rsidRPr="00E12BD3">
              <w:rPr>
                <w:lang w:val="en-US"/>
              </w:rPr>
              <w:t>CH_A-030_E+00</w:t>
            </w:r>
          </w:p>
        </w:tc>
        <w:tc>
          <w:tcPr>
            <w:tcW w:w="1701" w:type="dxa"/>
            <w:tcBorders>
              <w:top w:val="single" w:sz="6" w:space="0" w:color="auto"/>
              <w:bottom w:val="single" w:sz="6" w:space="0" w:color="auto"/>
            </w:tcBorders>
          </w:tcPr>
          <w:p w14:paraId="0BF35D24" w14:textId="77777777" w:rsidR="002300AE" w:rsidRPr="00E12BD3" w:rsidRDefault="002300AE" w:rsidP="008B1C94">
            <w:pPr>
              <w:rPr>
                <w:lang w:val="en-US"/>
              </w:rPr>
            </w:pPr>
            <w:r w:rsidRPr="00E12BD3">
              <w:rPr>
                <w:lang w:val="en-US"/>
              </w:rPr>
              <w:t>-30 … -45</w:t>
            </w:r>
          </w:p>
        </w:tc>
        <w:tc>
          <w:tcPr>
            <w:tcW w:w="1559" w:type="dxa"/>
            <w:tcBorders>
              <w:top w:val="single" w:sz="6" w:space="0" w:color="auto"/>
              <w:bottom w:val="single" w:sz="6" w:space="0" w:color="auto"/>
            </w:tcBorders>
          </w:tcPr>
          <w:p w14:paraId="1248E381" w14:textId="77777777" w:rsidR="002300AE" w:rsidRPr="00E12BD3" w:rsidRDefault="002300AE" w:rsidP="008B1C94">
            <w:pPr>
              <w:rPr>
                <w:lang w:val="en-US"/>
              </w:rPr>
            </w:pPr>
            <w:r w:rsidRPr="00E12BD3">
              <w:rPr>
                <w:lang w:val="en-US"/>
              </w:rPr>
              <w:t>0</w:t>
            </w:r>
          </w:p>
        </w:tc>
      </w:tr>
      <w:tr w:rsidR="002300AE" w:rsidRPr="00E12BD3" w14:paraId="01FDC57B" w14:textId="77777777" w:rsidTr="008B1C94">
        <w:trPr>
          <w:trHeight w:val="155"/>
          <w:jc w:val="center"/>
        </w:trPr>
        <w:tc>
          <w:tcPr>
            <w:tcW w:w="1555" w:type="dxa"/>
            <w:vMerge/>
          </w:tcPr>
          <w:p w14:paraId="41AC3C86" w14:textId="77777777" w:rsidR="002300AE" w:rsidRPr="00E12BD3" w:rsidRDefault="002300AE" w:rsidP="008B1C94">
            <w:pPr>
              <w:rPr>
                <w:lang w:val="en-US"/>
              </w:rPr>
            </w:pPr>
          </w:p>
        </w:tc>
        <w:tc>
          <w:tcPr>
            <w:tcW w:w="1134" w:type="dxa"/>
            <w:vMerge/>
          </w:tcPr>
          <w:p w14:paraId="079AB8A6"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55AA7538" w14:textId="77777777" w:rsidR="002300AE" w:rsidRPr="00E12BD3" w:rsidRDefault="002300AE" w:rsidP="008B1C94">
            <w:pPr>
              <w:rPr>
                <w:lang w:val="en-US"/>
              </w:rPr>
            </w:pPr>
            <w:r w:rsidRPr="00E12BD3">
              <w:rPr>
                <w:lang w:val="en-US"/>
              </w:rPr>
              <w:t>3</w:t>
            </w:r>
          </w:p>
        </w:tc>
        <w:tc>
          <w:tcPr>
            <w:tcW w:w="2268" w:type="dxa"/>
            <w:tcBorders>
              <w:top w:val="single" w:sz="6" w:space="0" w:color="auto"/>
              <w:bottom w:val="single" w:sz="6" w:space="0" w:color="auto"/>
            </w:tcBorders>
          </w:tcPr>
          <w:p w14:paraId="075FD909" w14:textId="77777777" w:rsidR="002300AE" w:rsidRPr="00E12BD3" w:rsidRDefault="002300AE" w:rsidP="008B1C94">
            <w:pPr>
              <w:rPr>
                <w:lang w:val="en-US"/>
              </w:rPr>
            </w:pPr>
            <w:r w:rsidRPr="00E12BD3">
              <w:rPr>
                <w:lang w:val="en-US"/>
              </w:rPr>
              <w:t>CH_A+000_E+00</w:t>
            </w:r>
          </w:p>
        </w:tc>
        <w:tc>
          <w:tcPr>
            <w:tcW w:w="1701" w:type="dxa"/>
            <w:tcBorders>
              <w:top w:val="single" w:sz="6" w:space="0" w:color="auto"/>
              <w:bottom w:val="single" w:sz="6" w:space="0" w:color="auto"/>
            </w:tcBorders>
          </w:tcPr>
          <w:p w14:paraId="0315F322" w14:textId="77777777" w:rsidR="002300AE" w:rsidRPr="00E12BD3" w:rsidRDefault="002300AE" w:rsidP="008B1C94">
            <w:pPr>
              <w:rPr>
                <w:lang w:val="en-US"/>
              </w:rPr>
            </w:pPr>
            <w:r w:rsidRPr="00E12BD3">
              <w:rPr>
                <w:lang w:val="en-US"/>
              </w:rPr>
              <w:t>0</w:t>
            </w:r>
          </w:p>
        </w:tc>
        <w:tc>
          <w:tcPr>
            <w:tcW w:w="1559" w:type="dxa"/>
            <w:tcBorders>
              <w:top w:val="single" w:sz="6" w:space="0" w:color="auto"/>
              <w:bottom w:val="single" w:sz="6" w:space="0" w:color="auto"/>
            </w:tcBorders>
          </w:tcPr>
          <w:p w14:paraId="7C1D100D" w14:textId="77777777" w:rsidR="002300AE" w:rsidRPr="00E12BD3" w:rsidRDefault="002300AE" w:rsidP="008B1C94">
            <w:pPr>
              <w:rPr>
                <w:lang w:val="en-US"/>
              </w:rPr>
            </w:pPr>
            <w:r w:rsidRPr="00E12BD3">
              <w:rPr>
                <w:lang w:val="en-US"/>
              </w:rPr>
              <w:t>0</w:t>
            </w:r>
          </w:p>
        </w:tc>
      </w:tr>
      <w:tr w:rsidR="002300AE" w:rsidRPr="00E12BD3" w14:paraId="3FED73C4" w14:textId="77777777" w:rsidTr="008B1C94">
        <w:trPr>
          <w:trHeight w:val="155"/>
          <w:jc w:val="center"/>
        </w:trPr>
        <w:tc>
          <w:tcPr>
            <w:tcW w:w="1555" w:type="dxa"/>
            <w:vMerge/>
          </w:tcPr>
          <w:p w14:paraId="7F8DA25F" w14:textId="77777777" w:rsidR="002300AE" w:rsidRPr="00E12BD3" w:rsidRDefault="002300AE" w:rsidP="008B1C94">
            <w:pPr>
              <w:rPr>
                <w:lang w:val="en-US"/>
              </w:rPr>
            </w:pPr>
          </w:p>
        </w:tc>
        <w:tc>
          <w:tcPr>
            <w:tcW w:w="1134" w:type="dxa"/>
            <w:vMerge/>
          </w:tcPr>
          <w:p w14:paraId="779B1A89"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1455EC7D" w14:textId="77777777" w:rsidR="002300AE" w:rsidRPr="00E12BD3" w:rsidRDefault="002300AE" w:rsidP="008B1C94">
            <w:pPr>
              <w:rPr>
                <w:lang w:val="en-US"/>
              </w:rPr>
            </w:pPr>
            <w:r w:rsidRPr="00E12BD3">
              <w:rPr>
                <w:lang w:val="en-US"/>
              </w:rPr>
              <w:t>4</w:t>
            </w:r>
          </w:p>
        </w:tc>
        <w:tc>
          <w:tcPr>
            <w:tcW w:w="2268" w:type="dxa"/>
            <w:tcBorders>
              <w:top w:val="single" w:sz="6" w:space="0" w:color="auto"/>
              <w:bottom w:val="single" w:sz="6" w:space="0" w:color="auto"/>
            </w:tcBorders>
          </w:tcPr>
          <w:p w14:paraId="3F5E2E7C" w14:textId="77777777" w:rsidR="002300AE" w:rsidRPr="00E12BD3" w:rsidRDefault="002300AE" w:rsidP="008B1C94">
            <w:pPr>
              <w:rPr>
                <w:lang w:val="en-US"/>
              </w:rPr>
            </w:pPr>
            <w:r w:rsidRPr="00E12BD3">
              <w:rPr>
                <w:lang w:val="en-US"/>
              </w:rPr>
              <w:t>LFE</w:t>
            </w:r>
          </w:p>
        </w:tc>
        <w:tc>
          <w:tcPr>
            <w:tcW w:w="1701" w:type="dxa"/>
            <w:tcBorders>
              <w:top w:val="single" w:sz="6" w:space="0" w:color="auto"/>
              <w:bottom w:val="single" w:sz="6" w:space="0" w:color="auto"/>
            </w:tcBorders>
          </w:tcPr>
          <w:p w14:paraId="1B2A11EE" w14:textId="77777777" w:rsidR="002300AE" w:rsidRPr="00E12BD3" w:rsidRDefault="002300AE" w:rsidP="008B1C94">
            <w:pPr>
              <w:rPr>
                <w:lang w:val="en-US"/>
              </w:rPr>
            </w:pPr>
            <w:r w:rsidRPr="00E12BD3">
              <w:rPr>
                <w:lang w:val="en-US"/>
              </w:rPr>
              <w:t>-</w:t>
            </w:r>
          </w:p>
        </w:tc>
        <w:tc>
          <w:tcPr>
            <w:tcW w:w="1559" w:type="dxa"/>
            <w:tcBorders>
              <w:top w:val="single" w:sz="6" w:space="0" w:color="auto"/>
              <w:bottom w:val="single" w:sz="6" w:space="0" w:color="auto"/>
            </w:tcBorders>
          </w:tcPr>
          <w:p w14:paraId="37FEAADB" w14:textId="77777777" w:rsidR="002300AE" w:rsidRPr="00E12BD3" w:rsidRDefault="002300AE" w:rsidP="008B1C94">
            <w:pPr>
              <w:rPr>
                <w:lang w:val="en-US"/>
              </w:rPr>
            </w:pPr>
            <w:r w:rsidRPr="00E12BD3">
              <w:rPr>
                <w:lang w:val="en-US"/>
              </w:rPr>
              <w:t>-</w:t>
            </w:r>
          </w:p>
        </w:tc>
      </w:tr>
      <w:tr w:rsidR="002300AE" w:rsidRPr="00E12BD3" w14:paraId="5263EB1B" w14:textId="77777777" w:rsidTr="008B1C94">
        <w:trPr>
          <w:trHeight w:val="155"/>
          <w:jc w:val="center"/>
        </w:trPr>
        <w:tc>
          <w:tcPr>
            <w:tcW w:w="1555" w:type="dxa"/>
            <w:vMerge/>
          </w:tcPr>
          <w:p w14:paraId="137F08BD" w14:textId="77777777" w:rsidR="002300AE" w:rsidRPr="00E12BD3" w:rsidRDefault="002300AE" w:rsidP="008B1C94">
            <w:pPr>
              <w:rPr>
                <w:lang w:val="en-US"/>
              </w:rPr>
            </w:pPr>
          </w:p>
        </w:tc>
        <w:tc>
          <w:tcPr>
            <w:tcW w:w="1134" w:type="dxa"/>
            <w:vMerge/>
          </w:tcPr>
          <w:p w14:paraId="0B7EE8AB"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1EB0AFD4" w14:textId="77777777" w:rsidR="002300AE" w:rsidRPr="00E12BD3" w:rsidRDefault="002300AE" w:rsidP="008B1C94">
            <w:pPr>
              <w:rPr>
                <w:lang w:val="en-US"/>
              </w:rPr>
            </w:pPr>
            <w:r w:rsidRPr="00E12BD3">
              <w:rPr>
                <w:lang w:val="en-US"/>
              </w:rPr>
              <w:t>5</w:t>
            </w:r>
          </w:p>
        </w:tc>
        <w:tc>
          <w:tcPr>
            <w:tcW w:w="2268" w:type="dxa"/>
            <w:tcBorders>
              <w:top w:val="single" w:sz="6" w:space="0" w:color="auto"/>
              <w:bottom w:val="single" w:sz="6" w:space="0" w:color="auto"/>
            </w:tcBorders>
          </w:tcPr>
          <w:p w14:paraId="7B562B55" w14:textId="77777777" w:rsidR="002300AE" w:rsidRPr="00E12BD3" w:rsidRDefault="002300AE" w:rsidP="008B1C94">
            <w:pPr>
              <w:rPr>
                <w:lang w:val="en-US"/>
              </w:rPr>
            </w:pPr>
            <w:r w:rsidRPr="00E12BD3">
              <w:rPr>
                <w:lang w:val="en-US"/>
              </w:rPr>
              <w:t>CH_A+135_E+00</w:t>
            </w:r>
          </w:p>
        </w:tc>
        <w:tc>
          <w:tcPr>
            <w:tcW w:w="1701" w:type="dxa"/>
            <w:tcBorders>
              <w:top w:val="single" w:sz="6" w:space="0" w:color="auto"/>
              <w:bottom w:val="single" w:sz="6" w:space="0" w:color="auto"/>
            </w:tcBorders>
          </w:tcPr>
          <w:p w14:paraId="33C95B7C" w14:textId="77777777" w:rsidR="002300AE" w:rsidRPr="00E12BD3" w:rsidRDefault="002300AE" w:rsidP="008B1C94">
            <w:pPr>
              <w:rPr>
                <w:lang w:val="en-US"/>
              </w:rPr>
            </w:pPr>
            <w:r w:rsidRPr="00E12BD3">
              <w:rPr>
                <w:lang w:val="en-US"/>
              </w:rPr>
              <w:t>+120 … +150</w:t>
            </w:r>
          </w:p>
        </w:tc>
        <w:tc>
          <w:tcPr>
            <w:tcW w:w="1559" w:type="dxa"/>
            <w:tcBorders>
              <w:top w:val="single" w:sz="6" w:space="0" w:color="auto"/>
              <w:bottom w:val="single" w:sz="6" w:space="0" w:color="auto"/>
            </w:tcBorders>
          </w:tcPr>
          <w:p w14:paraId="4EC76469" w14:textId="77777777" w:rsidR="002300AE" w:rsidRPr="00E12BD3" w:rsidRDefault="002300AE" w:rsidP="008B1C94">
            <w:pPr>
              <w:rPr>
                <w:lang w:val="en-US"/>
              </w:rPr>
            </w:pPr>
            <w:r w:rsidRPr="00E12BD3">
              <w:rPr>
                <w:lang w:val="en-US"/>
              </w:rPr>
              <w:t>0</w:t>
            </w:r>
          </w:p>
        </w:tc>
      </w:tr>
      <w:tr w:rsidR="002300AE" w:rsidRPr="00E12BD3" w14:paraId="314244ED" w14:textId="77777777" w:rsidTr="008B1C94">
        <w:trPr>
          <w:trHeight w:val="155"/>
          <w:jc w:val="center"/>
        </w:trPr>
        <w:tc>
          <w:tcPr>
            <w:tcW w:w="1555" w:type="dxa"/>
            <w:vMerge/>
          </w:tcPr>
          <w:p w14:paraId="5E3F5847" w14:textId="77777777" w:rsidR="002300AE" w:rsidRPr="00E12BD3" w:rsidRDefault="002300AE" w:rsidP="008B1C94">
            <w:pPr>
              <w:rPr>
                <w:lang w:val="en-US"/>
              </w:rPr>
            </w:pPr>
          </w:p>
        </w:tc>
        <w:tc>
          <w:tcPr>
            <w:tcW w:w="1134" w:type="dxa"/>
            <w:vMerge/>
          </w:tcPr>
          <w:p w14:paraId="3F2A8418"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5D1A6090" w14:textId="77777777" w:rsidR="002300AE" w:rsidRPr="00E12BD3" w:rsidRDefault="002300AE" w:rsidP="008B1C94">
            <w:pPr>
              <w:rPr>
                <w:lang w:val="en-US"/>
              </w:rPr>
            </w:pPr>
            <w:r w:rsidRPr="00E12BD3">
              <w:rPr>
                <w:lang w:val="en-US"/>
              </w:rPr>
              <w:t>6</w:t>
            </w:r>
          </w:p>
        </w:tc>
        <w:tc>
          <w:tcPr>
            <w:tcW w:w="2268" w:type="dxa"/>
            <w:tcBorders>
              <w:top w:val="single" w:sz="6" w:space="0" w:color="auto"/>
              <w:bottom w:val="single" w:sz="6" w:space="0" w:color="auto"/>
            </w:tcBorders>
          </w:tcPr>
          <w:p w14:paraId="57F757F7" w14:textId="77777777" w:rsidR="002300AE" w:rsidRPr="00E12BD3" w:rsidRDefault="002300AE" w:rsidP="008B1C94">
            <w:pPr>
              <w:rPr>
                <w:lang w:val="en-US"/>
              </w:rPr>
            </w:pPr>
            <w:r w:rsidRPr="00E12BD3">
              <w:rPr>
                <w:lang w:val="en-US"/>
              </w:rPr>
              <w:t>CH_A-135_E+00</w:t>
            </w:r>
          </w:p>
        </w:tc>
        <w:tc>
          <w:tcPr>
            <w:tcW w:w="1701" w:type="dxa"/>
            <w:tcBorders>
              <w:top w:val="single" w:sz="6" w:space="0" w:color="auto"/>
              <w:bottom w:val="single" w:sz="6" w:space="0" w:color="auto"/>
            </w:tcBorders>
          </w:tcPr>
          <w:p w14:paraId="46F68EE6" w14:textId="77777777" w:rsidR="002300AE" w:rsidRPr="00E12BD3" w:rsidRDefault="002300AE" w:rsidP="008B1C94">
            <w:pPr>
              <w:rPr>
                <w:lang w:val="en-US"/>
              </w:rPr>
            </w:pPr>
            <w:r w:rsidRPr="00E12BD3">
              <w:rPr>
                <w:lang w:val="en-US"/>
              </w:rPr>
              <w:t>-120 … -150</w:t>
            </w:r>
          </w:p>
        </w:tc>
        <w:tc>
          <w:tcPr>
            <w:tcW w:w="1559" w:type="dxa"/>
            <w:tcBorders>
              <w:top w:val="single" w:sz="6" w:space="0" w:color="auto"/>
              <w:bottom w:val="single" w:sz="6" w:space="0" w:color="auto"/>
            </w:tcBorders>
          </w:tcPr>
          <w:p w14:paraId="7BD4E42B" w14:textId="77777777" w:rsidR="002300AE" w:rsidRPr="00E12BD3" w:rsidRDefault="002300AE" w:rsidP="008B1C94">
            <w:pPr>
              <w:rPr>
                <w:lang w:val="en-US"/>
              </w:rPr>
            </w:pPr>
            <w:r w:rsidRPr="00E12BD3">
              <w:rPr>
                <w:lang w:val="en-US"/>
              </w:rPr>
              <w:t>0</w:t>
            </w:r>
          </w:p>
        </w:tc>
      </w:tr>
      <w:tr w:rsidR="002300AE" w:rsidRPr="00E12BD3" w14:paraId="0610FA00" w14:textId="77777777" w:rsidTr="008B1C94">
        <w:trPr>
          <w:trHeight w:val="155"/>
          <w:jc w:val="center"/>
        </w:trPr>
        <w:tc>
          <w:tcPr>
            <w:tcW w:w="1555" w:type="dxa"/>
            <w:vMerge/>
          </w:tcPr>
          <w:p w14:paraId="565B02F3" w14:textId="77777777" w:rsidR="002300AE" w:rsidRPr="00E12BD3" w:rsidRDefault="002300AE" w:rsidP="008B1C94">
            <w:pPr>
              <w:rPr>
                <w:lang w:val="en-US"/>
              </w:rPr>
            </w:pPr>
          </w:p>
        </w:tc>
        <w:tc>
          <w:tcPr>
            <w:tcW w:w="1134" w:type="dxa"/>
            <w:vMerge/>
          </w:tcPr>
          <w:p w14:paraId="7C8D0FB9"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4AA1182E" w14:textId="77777777" w:rsidR="002300AE" w:rsidRPr="00E12BD3" w:rsidRDefault="002300AE" w:rsidP="008B1C94">
            <w:pPr>
              <w:rPr>
                <w:lang w:val="en-US"/>
              </w:rPr>
            </w:pPr>
            <w:r w:rsidRPr="00E12BD3">
              <w:rPr>
                <w:lang w:val="en-US"/>
              </w:rPr>
              <w:t>7</w:t>
            </w:r>
          </w:p>
        </w:tc>
        <w:tc>
          <w:tcPr>
            <w:tcW w:w="2268" w:type="dxa"/>
            <w:tcBorders>
              <w:top w:val="single" w:sz="6" w:space="0" w:color="auto"/>
              <w:bottom w:val="single" w:sz="6" w:space="0" w:color="auto"/>
            </w:tcBorders>
          </w:tcPr>
          <w:p w14:paraId="21296CD0" w14:textId="77777777" w:rsidR="002300AE" w:rsidRPr="00E12BD3" w:rsidRDefault="002300AE" w:rsidP="008B1C94">
            <w:pPr>
              <w:rPr>
                <w:lang w:val="en-US"/>
              </w:rPr>
            </w:pPr>
            <w:r w:rsidRPr="00E12BD3">
              <w:rPr>
                <w:lang w:val="en-US"/>
              </w:rPr>
              <w:t>CH_A+090_E+00</w:t>
            </w:r>
          </w:p>
        </w:tc>
        <w:tc>
          <w:tcPr>
            <w:tcW w:w="1701" w:type="dxa"/>
            <w:tcBorders>
              <w:top w:val="single" w:sz="6" w:space="0" w:color="auto"/>
              <w:bottom w:val="single" w:sz="6" w:space="0" w:color="auto"/>
            </w:tcBorders>
          </w:tcPr>
          <w:p w14:paraId="4D4021B5" w14:textId="77777777" w:rsidR="002300AE" w:rsidRPr="00E12BD3" w:rsidRDefault="002300AE" w:rsidP="008B1C94">
            <w:pPr>
              <w:rPr>
                <w:lang w:val="en-US"/>
              </w:rPr>
            </w:pPr>
            <w:r w:rsidRPr="00E12BD3">
              <w:rPr>
                <w:lang w:val="en-US"/>
              </w:rPr>
              <w:t>+85 … +110</w:t>
            </w:r>
          </w:p>
        </w:tc>
        <w:tc>
          <w:tcPr>
            <w:tcW w:w="1559" w:type="dxa"/>
            <w:tcBorders>
              <w:top w:val="single" w:sz="6" w:space="0" w:color="auto"/>
              <w:bottom w:val="single" w:sz="6" w:space="0" w:color="auto"/>
            </w:tcBorders>
          </w:tcPr>
          <w:p w14:paraId="3059F4CC" w14:textId="77777777" w:rsidR="002300AE" w:rsidRPr="00E12BD3" w:rsidRDefault="002300AE" w:rsidP="008B1C94">
            <w:pPr>
              <w:rPr>
                <w:lang w:val="en-US"/>
              </w:rPr>
            </w:pPr>
            <w:r w:rsidRPr="00E12BD3">
              <w:rPr>
                <w:lang w:val="en-US"/>
              </w:rPr>
              <w:t>0</w:t>
            </w:r>
          </w:p>
        </w:tc>
      </w:tr>
      <w:tr w:rsidR="002300AE" w:rsidRPr="00E12BD3" w14:paraId="18D18EDF" w14:textId="77777777" w:rsidTr="008B1C94">
        <w:trPr>
          <w:trHeight w:val="155"/>
          <w:jc w:val="center"/>
        </w:trPr>
        <w:tc>
          <w:tcPr>
            <w:tcW w:w="1555" w:type="dxa"/>
            <w:vMerge/>
          </w:tcPr>
          <w:p w14:paraId="545374D7" w14:textId="77777777" w:rsidR="002300AE" w:rsidRPr="00E12BD3" w:rsidRDefault="002300AE" w:rsidP="008B1C94">
            <w:pPr>
              <w:rPr>
                <w:lang w:val="en-US"/>
              </w:rPr>
            </w:pPr>
          </w:p>
        </w:tc>
        <w:tc>
          <w:tcPr>
            <w:tcW w:w="1134" w:type="dxa"/>
            <w:vMerge/>
          </w:tcPr>
          <w:p w14:paraId="20B647B4"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0BE997F0" w14:textId="77777777" w:rsidR="002300AE" w:rsidRPr="00E12BD3" w:rsidRDefault="002300AE" w:rsidP="008B1C94">
            <w:pPr>
              <w:rPr>
                <w:lang w:val="en-US"/>
              </w:rPr>
            </w:pPr>
            <w:r w:rsidRPr="00E12BD3">
              <w:rPr>
                <w:lang w:val="en-US"/>
              </w:rPr>
              <w:t>8</w:t>
            </w:r>
          </w:p>
        </w:tc>
        <w:tc>
          <w:tcPr>
            <w:tcW w:w="2268" w:type="dxa"/>
            <w:tcBorders>
              <w:top w:val="single" w:sz="6" w:space="0" w:color="auto"/>
              <w:bottom w:val="single" w:sz="6" w:space="0" w:color="auto"/>
            </w:tcBorders>
          </w:tcPr>
          <w:p w14:paraId="1B7699F9" w14:textId="77777777" w:rsidR="002300AE" w:rsidRPr="00E12BD3" w:rsidRDefault="002300AE" w:rsidP="008B1C94">
            <w:pPr>
              <w:rPr>
                <w:lang w:val="en-US"/>
              </w:rPr>
            </w:pPr>
            <w:r w:rsidRPr="00E12BD3">
              <w:rPr>
                <w:lang w:val="en-US"/>
              </w:rPr>
              <w:t>CH_A-090_E+00</w:t>
            </w:r>
          </w:p>
        </w:tc>
        <w:tc>
          <w:tcPr>
            <w:tcW w:w="1701" w:type="dxa"/>
            <w:tcBorders>
              <w:top w:val="single" w:sz="6" w:space="0" w:color="auto"/>
              <w:bottom w:val="single" w:sz="6" w:space="0" w:color="auto"/>
            </w:tcBorders>
          </w:tcPr>
          <w:p w14:paraId="2FFD9962" w14:textId="77777777" w:rsidR="002300AE" w:rsidRPr="00E12BD3" w:rsidRDefault="002300AE" w:rsidP="008B1C94">
            <w:pPr>
              <w:rPr>
                <w:lang w:val="en-US"/>
              </w:rPr>
            </w:pPr>
            <w:r w:rsidRPr="00E12BD3">
              <w:rPr>
                <w:lang w:val="en-US"/>
              </w:rPr>
              <w:t>-85 … -110</w:t>
            </w:r>
          </w:p>
        </w:tc>
        <w:tc>
          <w:tcPr>
            <w:tcW w:w="1559" w:type="dxa"/>
            <w:tcBorders>
              <w:top w:val="single" w:sz="6" w:space="0" w:color="auto"/>
              <w:bottom w:val="single" w:sz="6" w:space="0" w:color="auto"/>
            </w:tcBorders>
          </w:tcPr>
          <w:p w14:paraId="2EF219B9" w14:textId="77777777" w:rsidR="002300AE" w:rsidRPr="00E12BD3" w:rsidRDefault="002300AE" w:rsidP="008B1C94">
            <w:pPr>
              <w:rPr>
                <w:lang w:val="en-US"/>
              </w:rPr>
            </w:pPr>
            <w:r w:rsidRPr="00E12BD3">
              <w:rPr>
                <w:lang w:val="en-US"/>
              </w:rPr>
              <w:t>0</w:t>
            </w:r>
          </w:p>
        </w:tc>
      </w:tr>
      <w:tr w:rsidR="002300AE" w:rsidRPr="00E12BD3" w14:paraId="036BB43B" w14:textId="77777777" w:rsidTr="008B1C94">
        <w:trPr>
          <w:trHeight w:val="155"/>
          <w:jc w:val="center"/>
        </w:trPr>
        <w:tc>
          <w:tcPr>
            <w:tcW w:w="1555" w:type="dxa"/>
            <w:vMerge/>
          </w:tcPr>
          <w:p w14:paraId="3A62D17C" w14:textId="77777777" w:rsidR="002300AE" w:rsidRPr="00E12BD3" w:rsidRDefault="002300AE" w:rsidP="008B1C94">
            <w:pPr>
              <w:rPr>
                <w:lang w:val="en-US"/>
              </w:rPr>
            </w:pPr>
          </w:p>
        </w:tc>
        <w:tc>
          <w:tcPr>
            <w:tcW w:w="1134" w:type="dxa"/>
            <w:vMerge/>
          </w:tcPr>
          <w:p w14:paraId="7C0B5F08"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5B499FB4" w14:textId="77777777" w:rsidR="002300AE" w:rsidRPr="00E12BD3" w:rsidRDefault="002300AE" w:rsidP="008B1C94">
            <w:pPr>
              <w:rPr>
                <w:lang w:val="en-US"/>
              </w:rPr>
            </w:pPr>
            <w:r w:rsidRPr="00E12BD3">
              <w:rPr>
                <w:lang w:val="en-US"/>
              </w:rPr>
              <w:t>9</w:t>
            </w:r>
          </w:p>
        </w:tc>
        <w:tc>
          <w:tcPr>
            <w:tcW w:w="2268" w:type="dxa"/>
            <w:tcBorders>
              <w:top w:val="single" w:sz="6" w:space="0" w:color="auto"/>
              <w:bottom w:val="single" w:sz="6" w:space="0" w:color="auto"/>
            </w:tcBorders>
          </w:tcPr>
          <w:p w14:paraId="3280A883" w14:textId="77777777" w:rsidR="002300AE" w:rsidRPr="00E12BD3" w:rsidRDefault="002300AE" w:rsidP="008B1C94">
            <w:pPr>
              <w:rPr>
                <w:lang w:val="en-US"/>
              </w:rPr>
            </w:pPr>
            <w:r w:rsidRPr="00E12BD3">
              <w:rPr>
                <w:lang w:val="en-US"/>
              </w:rPr>
              <w:t>CH_A+030_E+35</w:t>
            </w:r>
          </w:p>
        </w:tc>
        <w:tc>
          <w:tcPr>
            <w:tcW w:w="1701" w:type="dxa"/>
            <w:tcBorders>
              <w:top w:val="single" w:sz="6" w:space="0" w:color="auto"/>
              <w:bottom w:val="single" w:sz="6" w:space="0" w:color="auto"/>
            </w:tcBorders>
          </w:tcPr>
          <w:p w14:paraId="0CCD878E" w14:textId="77777777" w:rsidR="002300AE" w:rsidRPr="00E12BD3" w:rsidRDefault="002300AE" w:rsidP="008B1C94">
            <w:pPr>
              <w:rPr>
                <w:lang w:val="en-US"/>
              </w:rPr>
            </w:pPr>
            <w:r w:rsidRPr="00E12BD3">
              <w:rPr>
                <w:lang w:val="en-US"/>
              </w:rPr>
              <w:t>+30 … +45</w:t>
            </w:r>
          </w:p>
        </w:tc>
        <w:tc>
          <w:tcPr>
            <w:tcW w:w="1559" w:type="dxa"/>
            <w:tcBorders>
              <w:top w:val="single" w:sz="6" w:space="0" w:color="auto"/>
              <w:bottom w:val="single" w:sz="6" w:space="0" w:color="auto"/>
            </w:tcBorders>
          </w:tcPr>
          <w:p w14:paraId="43D5FD85" w14:textId="77777777" w:rsidR="002300AE" w:rsidRPr="00E12BD3" w:rsidRDefault="002300AE" w:rsidP="008B1C94">
            <w:pPr>
              <w:rPr>
                <w:lang w:val="en-US"/>
              </w:rPr>
            </w:pPr>
            <w:r w:rsidRPr="00E12BD3">
              <w:rPr>
                <w:lang w:val="en-US"/>
              </w:rPr>
              <w:t>+30 … +55</w:t>
            </w:r>
          </w:p>
        </w:tc>
      </w:tr>
      <w:tr w:rsidR="002300AE" w:rsidRPr="00E12BD3" w14:paraId="5EF3BF88" w14:textId="77777777" w:rsidTr="008B1C94">
        <w:trPr>
          <w:trHeight w:val="155"/>
          <w:jc w:val="center"/>
        </w:trPr>
        <w:tc>
          <w:tcPr>
            <w:tcW w:w="1555" w:type="dxa"/>
            <w:vMerge/>
          </w:tcPr>
          <w:p w14:paraId="55EDF7E6" w14:textId="77777777" w:rsidR="002300AE" w:rsidRPr="00E12BD3" w:rsidRDefault="002300AE" w:rsidP="008B1C94">
            <w:pPr>
              <w:rPr>
                <w:lang w:val="en-US"/>
              </w:rPr>
            </w:pPr>
          </w:p>
        </w:tc>
        <w:tc>
          <w:tcPr>
            <w:tcW w:w="1134" w:type="dxa"/>
            <w:vMerge/>
          </w:tcPr>
          <w:p w14:paraId="254C22CD"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74DFC9B1" w14:textId="77777777" w:rsidR="002300AE" w:rsidRPr="00E12BD3" w:rsidRDefault="002300AE" w:rsidP="008B1C94">
            <w:pPr>
              <w:rPr>
                <w:lang w:val="en-US"/>
              </w:rPr>
            </w:pPr>
            <w:r w:rsidRPr="00E12BD3">
              <w:rPr>
                <w:lang w:val="en-US"/>
              </w:rPr>
              <w:t>10</w:t>
            </w:r>
          </w:p>
        </w:tc>
        <w:tc>
          <w:tcPr>
            <w:tcW w:w="2268" w:type="dxa"/>
            <w:tcBorders>
              <w:top w:val="single" w:sz="6" w:space="0" w:color="auto"/>
              <w:bottom w:val="single" w:sz="6" w:space="0" w:color="auto"/>
            </w:tcBorders>
          </w:tcPr>
          <w:p w14:paraId="4849867C" w14:textId="77777777" w:rsidR="002300AE" w:rsidRPr="00E12BD3" w:rsidRDefault="002300AE" w:rsidP="008B1C94">
            <w:pPr>
              <w:rPr>
                <w:lang w:val="en-US"/>
              </w:rPr>
            </w:pPr>
            <w:r w:rsidRPr="00E12BD3">
              <w:rPr>
                <w:lang w:val="en-US"/>
              </w:rPr>
              <w:t>CH_A-030_E+35</w:t>
            </w:r>
          </w:p>
        </w:tc>
        <w:tc>
          <w:tcPr>
            <w:tcW w:w="1701" w:type="dxa"/>
            <w:tcBorders>
              <w:top w:val="single" w:sz="6" w:space="0" w:color="auto"/>
              <w:bottom w:val="single" w:sz="6" w:space="0" w:color="auto"/>
            </w:tcBorders>
          </w:tcPr>
          <w:p w14:paraId="47B90E33" w14:textId="77777777" w:rsidR="002300AE" w:rsidRPr="00E12BD3" w:rsidRDefault="002300AE" w:rsidP="008B1C94">
            <w:pPr>
              <w:rPr>
                <w:lang w:val="en-US"/>
              </w:rPr>
            </w:pPr>
            <w:r w:rsidRPr="00E12BD3">
              <w:rPr>
                <w:lang w:val="en-US"/>
              </w:rPr>
              <w:t>-30 … -45</w:t>
            </w:r>
          </w:p>
        </w:tc>
        <w:tc>
          <w:tcPr>
            <w:tcW w:w="1559" w:type="dxa"/>
            <w:tcBorders>
              <w:top w:val="single" w:sz="6" w:space="0" w:color="auto"/>
              <w:bottom w:val="single" w:sz="6" w:space="0" w:color="auto"/>
            </w:tcBorders>
          </w:tcPr>
          <w:p w14:paraId="21629B7D" w14:textId="77777777" w:rsidR="002300AE" w:rsidRPr="00E12BD3" w:rsidRDefault="002300AE" w:rsidP="008B1C94">
            <w:pPr>
              <w:rPr>
                <w:lang w:val="en-US"/>
              </w:rPr>
            </w:pPr>
            <w:r w:rsidRPr="00E12BD3">
              <w:rPr>
                <w:lang w:val="en-US"/>
              </w:rPr>
              <w:t>+30 … +55</w:t>
            </w:r>
          </w:p>
        </w:tc>
      </w:tr>
      <w:tr w:rsidR="002300AE" w:rsidRPr="00E12BD3" w14:paraId="1B60AA56" w14:textId="77777777" w:rsidTr="008B1C94">
        <w:trPr>
          <w:trHeight w:val="155"/>
          <w:jc w:val="center"/>
        </w:trPr>
        <w:tc>
          <w:tcPr>
            <w:tcW w:w="1555" w:type="dxa"/>
            <w:vMerge/>
          </w:tcPr>
          <w:p w14:paraId="4807BC4B" w14:textId="77777777" w:rsidR="002300AE" w:rsidRPr="00E12BD3" w:rsidRDefault="002300AE" w:rsidP="008B1C94">
            <w:pPr>
              <w:rPr>
                <w:lang w:val="en-US"/>
              </w:rPr>
            </w:pPr>
          </w:p>
        </w:tc>
        <w:tc>
          <w:tcPr>
            <w:tcW w:w="1134" w:type="dxa"/>
            <w:vMerge/>
          </w:tcPr>
          <w:p w14:paraId="6BCF54B2"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0BF12D80" w14:textId="77777777" w:rsidR="002300AE" w:rsidRPr="00E12BD3" w:rsidRDefault="002300AE" w:rsidP="008B1C94">
            <w:pPr>
              <w:rPr>
                <w:lang w:val="en-US"/>
              </w:rPr>
            </w:pPr>
            <w:r w:rsidRPr="00E12BD3">
              <w:rPr>
                <w:lang w:val="en-US"/>
              </w:rPr>
              <w:t>11</w:t>
            </w:r>
          </w:p>
        </w:tc>
        <w:tc>
          <w:tcPr>
            <w:tcW w:w="2268" w:type="dxa"/>
            <w:tcBorders>
              <w:top w:val="single" w:sz="6" w:space="0" w:color="auto"/>
              <w:bottom w:val="single" w:sz="6" w:space="0" w:color="auto"/>
            </w:tcBorders>
          </w:tcPr>
          <w:p w14:paraId="3E6B2C24" w14:textId="77777777" w:rsidR="002300AE" w:rsidRPr="00E12BD3" w:rsidRDefault="002300AE" w:rsidP="008B1C94">
            <w:pPr>
              <w:rPr>
                <w:lang w:val="en-US"/>
              </w:rPr>
            </w:pPr>
            <w:r w:rsidRPr="00E12BD3">
              <w:rPr>
                <w:lang w:val="en-US"/>
              </w:rPr>
              <w:t>CH_A+135_E+35</w:t>
            </w:r>
          </w:p>
        </w:tc>
        <w:tc>
          <w:tcPr>
            <w:tcW w:w="1701" w:type="dxa"/>
            <w:tcBorders>
              <w:top w:val="single" w:sz="6" w:space="0" w:color="auto"/>
              <w:bottom w:val="single" w:sz="6" w:space="0" w:color="auto"/>
            </w:tcBorders>
          </w:tcPr>
          <w:p w14:paraId="3089341A" w14:textId="77777777" w:rsidR="002300AE" w:rsidRPr="00E12BD3" w:rsidRDefault="002300AE" w:rsidP="008B1C94">
            <w:pPr>
              <w:rPr>
                <w:lang w:val="en-US"/>
              </w:rPr>
            </w:pPr>
            <w:r w:rsidRPr="00E12BD3">
              <w:rPr>
                <w:lang w:val="en-US"/>
              </w:rPr>
              <w:t>+100 … +150</w:t>
            </w:r>
          </w:p>
        </w:tc>
        <w:tc>
          <w:tcPr>
            <w:tcW w:w="1559" w:type="dxa"/>
            <w:tcBorders>
              <w:top w:val="single" w:sz="6" w:space="0" w:color="auto"/>
              <w:bottom w:val="single" w:sz="6" w:space="0" w:color="auto"/>
            </w:tcBorders>
          </w:tcPr>
          <w:p w14:paraId="1AA086D0" w14:textId="77777777" w:rsidR="002300AE" w:rsidRPr="00E12BD3" w:rsidRDefault="002300AE" w:rsidP="008B1C94">
            <w:pPr>
              <w:rPr>
                <w:lang w:val="en-US"/>
              </w:rPr>
            </w:pPr>
            <w:r w:rsidRPr="00E12BD3">
              <w:rPr>
                <w:lang w:val="en-US"/>
              </w:rPr>
              <w:t>+30 … +55</w:t>
            </w:r>
          </w:p>
        </w:tc>
      </w:tr>
      <w:tr w:rsidR="002300AE" w:rsidRPr="00E12BD3" w14:paraId="2B9F425D" w14:textId="77777777" w:rsidTr="008B1C94">
        <w:trPr>
          <w:trHeight w:val="155"/>
          <w:jc w:val="center"/>
        </w:trPr>
        <w:tc>
          <w:tcPr>
            <w:tcW w:w="1555" w:type="dxa"/>
            <w:vMerge/>
          </w:tcPr>
          <w:p w14:paraId="667377BC" w14:textId="77777777" w:rsidR="002300AE" w:rsidRPr="00E12BD3" w:rsidRDefault="002300AE" w:rsidP="008B1C94">
            <w:pPr>
              <w:rPr>
                <w:lang w:val="en-US"/>
              </w:rPr>
            </w:pPr>
          </w:p>
        </w:tc>
        <w:tc>
          <w:tcPr>
            <w:tcW w:w="1134" w:type="dxa"/>
            <w:vMerge/>
          </w:tcPr>
          <w:p w14:paraId="76C566F9" w14:textId="77777777" w:rsidR="002300AE" w:rsidRPr="00E12BD3" w:rsidRDefault="002300AE" w:rsidP="008B1C94">
            <w:pPr>
              <w:rPr>
                <w:lang w:val="en-US"/>
              </w:rPr>
            </w:pPr>
          </w:p>
        </w:tc>
        <w:tc>
          <w:tcPr>
            <w:tcW w:w="1417" w:type="dxa"/>
            <w:tcBorders>
              <w:top w:val="single" w:sz="6" w:space="0" w:color="auto"/>
              <w:bottom w:val="single" w:sz="6" w:space="0" w:color="auto"/>
            </w:tcBorders>
          </w:tcPr>
          <w:p w14:paraId="0E0C4C15" w14:textId="77777777" w:rsidR="002300AE" w:rsidRPr="00E12BD3" w:rsidRDefault="002300AE" w:rsidP="008B1C94">
            <w:pPr>
              <w:rPr>
                <w:lang w:val="en-US"/>
              </w:rPr>
            </w:pPr>
            <w:r w:rsidRPr="00E12BD3">
              <w:rPr>
                <w:lang w:val="en-US"/>
              </w:rPr>
              <w:t>12</w:t>
            </w:r>
          </w:p>
        </w:tc>
        <w:tc>
          <w:tcPr>
            <w:tcW w:w="2268" w:type="dxa"/>
            <w:tcBorders>
              <w:top w:val="single" w:sz="6" w:space="0" w:color="auto"/>
              <w:bottom w:val="single" w:sz="6" w:space="0" w:color="auto"/>
            </w:tcBorders>
          </w:tcPr>
          <w:p w14:paraId="08CF6B38" w14:textId="77777777" w:rsidR="002300AE" w:rsidRPr="00E12BD3" w:rsidRDefault="002300AE" w:rsidP="008B1C94">
            <w:pPr>
              <w:rPr>
                <w:lang w:val="en-US"/>
              </w:rPr>
            </w:pPr>
            <w:r w:rsidRPr="00E12BD3">
              <w:rPr>
                <w:lang w:val="en-US"/>
              </w:rPr>
              <w:t>CH_A-135_E+35</w:t>
            </w:r>
          </w:p>
        </w:tc>
        <w:tc>
          <w:tcPr>
            <w:tcW w:w="1701" w:type="dxa"/>
            <w:tcBorders>
              <w:top w:val="single" w:sz="6" w:space="0" w:color="auto"/>
              <w:bottom w:val="single" w:sz="6" w:space="0" w:color="auto"/>
            </w:tcBorders>
          </w:tcPr>
          <w:p w14:paraId="1850EF8E" w14:textId="77777777" w:rsidR="002300AE" w:rsidRPr="00E12BD3" w:rsidRDefault="002300AE" w:rsidP="008B1C94">
            <w:pPr>
              <w:rPr>
                <w:lang w:val="en-US"/>
              </w:rPr>
            </w:pPr>
            <w:r w:rsidRPr="00E12BD3">
              <w:rPr>
                <w:lang w:val="en-US"/>
              </w:rPr>
              <w:t>-100 … -150</w:t>
            </w:r>
          </w:p>
        </w:tc>
        <w:tc>
          <w:tcPr>
            <w:tcW w:w="1559" w:type="dxa"/>
            <w:tcBorders>
              <w:top w:val="single" w:sz="6" w:space="0" w:color="auto"/>
              <w:bottom w:val="single" w:sz="6" w:space="0" w:color="auto"/>
            </w:tcBorders>
          </w:tcPr>
          <w:p w14:paraId="7402D481" w14:textId="77777777" w:rsidR="002300AE" w:rsidRPr="00E12BD3" w:rsidRDefault="002300AE" w:rsidP="008B1C94">
            <w:pPr>
              <w:rPr>
                <w:lang w:val="en-US"/>
              </w:rPr>
            </w:pPr>
            <w:r w:rsidRPr="00E12BD3">
              <w:rPr>
                <w:lang w:val="en-US"/>
              </w:rPr>
              <w:t>+30 … +55</w:t>
            </w:r>
          </w:p>
        </w:tc>
      </w:tr>
      <w:tr w:rsidR="002300AE" w:rsidRPr="00E12BD3" w14:paraId="7603C931" w14:textId="77777777" w:rsidTr="008B1C94">
        <w:trPr>
          <w:jc w:val="center"/>
        </w:trPr>
        <w:tc>
          <w:tcPr>
            <w:tcW w:w="1555" w:type="dxa"/>
            <w:tcBorders>
              <w:top w:val="single" w:sz="6" w:space="0" w:color="auto"/>
              <w:bottom w:val="single" w:sz="6" w:space="0" w:color="auto"/>
            </w:tcBorders>
          </w:tcPr>
          <w:p w14:paraId="17C1BA09" w14:textId="77777777" w:rsidR="002300AE" w:rsidRPr="00E12BD3" w:rsidRDefault="002300AE" w:rsidP="008B1C94">
            <w:pPr>
              <w:rPr>
                <w:lang w:val="en-US"/>
              </w:rPr>
            </w:pPr>
            <w:r w:rsidRPr="00E12BD3">
              <w:rPr>
                <w:lang w:val="en-US"/>
              </w:rPr>
              <w:t>FOA (SBA1)</w:t>
            </w:r>
          </w:p>
        </w:tc>
        <w:tc>
          <w:tcPr>
            <w:tcW w:w="1134" w:type="dxa"/>
            <w:tcBorders>
              <w:top w:val="single" w:sz="6" w:space="0" w:color="auto"/>
              <w:bottom w:val="single" w:sz="6" w:space="0" w:color="auto"/>
            </w:tcBorders>
          </w:tcPr>
          <w:p w14:paraId="7E0AB359" w14:textId="77777777" w:rsidR="002300AE" w:rsidRPr="00E12BD3" w:rsidRDefault="002300AE" w:rsidP="008B1C94">
            <w:pPr>
              <w:rPr>
                <w:lang w:val="en-US"/>
              </w:rPr>
            </w:pPr>
            <w:r w:rsidRPr="00E12BD3">
              <w:rPr>
                <w:lang w:val="en-US"/>
              </w:rPr>
              <w:t>4</w:t>
            </w:r>
          </w:p>
        </w:tc>
        <w:tc>
          <w:tcPr>
            <w:tcW w:w="1417" w:type="dxa"/>
            <w:tcBorders>
              <w:top w:val="single" w:sz="6" w:space="0" w:color="auto"/>
              <w:bottom w:val="single" w:sz="6" w:space="0" w:color="auto"/>
            </w:tcBorders>
          </w:tcPr>
          <w:p w14:paraId="7B8F537E" w14:textId="77777777" w:rsidR="002300AE" w:rsidRPr="00E12BD3" w:rsidRDefault="002300AE" w:rsidP="008B1C94">
            <w:pPr>
              <w:rPr>
                <w:lang w:val="en-US"/>
              </w:rPr>
            </w:pPr>
            <w:r w:rsidRPr="00E12BD3">
              <w:rPr>
                <w:lang w:val="en-US"/>
              </w:rPr>
              <w:t>1…4</w:t>
            </w:r>
          </w:p>
        </w:tc>
        <w:tc>
          <w:tcPr>
            <w:tcW w:w="2268" w:type="dxa"/>
            <w:tcBorders>
              <w:top w:val="single" w:sz="6" w:space="0" w:color="auto"/>
              <w:bottom w:val="single" w:sz="6" w:space="0" w:color="auto"/>
            </w:tcBorders>
          </w:tcPr>
          <w:p w14:paraId="4482F3D9" w14:textId="77777777" w:rsidR="002300AE" w:rsidRPr="00E12BD3" w:rsidRDefault="002300AE" w:rsidP="008B1C94">
            <w:pPr>
              <w:rPr>
                <w:lang w:val="en-US"/>
              </w:rPr>
            </w:pPr>
            <w:r w:rsidRPr="00E12BD3">
              <w:rPr>
                <w:lang w:val="en-US"/>
              </w:rPr>
              <w:t xml:space="preserve">Ambisonics components with </w:t>
            </w:r>
            <m:oMath>
              <m:r>
                <w:rPr>
                  <w:rFonts w:ascii="Cambria Math" w:hAnsi="Cambria Math"/>
                  <w:lang w:val="en-US"/>
                </w:rPr>
                <m:t>AC</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index</m:t>
                  </m:r>
                </m:sub>
              </m:sSub>
            </m:oMath>
            <w:r w:rsidRPr="00E12BD3">
              <w:rPr>
                <w:lang w:val="en-US"/>
              </w:rPr>
              <w:t xml:space="preserve"> 0,1,2,3</w:t>
            </w:r>
          </w:p>
        </w:tc>
        <w:tc>
          <w:tcPr>
            <w:tcW w:w="1701" w:type="dxa"/>
            <w:tcBorders>
              <w:top w:val="single" w:sz="6" w:space="0" w:color="auto"/>
              <w:bottom w:val="single" w:sz="6" w:space="0" w:color="auto"/>
            </w:tcBorders>
          </w:tcPr>
          <w:p w14:paraId="6ED19509" w14:textId="77777777" w:rsidR="002300AE" w:rsidRPr="00E12BD3" w:rsidRDefault="002300AE" w:rsidP="008B1C94">
            <w:pPr>
              <w:rPr>
                <w:lang w:val="en-US"/>
              </w:rPr>
            </w:pPr>
            <w:r w:rsidRPr="00E12BD3">
              <w:rPr>
                <w:lang w:val="en-US"/>
              </w:rPr>
              <w:t>-</w:t>
            </w:r>
          </w:p>
        </w:tc>
        <w:tc>
          <w:tcPr>
            <w:tcW w:w="1559" w:type="dxa"/>
            <w:tcBorders>
              <w:top w:val="single" w:sz="6" w:space="0" w:color="auto"/>
              <w:bottom w:val="single" w:sz="6" w:space="0" w:color="auto"/>
            </w:tcBorders>
          </w:tcPr>
          <w:p w14:paraId="794F65DD" w14:textId="77777777" w:rsidR="002300AE" w:rsidRPr="00E12BD3" w:rsidRDefault="002300AE" w:rsidP="008B1C94">
            <w:pPr>
              <w:rPr>
                <w:lang w:val="en-US"/>
              </w:rPr>
            </w:pPr>
            <w:r w:rsidRPr="00E12BD3">
              <w:rPr>
                <w:lang w:val="en-US"/>
              </w:rPr>
              <w:t>-</w:t>
            </w:r>
          </w:p>
        </w:tc>
      </w:tr>
      <w:tr w:rsidR="002300AE" w:rsidRPr="00E12BD3" w14:paraId="1B1E0B42" w14:textId="77777777" w:rsidTr="008B1C94">
        <w:trPr>
          <w:jc w:val="center"/>
        </w:trPr>
        <w:tc>
          <w:tcPr>
            <w:tcW w:w="1555" w:type="dxa"/>
            <w:tcBorders>
              <w:top w:val="single" w:sz="6" w:space="0" w:color="auto"/>
              <w:bottom w:val="single" w:sz="6" w:space="0" w:color="auto"/>
            </w:tcBorders>
          </w:tcPr>
          <w:p w14:paraId="0A4A4B06" w14:textId="77777777" w:rsidR="002300AE" w:rsidRPr="00E12BD3" w:rsidRDefault="002300AE" w:rsidP="008B1C94">
            <w:pPr>
              <w:rPr>
                <w:lang w:val="en-US"/>
              </w:rPr>
            </w:pPr>
            <w:r w:rsidRPr="00E12BD3">
              <w:rPr>
                <w:lang w:val="en-US"/>
              </w:rPr>
              <w:t>HOA</w:t>
            </w:r>
            <m:oMath>
              <m:d>
                <m:dPr>
                  <m:begChr m:val="〈"/>
                  <m:endChr m:val="〉"/>
                  <m:ctrlPr>
                    <w:rPr>
                      <w:rFonts w:ascii="Cambria Math" w:hAnsi="Cambria Math"/>
                      <w:i/>
                      <w:lang w:val="en-US"/>
                    </w:rPr>
                  </m:ctrlPr>
                </m:dPr>
                <m:e>
                  <m:r>
                    <w:rPr>
                      <w:rFonts w:ascii="Cambria Math" w:hAnsi="Cambria Math"/>
                      <w:lang w:val="en-US"/>
                    </w:rPr>
                    <m:t>O</m:t>
                  </m:r>
                </m:e>
              </m:d>
            </m:oMath>
            <w:r w:rsidRPr="00E12BD3">
              <w:rPr>
                <w:lang w:val="en-US"/>
              </w:rPr>
              <w:t xml:space="preserve">* </w:t>
            </w:r>
            <w:r w:rsidRPr="00E12BD3">
              <w:rPr>
                <w:lang w:val="en-US"/>
              </w:rPr>
              <w:br/>
              <w:t>(SBA</w:t>
            </w:r>
            <m:oMath>
              <m:d>
                <m:dPr>
                  <m:begChr m:val="〈"/>
                  <m:endChr m:val="〉"/>
                  <m:ctrlPr>
                    <w:rPr>
                      <w:rFonts w:ascii="Cambria Math" w:hAnsi="Cambria Math"/>
                      <w:i/>
                      <w:lang w:val="en-US"/>
                    </w:rPr>
                  </m:ctrlPr>
                </m:dPr>
                <m:e>
                  <m:r>
                    <w:rPr>
                      <w:rFonts w:ascii="Cambria Math" w:hAnsi="Cambria Math"/>
                      <w:lang w:val="en-US"/>
                    </w:rPr>
                    <m:t>O</m:t>
                  </m:r>
                </m:e>
              </m:d>
            </m:oMath>
            <w:r w:rsidRPr="00E12BD3">
              <w:rPr>
                <w:lang w:val="en-US"/>
              </w:rPr>
              <w:t>)</w:t>
            </w:r>
          </w:p>
        </w:tc>
        <w:tc>
          <w:tcPr>
            <w:tcW w:w="1134" w:type="dxa"/>
            <w:tcBorders>
              <w:top w:val="single" w:sz="6" w:space="0" w:color="auto"/>
              <w:bottom w:val="single" w:sz="6" w:space="0" w:color="auto"/>
            </w:tcBorders>
          </w:tcPr>
          <w:p w14:paraId="5F2CE026" w14:textId="77777777" w:rsidR="002300AE" w:rsidRPr="00E12BD3" w:rsidRDefault="00000000" w:rsidP="008B1C94">
            <w:pPr>
              <w:rPr>
                <w:lang w:val="en-US"/>
              </w:rPr>
            </w:pPr>
            <m:oMathPara>
              <m:oMath>
                <m:sSup>
                  <m:sSupPr>
                    <m:ctrlPr>
                      <w:rPr>
                        <w:rFonts w:ascii="Cambria Math" w:hAnsi="Cambria Math"/>
                        <w:i/>
                        <w:lang w:val="en-US"/>
                      </w:rPr>
                    </m:ctrlPr>
                  </m:sSupPr>
                  <m:e>
                    <m:d>
                      <m:dPr>
                        <m:ctrlPr>
                          <w:rPr>
                            <w:rFonts w:ascii="Cambria Math" w:hAnsi="Cambria Math"/>
                            <w:i/>
                            <w:lang w:val="en-US"/>
                          </w:rPr>
                        </m:ctrlPr>
                      </m:dPr>
                      <m:e>
                        <m:d>
                          <m:dPr>
                            <m:begChr m:val="〈"/>
                            <m:endChr m:val="〉"/>
                            <m:ctrlPr>
                              <w:rPr>
                                <w:rFonts w:ascii="Cambria Math" w:hAnsi="Cambria Math"/>
                                <w:i/>
                                <w:lang w:val="en-US"/>
                              </w:rPr>
                            </m:ctrlPr>
                          </m:dPr>
                          <m:e>
                            <m:r>
                              <w:rPr>
                                <w:rFonts w:ascii="Cambria Math" w:hAnsi="Cambria Math"/>
                                <w:lang w:val="en-US"/>
                              </w:rPr>
                              <m:t>O</m:t>
                            </m:r>
                          </m:e>
                        </m:d>
                        <m:r>
                          <w:rPr>
                            <w:rFonts w:ascii="Cambria Math" w:hAnsi="Cambria Math"/>
                            <w:lang w:val="en-US"/>
                          </w:rPr>
                          <m:t>+1</m:t>
                        </m:r>
                      </m:e>
                    </m:d>
                  </m:e>
                  <m:sup>
                    <m:r>
                      <w:rPr>
                        <w:rFonts w:ascii="Cambria Math" w:hAnsi="Cambria Math"/>
                        <w:lang w:val="en-US"/>
                      </w:rPr>
                      <m:t>2</m:t>
                    </m:r>
                  </m:sup>
                </m:sSup>
              </m:oMath>
            </m:oMathPara>
          </w:p>
        </w:tc>
        <w:tc>
          <w:tcPr>
            <w:tcW w:w="1417" w:type="dxa"/>
            <w:tcBorders>
              <w:top w:val="single" w:sz="6" w:space="0" w:color="auto"/>
              <w:bottom w:val="single" w:sz="6" w:space="0" w:color="auto"/>
            </w:tcBorders>
          </w:tcPr>
          <w:p w14:paraId="579FE9C5" w14:textId="77777777" w:rsidR="002300AE" w:rsidRPr="00E12BD3" w:rsidRDefault="002300AE" w:rsidP="008B1C94">
            <w:pPr>
              <w:rPr>
                <w:lang w:val="en-US"/>
              </w:rPr>
            </w:pPr>
            <w:r w:rsidRPr="00E12BD3">
              <w:rPr>
                <w:lang w:val="en-US"/>
              </w:rPr>
              <w:t>1…</w:t>
            </w:r>
            <m:oMath>
              <m:sSup>
                <m:sSupPr>
                  <m:ctrlPr>
                    <w:rPr>
                      <w:rFonts w:ascii="Cambria Math" w:hAnsi="Cambria Math"/>
                      <w:i/>
                      <w:lang w:val="en-US"/>
                    </w:rPr>
                  </m:ctrlPr>
                </m:sSupPr>
                <m:e>
                  <m:d>
                    <m:dPr>
                      <m:ctrlPr>
                        <w:rPr>
                          <w:rFonts w:ascii="Cambria Math" w:hAnsi="Cambria Math"/>
                          <w:i/>
                          <w:lang w:val="en-US"/>
                        </w:rPr>
                      </m:ctrlPr>
                    </m:dPr>
                    <m:e>
                      <m:d>
                        <m:dPr>
                          <m:begChr m:val="〈"/>
                          <m:endChr m:val="〉"/>
                          <m:ctrlPr>
                            <w:rPr>
                              <w:rFonts w:ascii="Cambria Math" w:hAnsi="Cambria Math"/>
                              <w:i/>
                              <w:lang w:val="en-US"/>
                            </w:rPr>
                          </m:ctrlPr>
                        </m:dPr>
                        <m:e>
                          <m:r>
                            <w:rPr>
                              <w:rFonts w:ascii="Cambria Math" w:hAnsi="Cambria Math"/>
                              <w:lang w:val="en-US"/>
                            </w:rPr>
                            <m:t>O</m:t>
                          </m:r>
                        </m:e>
                      </m:d>
                      <m:r>
                        <w:rPr>
                          <w:rFonts w:ascii="Cambria Math" w:hAnsi="Cambria Math"/>
                          <w:lang w:val="en-US"/>
                        </w:rPr>
                        <m:t>+1</m:t>
                      </m:r>
                    </m:e>
                  </m:d>
                </m:e>
                <m:sup>
                  <m:r>
                    <w:rPr>
                      <w:rFonts w:ascii="Cambria Math" w:hAnsi="Cambria Math"/>
                      <w:lang w:val="en-US"/>
                    </w:rPr>
                    <m:t>2</m:t>
                  </m:r>
                </m:sup>
              </m:sSup>
            </m:oMath>
          </w:p>
        </w:tc>
        <w:tc>
          <w:tcPr>
            <w:tcW w:w="2268" w:type="dxa"/>
            <w:tcBorders>
              <w:top w:val="single" w:sz="6" w:space="0" w:color="auto"/>
              <w:bottom w:val="single" w:sz="6" w:space="0" w:color="auto"/>
            </w:tcBorders>
          </w:tcPr>
          <w:p w14:paraId="2CD80DD9" w14:textId="77777777" w:rsidR="002300AE" w:rsidRPr="00E12BD3" w:rsidRDefault="002300AE" w:rsidP="008B1C94">
            <w:pPr>
              <w:rPr>
                <w:i/>
                <w:lang w:val="en-US"/>
              </w:rPr>
            </w:pPr>
            <w:r w:rsidRPr="00E12BD3">
              <w:rPr>
                <w:lang w:val="en-US"/>
              </w:rPr>
              <w:t xml:space="preserve">Ambisonics components with </w:t>
            </w:r>
            <m:oMath>
              <m:r>
                <w:rPr>
                  <w:rFonts w:ascii="Cambria Math" w:hAnsi="Cambria Math"/>
                  <w:lang w:val="en-US"/>
                </w:rPr>
                <m:t>AC</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index</m:t>
                  </m:r>
                </m:sub>
              </m:sSub>
            </m:oMath>
            <w:r w:rsidRPr="00E12BD3">
              <w:rPr>
                <w:lang w:val="en-US"/>
              </w:rPr>
              <w:t xml:space="preserve"> 0,1, </w:t>
            </w:r>
            <w:proofErr w:type="gramStart"/>
            <w:r w:rsidRPr="00E12BD3">
              <w:rPr>
                <w:lang w:val="en-US"/>
              </w:rPr>
              <w:t>2,…</w:t>
            </w:r>
            <w:proofErr w:type="gramEnd"/>
            <w:r w:rsidRPr="00E12BD3">
              <w:rPr>
                <w:lang w:val="en-US"/>
              </w:rPr>
              <w:t xml:space="preserve"> </w:t>
            </w:r>
            <m:oMath>
              <m:sSup>
                <m:sSupPr>
                  <m:ctrlPr>
                    <w:rPr>
                      <w:rFonts w:ascii="Cambria Math" w:hAnsi="Cambria Math"/>
                      <w:i/>
                      <w:lang w:val="en-US"/>
                    </w:rPr>
                  </m:ctrlPr>
                </m:sSupPr>
                <m:e>
                  <m:d>
                    <m:dPr>
                      <m:ctrlPr>
                        <w:rPr>
                          <w:rFonts w:ascii="Cambria Math" w:hAnsi="Cambria Math"/>
                          <w:i/>
                          <w:lang w:val="en-US"/>
                        </w:rPr>
                      </m:ctrlPr>
                    </m:dPr>
                    <m:e>
                      <m:d>
                        <m:dPr>
                          <m:begChr m:val="〈"/>
                          <m:endChr m:val="〉"/>
                          <m:ctrlPr>
                            <w:rPr>
                              <w:rFonts w:ascii="Cambria Math" w:hAnsi="Cambria Math"/>
                              <w:i/>
                              <w:lang w:val="en-US"/>
                            </w:rPr>
                          </m:ctrlPr>
                        </m:dPr>
                        <m:e>
                          <m:r>
                            <w:rPr>
                              <w:rFonts w:ascii="Cambria Math" w:hAnsi="Cambria Math"/>
                              <w:lang w:val="en-US"/>
                            </w:rPr>
                            <m:t>O</m:t>
                          </m:r>
                        </m:e>
                      </m:d>
                      <m:r>
                        <w:rPr>
                          <w:rFonts w:ascii="Cambria Math" w:hAnsi="Cambria Math"/>
                          <w:lang w:val="en-US"/>
                        </w:rPr>
                        <m:t>+1</m:t>
                      </m:r>
                    </m:e>
                  </m:d>
                </m:e>
                <m:sup>
                  <m:r>
                    <w:rPr>
                      <w:rFonts w:ascii="Cambria Math" w:hAnsi="Cambria Math"/>
                      <w:lang w:val="en-US"/>
                    </w:rPr>
                    <m:t>2</m:t>
                  </m:r>
                </m:sup>
              </m:sSup>
            </m:oMath>
            <w:r w:rsidRPr="00E12BD3">
              <w:rPr>
                <w:lang w:val="en-US"/>
              </w:rPr>
              <w:t>-1</w:t>
            </w:r>
          </w:p>
        </w:tc>
        <w:tc>
          <w:tcPr>
            <w:tcW w:w="1701" w:type="dxa"/>
            <w:tcBorders>
              <w:top w:val="single" w:sz="6" w:space="0" w:color="auto"/>
              <w:bottom w:val="single" w:sz="6" w:space="0" w:color="auto"/>
            </w:tcBorders>
          </w:tcPr>
          <w:p w14:paraId="77980B28" w14:textId="77777777" w:rsidR="002300AE" w:rsidRPr="00E12BD3" w:rsidRDefault="002300AE" w:rsidP="008B1C94">
            <w:pPr>
              <w:rPr>
                <w:lang w:val="en-US"/>
              </w:rPr>
            </w:pPr>
            <w:r w:rsidRPr="00E12BD3">
              <w:rPr>
                <w:lang w:val="en-US"/>
              </w:rPr>
              <w:t>-</w:t>
            </w:r>
          </w:p>
        </w:tc>
        <w:tc>
          <w:tcPr>
            <w:tcW w:w="1559" w:type="dxa"/>
            <w:tcBorders>
              <w:top w:val="single" w:sz="6" w:space="0" w:color="auto"/>
              <w:bottom w:val="single" w:sz="6" w:space="0" w:color="auto"/>
            </w:tcBorders>
          </w:tcPr>
          <w:p w14:paraId="1EF0E8C2" w14:textId="77777777" w:rsidR="002300AE" w:rsidRPr="00E12BD3" w:rsidRDefault="002300AE" w:rsidP="008B1C94">
            <w:pPr>
              <w:rPr>
                <w:lang w:val="en-US"/>
              </w:rPr>
            </w:pPr>
            <w:r w:rsidRPr="00E12BD3">
              <w:rPr>
                <w:lang w:val="en-US"/>
              </w:rPr>
              <w:t>-</w:t>
            </w:r>
          </w:p>
        </w:tc>
      </w:tr>
      <w:tr w:rsidR="002300AE" w:rsidRPr="00E12BD3" w14:paraId="59814D30" w14:textId="77777777" w:rsidTr="008B1C94">
        <w:trPr>
          <w:jc w:val="center"/>
        </w:trPr>
        <w:tc>
          <w:tcPr>
            <w:tcW w:w="1555" w:type="dxa"/>
            <w:tcBorders>
              <w:top w:val="single" w:sz="6" w:space="0" w:color="auto"/>
              <w:bottom w:val="single" w:sz="6" w:space="0" w:color="auto"/>
            </w:tcBorders>
          </w:tcPr>
          <w:p w14:paraId="6AA29FF7" w14:textId="77777777" w:rsidR="002300AE" w:rsidRPr="00E12BD3" w:rsidRDefault="002300AE" w:rsidP="008B1C94">
            <w:pPr>
              <w:rPr>
                <w:lang w:val="en-US"/>
              </w:rPr>
            </w:pPr>
            <w:r w:rsidRPr="00E12BD3">
              <w:rPr>
                <w:lang w:val="en-US"/>
              </w:rPr>
              <w:t>Mono objects (OBA)</w:t>
            </w:r>
          </w:p>
        </w:tc>
        <w:tc>
          <w:tcPr>
            <w:tcW w:w="1134" w:type="dxa"/>
            <w:tcBorders>
              <w:top w:val="single" w:sz="6" w:space="0" w:color="auto"/>
              <w:bottom w:val="single" w:sz="6" w:space="0" w:color="auto"/>
            </w:tcBorders>
          </w:tcPr>
          <w:p w14:paraId="7BDFC162" w14:textId="77777777" w:rsidR="002300AE" w:rsidRPr="00E12BD3" w:rsidRDefault="002300AE" w:rsidP="008B1C94">
            <w:pPr>
              <w:rPr>
                <w:lang w:val="en-US"/>
              </w:rPr>
            </w:pPr>
            <w:r w:rsidRPr="00E12BD3">
              <w:rPr>
                <w:lang w:val="en-US"/>
              </w:rPr>
              <w:t>1…4</w:t>
            </w:r>
          </w:p>
        </w:tc>
        <w:tc>
          <w:tcPr>
            <w:tcW w:w="1417" w:type="dxa"/>
            <w:tcBorders>
              <w:top w:val="single" w:sz="6" w:space="0" w:color="auto"/>
              <w:bottom w:val="single" w:sz="6" w:space="0" w:color="auto"/>
            </w:tcBorders>
          </w:tcPr>
          <w:p w14:paraId="520ADA11" w14:textId="77777777" w:rsidR="002300AE" w:rsidRPr="00E12BD3" w:rsidRDefault="002300AE" w:rsidP="008B1C94">
            <w:pPr>
              <w:rPr>
                <w:lang w:val="en-US"/>
              </w:rPr>
            </w:pPr>
            <w:r w:rsidRPr="00E12BD3">
              <w:rPr>
                <w:lang w:val="en-US"/>
              </w:rPr>
              <w:t>1…4</w:t>
            </w:r>
          </w:p>
        </w:tc>
        <w:tc>
          <w:tcPr>
            <w:tcW w:w="2268" w:type="dxa"/>
            <w:tcBorders>
              <w:top w:val="single" w:sz="6" w:space="0" w:color="auto"/>
              <w:bottom w:val="single" w:sz="6" w:space="0" w:color="auto"/>
            </w:tcBorders>
          </w:tcPr>
          <w:p w14:paraId="055C959F" w14:textId="77777777" w:rsidR="002300AE" w:rsidRPr="00E12BD3" w:rsidRDefault="002300AE" w:rsidP="008B1C94">
            <w:pPr>
              <w:rPr>
                <w:lang w:val="en-US"/>
              </w:rPr>
            </w:pPr>
            <w:r w:rsidRPr="00E12BD3">
              <w:rPr>
                <w:lang w:val="en-US"/>
              </w:rPr>
              <w:t>Object(s) with ID 1…4</w:t>
            </w:r>
          </w:p>
        </w:tc>
        <w:tc>
          <w:tcPr>
            <w:tcW w:w="1701" w:type="dxa"/>
            <w:tcBorders>
              <w:top w:val="single" w:sz="6" w:space="0" w:color="auto"/>
              <w:bottom w:val="single" w:sz="6" w:space="0" w:color="auto"/>
            </w:tcBorders>
          </w:tcPr>
          <w:p w14:paraId="4BE4A743" w14:textId="77777777" w:rsidR="002300AE" w:rsidRPr="00E12BD3" w:rsidRDefault="002300AE" w:rsidP="008B1C94">
            <w:pPr>
              <w:rPr>
                <w:lang w:val="en-US"/>
              </w:rPr>
            </w:pPr>
            <w:r w:rsidRPr="00E12BD3">
              <w:rPr>
                <w:lang w:val="en-US"/>
              </w:rPr>
              <w:t>-</w:t>
            </w:r>
          </w:p>
        </w:tc>
        <w:tc>
          <w:tcPr>
            <w:tcW w:w="1559" w:type="dxa"/>
            <w:tcBorders>
              <w:top w:val="single" w:sz="6" w:space="0" w:color="auto"/>
              <w:bottom w:val="single" w:sz="6" w:space="0" w:color="auto"/>
            </w:tcBorders>
          </w:tcPr>
          <w:p w14:paraId="1DF19F84" w14:textId="77777777" w:rsidR="002300AE" w:rsidRPr="00E12BD3" w:rsidRDefault="002300AE" w:rsidP="008B1C94">
            <w:pPr>
              <w:rPr>
                <w:lang w:val="en-US"/>
              </w:rPr>
            </w:pPr>
            <w:r w:rsidRPr="00E12BD3">
              <w:rPr>
                <w:lang w:val="en-US"/>
              </w:rPr>
              <w:t>-</w:t>
            </w:r>
          </w:p>
        </w:tc>
      </w:tr>
      <w:tr w:rsidR="002300AE" w:rsidRPr="00E12BD3" w14:paraId="2BDE5048" w14:textId="77777777" w:rsidTr="008B1C94">
        <w:trPr>
          <w:jc w:val="center"/>
        </w:trPr>
        <w:tc>
          <w:tcPr>
            <w:tcW w:w="1555" w:type="dxa"/>
            <w:tcBorders>
              <w:top w:val="single" w:sz="6" w:space="0" w:color="auto"/>
              <w:bottom w:val="single" w:sz="6" w:space="0" w:color="auto"/>
            </w:tcBorders>
          </w:tcPr>
          <w:p w14:paraId="507B1A28" w14:textId="77777777" w:rsidR="002300AE" w:rsidRPr="00E12BD3" w:rsidDel="00120750" w:rsidRDefault="002300AE" w:rsidP="008B1C94">
            <w:pPr>
              <w:rPr>
                <w:lang w:val="en-US"/>
              </w:rPr>
            </w:pPr>
            <w:r w:rsidRPr="00E12BD3">
              <w:rPr>
                <w:lang w:val="en-US"/>
              </w:rPr>
              <w:t xml:space="preserve">Metadata-assisted spatial audio, mono (MASA1) </w:t>
            </w:r>
          </w:p>
        </w:tc>
        <w:tc>
          <w:tcPr>
            <w:tcW w:w="1134" w:type="dxa"/>
            <w:tcBorders>
              <w:top w:val="single" w:sz="6" w:space="0" w:color="auto"/>
              <w:bottom w:val="single" w:sz="6" w:space="0" w:color="auto"/>
            </w:tcBorders>
          </w:tcPr>
          <w:p w14:paraId="1DA743B4" w14:textId="77777777" w:rsidR="002300AE" w:rsidRPr="00E12BD3" w:rsidRDefault="002300AE" w:rsidP="008B1C94">
            <w:pPr>
              <w:rPr>
                <w:lang w:val="en-US"/>
              </w:rPr>
            </w:pPr>
            <w:r w:rsidRPr="00E12BD3">
              <w:rPr>
                <w:lang w:val="en-US"/>
              </w:rPr>
              <w:t>1</w:t>
            </w:r>
          </w:p>
        </w:tc>
        <w:tc>
          <w:tcPr>
            <w:tcW w:w="1417" w:type="dxa"/>
            <w:tcBorders>
              <w:top w:val="single" w:sz="6" w:space="0" w:color="auto"/>
              <w:bottom w:val="single" w:sz="6" w:space="0" w:color="auto"/>
            </w:tcBorders>
          </w:tcPr>
          <w:p w14:paraId="34DD1BB2" w14:textId="77777777" w:rsidR="002300AE" w:rsidRPr="00E12BD3" w:rsidRDefault="002300AE" w:rsidP="008B1C94">
            <w:pPr>
              <w:rPr>
                <w:lang w:val="en-US"/>
              </w:rPr>
            </w:pPr>
            <w:r w:rsidRPr="00E12BD3">
              <w:rPr>
                <w:lang w:val="en-US"/>
              </w:rPr>
              <w:t>1</w:t>
            </w:r>
          </w:p>
        </w:tc>
        <w:tc>
          <w:tcPr>
            <w:tcW w:w="2268" w:type="dxa"/>
            <w:tcBorders>
              <w:top w:val="single" w:sz="6" w:space="0" w:color="auto"/>
              <w:bottom w:val="single" w:sz="6" w:space="0" w:color="auto"/>
            </w:tcBorders>
          </w:tcPr>
          <w:p w14:paraId="217C4432" w14:textId="77777777" w:rsidR="002300AE" w:rsidRPr="00E12BD3" w:rsidRDefault="002300AE" w:rsidP="008B1C94">
            <w:pPr>
              <w:rPr>
                <w:lang w:val="en-US"/>
              </w:rPr>
            </w:pPr>
            <w:r w:rsidRPr="00E12BD3">
              <w:rPr>
                <w:lang w:val="en-US"/>
              </w:rPr>
              <w:t>M</w:t>
            </w:r>
          </w:p>
        </w:tc>
        <w:tc>
          <w:tcPr>
            <w:tcW w:w="1701" w:type="dxa"/>
            <w:tcBorders>
              <w:top w:val="single" w:sz="6" w:space="0" w:color="auto"/>
              <w:bottom w:val="single" w:sz="6" w:space="0" w:color="auto"/>
            </w:tcBorders>
          </w:tcPr>
          <w:p w14:paraId="37510569" w14:textId="77777777" w:rsidR="002300AE" w:rsidRPr="00E12BD3" w:rsidRDefault="002300AE" w:rsidP="008B1C94">
            <w:pPr>
              <w:rPr>
                <w:lang w:val="en-US"/>
              </w:rPr>
            </w:pPr>
            <w:r w:rsidRPr="00E12BD3">
              <w:rPr>
                <w:lang w:val="en-US"/>
              </w:rPr>
              <w:t>-</w:t>
            </w:r>
          </w:p>
        </w:tc>
        <w:tc>
          <w:tcPr>
            <w:tcW w:w="1559" w:type="dxa"/>
            <w:tcBorders>
              <w:top w:val="single" w:sz="6" w:space="0" w:color="auto"/>
              <w:bottom w:val="single" w:sz="6" w:space="0" w:color="auto"/>
            </w:tcBorders>
          </w:tcPr>
          <w:p w14:paraId="3A495F6B" w14:textId="77777777" w:rsidR="002300AE" w:rsidRPr="00E12BD3" w:rsidRDefault="002300AE" w:rsidP="008B1C94">
            <w:pPr>
              <w:rPr>
                <w:lang w:val="en-US"/>
              </w:rPr>
            </w:pPr>
            <w:r w:rsidRPr="00E12BD3">
              <w:rPr>
                <w:lang w:val="en-US"/>
              </w:rPr>
              <w:t>-</w:t>
            </w:r>
          </w:p>
        </w:tc>
      </w:tr>
      <w:tr w:rsidR="002300AE" w:rsidRPr="00E12BD3" w14:paraId="3A0E7F54" w14:textId="77777777" w:rsidTr="008B1C94">
        <w:trPr>
          <w:jc w:val="center"/>
        </w:trPr>
        <w:tc>
          <w:tcPr>
            <w:tcW w:w="1555" w:type="dxa"/>
            <w:tcBorders>
              <w:top w:val="single" w:sz="6" w:space="0" w:color="auto"/>
            </w:tcBorders>
          </w:tcPr>
          <w:p w14:paraId="0ABAADC8" w14:textId="77777777" w:rsidR="002300AE" w:rsidRPr="00E12BD3" w:rsidRDefault="002300AE" w:rsidP="008B1C94">
            <w:pPr>
              <w:rPr>
                <w:lang w:val="en-US"/>
              </w:rPr>
            </w:pPr>
            <w:r w:rsidRPr="00E12BD3">
              <w:rPr>
                <w:lang w:val="en-US"/>
              </w:rPr>
              <w:t>Metadata-assisted spatial audio, stereo (MASA2)</w:t>
            </w:r>
          </w:p>
        </w:tc>
        <w:tc>
          <w:tcPr>
            <w:tcW w:w="1134" w:type="dxa"/>
            <w:tcBorders>
              <w:top w:val="single" w:sz="6" w:space="0" w:color="auto"/>
            </w:tcBorders>
          </w:tcPr>
          <w:p w14:paraId="36A97A0B" w14:textId="77777777" w:rsidR="002300AE" w:rsidRPr="00E12BD3" w:rsidRDefault="002300AE" w:rsidP="008B1C94">
            <w:pPr>
              <w:rPr>
                <w:lang w:val="en-US"/>
              </w:rPr>
            </w:pPr>
            <w:r w:rsidRPr="00E12BD3">
              <w:rPr>
                <w:lang w:val="en-US"/>
              </w:rPr>
              <w:t>2</w:t>
            </w:r>
          </w:p>
        </w:tc>
        <w:tc>
          <w:tcPr>
            <w:tcW w:w="1417" w:type="dxa"/>
            <w:tcBorders>
              <w:top w:val="single" w:sz="6" w:space="0" w:color="auto"/>
            </w:tcBorders>
          </w:tcPr>
          <w:p w14:paraId="1EBBCE2A" w14:textId="77777777" w:rsidR="002300AE" w:rsidRPr="00E12BD3" w:rsidRDefault="002300AE" w:rsidP="008B1C94">
            <w:pPr>
              <w:rPr>
                <w:lang w:val="en-US"/>
              </w:rPr>
            </w:pPr>
            <w:r w:rsidRPr="00E12BD3">
              <w:rPr>
                <w:lang w:val="en-US"/>
              </w:rPr>
              <w:t>1,2</w:t>
            </w:r>
          </w:p>
        </w:tc>
        <w:tc>
          <w:tcPr>
            <w:tcW w:w="2268" w:type="dxa"/>
            <w:tcBorders>
              <w:top w:val="single" w:sz="6" w:space="0" w:color="auto"/>
            </w:tcBorders>
          </w:tcPr>
          <w:p w14:paraId="25E0F6C1" w14:textId="77777777" w:rsidR="002300AE" w:rsidRPr="00E12BD3" w:rsidRDefault="002300AE" w:rsidP="008B1C94">
            <w:pPr>
              <w:rPr>
                <w:lang w:val="en-US"/>
              </w:rPr>
            </w:pPr>
            <w:r w:rsidRPr="00E12BD3">
              <w:rPr>
                <w:lang w:val="en-US"/>
              </w:rPr>
              <w:t>L, R</w:t>
            </w:r>
          </w:p>
        </w:tc>
        <w:tc>
          <w:tcPr>
            <w:tcW w:w="1701" w:type="dxa"/>
            <w:tcBorders>
              <w:top w:val="single" w:sz="6" w:space="0" w:color="auto"/>
            </w:tcBorders>
          </w:tcPr>
          <w:p w14:paraId="42670741" w14:textId="77777777" w:rsidR="002300AE" w:rsidRPr="00E12BD3" w:rsidRDefault="002300AE" w:rsidP="008B1C94">
            <w:pPr>
              <w:rPr>
                <w:lang w:val="en-US"/>
              </w:rPr>
            </w:pPr>
            <w:r w:rsidRPr="00E12BD3">
              <w:rPr>
                <w:lang w:val="en-US"/>
              </w:rPr>
              <w:t>-</w:t>
            </w:r>
          </w:p>
        </w:tc>
        <w:tc>
          <w:tcPr>
            <w:tcW w:w="1559" w:type="dxa"/>
            <w:tcBorders>
              <w:top w:val="single" w:sz="6" w:space="0" w:color="auto"/>
            </w:tcBorders>
          </w:tcPr>
          <w:p w14:paraId="058E2AD9" w14:textId="77777777" w:rsidR="002300AE" w:rsidRPr="00E12BD3" w:rsidRDefault="002300AE" w:rsidP="008B1C94">
            <w:pPr>
              <w:rPr>
                <w:lang w:val="en-US"/>
              </w:rPr>
            </w:pPr>
            <w:r w:rsidRPr="00E12BD3">
              <w:rPr>
                <w:lang w:val="en-US"/>
              </w:rPr>
              <w:t>-</w:t>
            </w:r>
          </w:p>
        </w:tc>
      </w:tr>
      <w:tr w:rsidR="002300AE" w:rsidRPr="00E12BD3" w14:paraId="428D73AE" w14:textId="77777777" w:rsidTr="008B1C94">
        <w:trPr>
          <w:trHeight w:val="300"/>
          <w:jc w:val="center"/>
        </w:trPr>
        <w:tc>
          <w:tcPr>
            <w:tcW w:w="1555" w:type="dxa"/>
            <w:tcBorders>
              <w:top w:val="single" w:sz="6" w:space="0" w:color="auto"/>
            </w:tcBorders>
          </w:tcPr>
          <w:p w14:paraId="593791B4" w14:textId="77777777" w:rsidR="002300AE" w:rsidRPr="00E12BD3" w:rsidRDefault="002300AE" w:rsidP="008B1C94">
            <w:pPr>
              <w:rPr>
                <w:lang w:val="en-US"/>
              </w:rPr>
            </w:pPr>
            <w:r w:rsidRPr="00E12BD3">
              <w:rPr>
                <w:lang w:val="en-US"/>
              </w:rPr>
              <w:t>Combined mono MASA and OBA</w:t>
            </w:r>
          </w:p>
        </w:tc>
        <w:tc>
          <w:tcPr>
            <w:tcW w:w="1134" w:type="dxa"/>
            <w:tcBorders>
              <w:top w:val="single" w:sz="6" w:space="0" w:color="auto"/>
            </w:tcBorders>
          </w:tcPr>
          <w:p w14:paraId="43DD9E93" w14:textId="77777777" w:rsidR="002300AE" w:rsidRPr="00E12BD3" w:rsidRDefault="002300AE" w:rsidP="008B1C94">
            <w:pPr>
              <w:rPr>
                <w:lang w:val="en-US"/>
              </w:rPr>
            </w:pPr>
            <w:r w:rsidRPr="00E12BD3">
              <w:rPr>
                <w:lang w:val="en-US"/>
              </w:rPr>
              <w:t>2...5</w:t>
            </w:r>
          </w:p>
        </w:tc>
        <w:tc>
          <w:tcPr>
            <w:tcW w:w="1417" w:type="dxa"/>
            <w:tcBorders>
              <w:top w:val="single" w:sz="6" w:space="0" w:color="auto"/>
            </w:tcBorders>
          </w:tcPr>
          <w:p w14:paraId="281954BB" w14:textId="77777777" w:rsidR="002300AE" w:rsidRPr="00E12BD3" w:rsidRDefault="002300AE" w:rsidP="008B1C94">
            <w:pPr>
              <w:rPr>
                <w:lang w:val="en-US"/>
              </w:rPr>
            </w:pPr>
            <w:r w:rsidRPr="00E12BD3">
              <w:rPr>
                <w:lang w:val="en-US"/>
              </w:rPr>
              <w:t>1..4</w:t>
            </w:r>
          </w:p>
          <w:p w14:paraId="6ED44FEA" w14:textId="77777777" w:rsidR="002300AE" w:rsidRPr="00E12BD3" w:rsidRDefault="002300AE" w:rsidP="008B1C94">
            <w:pPr>
              <w:rPr>
                <w:lang w:val="en-US"/>
              </w:rPr>
            </w:pPr>
            <w:r w:rsidRPr="00E12BD3">
              <w:rPr>
                <w:lang w:val="en-US"/>
              </w:rPr>
              <w:t>2...5</w:t>
            </w:r>
          </w:p>
        </w:tc>
        <w:tc>
          <w:tcPr>
            <w:tcW w:w="2268" w:type="dxa"/>
            <w:tcBorders>
              <w:top w:val="single" w:sz="6" w:space="0" w:color="auto"/>
            </w:tcBorders>
          </w:tcPr>
          <w:p w14:paraId="620AB6DF" w14:textId="77777777" w:rsidR="002300AE" w:rsidRPr="00E12BD3" w:rsidRDefault="002300AE" w:rsidP="008B1C94">
            <w:pPr>
              <w:rPr>
                <w:lang w:val="en-US"/>
              </w:rPr>
            </w:pPr>
            <w:r w:rsidRPr="00E12BD3">
              <w:rPr>
                <w:lang w:val="en-US"/>
              </w:rPr>
              <w:t>Object(s) with ID 1…4</w:t>
            </w:r>
          </w:p>
          <w:p w14:paraId="50167462" w14:textId="77777777" w:rsidR="002300AE" w:rsidRPr="00E12BD3" w:rsidRDefault="002300AE" w:rsidP="008B1C94">
            <w:pPr>
              <w:rPr>
                <w:lang w:val="en-US"/>
              </w:rPr>
            </w:pPr>
            <w:r w:rsidRPr="00E12BD3">
              <w:rPr>
                <w:lang w:val="en-US"/>
              </w:rPr>
              <w:t>M MASA</w:t>
            </w:r>
          </w:p>
          <w:p w14:paraId="087BB89C" w14:textId="77777777" w:rsidR="002300AE" w:rsidRPr="00E12BD3" w:rsidRDefault="002300AE" w:rsidP="008B1C94">
            <w:pPr>
              <w:rPr>
                <w:lang w:val="en-US"/>
              </w:rPr>
            </w:pPr>
          </w:p>
        </w:tc>
        <w:tc>
          <w:tcPr>
            <w:tcW w:w="1701" w:type="dxa"/>
            <w:tcBorders>
              <w:top w:val="single" w:sz="6" w:space="0" w:color="auto"/>
            </w:tcBorders>
          </w:tcPr>
          <w:p w14:paraId="0D65E675" w14:textId="77777777" w:rsidR="002300AE" w:rsidRPr="00E12BD3" w:rsidRDefault="002300AE" w:rsidP="008B1C94">
            <w:pPr>
              <w:rPr>
                <w:lang w:val="en-US"/>
              </w:rPr>
            </w:pPr>
            <w:r w:rsidRPr="00E12BD3">
              <w:rPr>
                <w:lang w:val="en-US"/>
              </w:rPr>
              <w:t>-</w:t>
            </w:r>
          </w:p>
          <w:p w14:paraId="1946C94F" w14:textId="77777777" w:rsidR="002300AE" w:rsidRPr="00E12BD3" w:rsidRDefault="002300AE" w:rsidP="008B1C94">
            <w:pPr>
              <w:rPr>
                <w:lang w:val="en-US"/>
              </w:rPr>
            </w:pPr>
            <w:r w:rsidRPr="00E12BD3">
              <w:rPr>
                <w:lang w:val="en-US"/>
              </w:rPr>
              <w:t>-</w:t>
            </w:r>
          </w:p>
        </w:tc>
        <w:tc>
          <w:tcPr>
            <w:tcW w:w="1559" w:type="dxa"/>
            <w:tcBorders>
              <w:top w:val="single" w:sz="6" w:space="0" w:color="auto"/>
            </w:tcBorders>
          </w:tcPr>
          <w:p w14:paraId="4BA59505" w14:textId="77777777" w:rsidR="002300AE" w:rsidRPr="00E12BD3" w:rsidRDefault="002300AE" w:rsidP="008B1C94">
            <w:pPr>
              <w:rPr>
                <w:lang w:val="en-US"/>
              </w:rPr>
            </w:pPr>
            <w:r w:rsidRPr="00E12BD3">
              <w:rPr>
                <w:lang w:val="en-US"/>
              </w:rPr>
              <w:t>-</w:t>
            </w:r>
          </w:p>
          <w:p w14:paraId="2A52B8EF" w14:textId="77777777" w:rsidR="002300AE" w:rsidRPr="00E12BD3" w:rsidRDefault="002300AE" w:rsidP="008B1C94">
            <w:pPr>
              <w:rPr>
                <w:lang w:val="en-US"/>
              </w:rPr>
            </w:pPr>
            <w:r w:rsidRPr="00E12BD3">
              <w:rPr>
                <w:lang w:val="en-US"/>
              </w:rPr>
              <w:t>-</w:t>
            </w:r>
          </w:p>
        </w:tc>
      </w:tr>
      <w:tr w:rsidR="002300AE" w:rsidRPr="00E12BD3" w14:paraId="0149F950" w14:textId="77777777" w:rsidTr="008B1C94">
        <w:trPr>
          <w:trHeight w:val="300"/>
          <w:jc w:val="center"/>
        </w:trPr>
        <w:tc>
          <w:tcPr>
            <w:tcW w:w="1555" w:type="dxa"/>
            <w:tcBorders>
              <w:top w:val="single" w:sz="6" w:space="0" w:color="auto"/>
            </w:tcBorders>
          </w:tcPr>
          <w:p w14:paraId="479B9F4B" w14:textId="77777777" w:rsidR="002300AE" w:rsidRPr="00E12BD3" w:rsidRDefault="002300AE" w:rsidP="008B1C94">
            <w:pPr>
              <w:rPr>
                <w:lang w:val="en-US"/>
              </w:rPr>
            </w:pPr>
            <w:r w:rsidRPr="00E12BD3">
              <w:rPr>
                <w:lang w:val="en-US"/>
              </w:rPr>
              <w:t>Combined stereo MASA and OBA</w:t>
            </w:r>
          </w:p>
          <w:p w14:paraId="383AEC38" w14:textId="77777777" w:rsidR="002300AE" w:rsidRPr="00E12BD3" w:rsidRDefault="002300AE" w:rsidP="008B1C94">
            <w:pPr>
              <w:rPr>
                <w:lang w:val="en-US"/>
              </w:rPr>
            </w:pPr>
          </w:p>
        </w:tc>
        <w:tc>
          <w:tcPr>
            <w:tcW w:w="1134" w:type="dxa"/>
            <w:tcBorders>
              <w:top w:val="single" w:sz="6" w:space="0" w:color="auto"/>
            </w:tcBorders>
          </w:tcPr>
          <w:p w14:paraId="4784F05E" w14:textId="77777777" w:rsidR="002300AE" w:rsidRPr="00E12BD3" w:rsidRDefault="002300AE" w:rsidP="008B1C94">
            <w:pPr>
              <w:rPr>
                <w:lang w:val="en-US"/>
              </w:rPr>
            </w:pPr>
            <w:r w:rsidRPr="00E12BD3">
              <w:rPr>
                <w:lang w:val="en-US"/>
              </w:rPr>
              <w:t>3...6</w:t>
            </w:r>
          </w:p>
        </w:tc>
        <w:tc>
          <w:tcPr>
            <w:tcW w:w="1417" w:type="dxa"/>
            <w:tcBorders>
              <w:top w:val="single" w:sz="6" w:space="0" w:color="auto"/>
            </w:tcBorders>
          </w:tcPr>
          <w:p w14:paraId="52061FB0" w14:textId="77777777" w:rsidR="002300AE" w:rsidRPr="00E12BD3" w:rsidRDefault="002300AE" w:rsidP="008B1C94">
            <w:pPr>
              <w:rPr>
                <w:lang w:val="en-US"/>
              </w:rPr>
            </w:pPr>
            <w:r w:rsidRPr="00E12BD3">
              <w:rPr>
                <w:lang w:val="en-US"/>
              </w:rPr>
              <w:t>1..4</w:t>
            </w:r>
          </w:p>
          <w:p w14:paraId="4FFA7F19" w14:textId="77777777" w:rsidR="002300AE" w:rsidRPr="00E12BD3" w:rsidRDefault="002300AE" w:rsidP="008B1C94">
            <w:pPr>
              <w:rPr>
                <w:lang w:val="en-US"/>
              </w:rPr>
            </w:pPr>
            <w:r w:rsidRPr="00E12BD3">
              <w:rPr>
                <w:lang w:val="en-US"/>
              </w:rPr>
              <w:t>5,6</w:t>
            </w:r>
          </w:p>
        </w:tc>
        <w:tc>
          <w:tcPr>
            <w:tcW w:w="2268" w:type="dxa"/>
            <w:tcBorders>
              <w:top w:val="single" w:sz="6" w:space="0" w:color="auto"/>
            </w:tcBorders>
          </w:tcPr>
          <w:p w14:paraId="57EACBF4" w14:textId="77777777" w:rsidR="002300AE" w:rsidRPr="00E12BD3" w:rsidRDefault="002300AE" w:rsidP="008B1C94">
            <w:pPr>
              <w:rPr>
                <w:lang w:val="en-US"/>
              </w:rPr>
            </w:pPr>
            <w:r w:rsidRPr="00E12BD3">
              <w:rPr>
                <w:lang w:val="en-US"/>
              </w:rPr>
              <w:t>Object(s) with ID 1…4</w:t>
            </w:r>
          </w:p>
          <w:p w14:paraId="659F42BA" w14:textId="77777777" w:rsidR="002300AE" w:rsidRPr="00E12BD3" w:rsidRDefault="002300AE" w:rsidP="008B1C94">
            <w:pPr>
              <w:rPr>
                <w:lang w:val="en-US"/>
              </w:rPr>
            </w:pPr>
            <w:r w:rsidRPr="00E12BD3">
              <w:rPr>
                <w:lang w:val="en-US"/>
              </w:rPr>
              <w:t>L, R MASA</w:t>
            </w:r>
          </w:p>
          <w:p w14:paraId="29CFD9C6" w14:textId="77777777" w:rsidR="002300AE" w:rsidRPr="00E12BD3" w:rsidRDefault="002300AE" w:rsidP="008B1C94">
            <w:pPr>
              <w:rPr>
                <w:lang w:val="en-US"/>
              </w:rPr>
            </w:pPr>
          </w:p>
        </w:tc>
        <w:tc>
          <w:tcPr>
            <w:tcW w:w="1701" w:type="dxa"/>
            <w:tcBorders>
              <w:top w:val="single" w:sz="6" w:space="0" w:color="auto"/>
            </w:tcBorders>
          </w:tcPr>
          <w:p w14:paraId="25E2529A" w14:textId="77777777" w:rsidR="002300AE" w:rsidRPr="00E12BD3" w:rsidRDefault="002300AE" w:rsidP="008B1C94">
            <w:pPr>
              <w:rPr>
                <w:lang w:val="en-US"/>
              </w:rPr>
            </w:pPr>
            <w:r w:rsidRPr="00E12BD3">
              <w:rPr>
                <w:lang w:val="en-US"/>
              </w:rPr>
              <w:t>-</w:t>
            </w:r>
          </w:p>
          <w:p w14:paraId="7687B755" w14:textId="77777777" w:rsidR="002300AE" w:rsidRPr="00E12BD3" w:rsidRDefault="002300AE" w:rsidP="008B1C94">
            <w:pPr>
              <w:rPr>
                <w:lang w:val="en-US"/>
              </w:rPr>
            </w:pPr>
            <w:r w:rsidRPr="00E12BD3">
              <w:rPr>
                <w:lang w:val="en-US"/>
              </w:rPr>
              <w:t>-</w:t>
            </w:r>
          </w:p>
        </w:tc>
        <w:tc>
          <w:tcPr>
            <w:tcW w:w="1559" w:type="dxa"/>
            <w:tcBorders>
              <w:top w:val="single" w:sz="6" w:space="0" w:color="auto"/>
            </w:tcBorders>
          </w:tcPr>
          <w:p w14:paraId="4F912C77" w14:textId="77777777" w:rsidR="002300AE" w:rsidRPr="00E12BD3" w:rsidRDefault="002300AE" w:rsidP="008B1C94">
            <w:pPr>
              <w:rPr>
                <w:lang w:val="en-US"/>
              </w:rPr>
            </w:pPr>
            <w:r w:rsidRPr="00E12BD3">
              <w:rPr>
                <w:lang w:val="en-US"/>
              </w:rPr>
              <w:t>-</w:t>
            </w:r>
          </w:p>
          <w:p w14:paraId="0F63C359" w14:textId="77777777" w:rsidR="002300AE" w:rsidRPr="00E12BD3" w:rsidRDefault="002300AE" w:rsidP="008B1C94">
            <w:pPr>
              <w:rPr>
                <w:lang w:val="en-US"/>
              </w:rPr>
            </w:pPr>
            <w:r w:rsidRPr="00E12BD3">
              <w:rPr>
                <w:lang w:val="en-US"/>
              </w:rPr>
              <w:t>-</w:t>
            </w:r>
          </w:p>
        </w:tc>
      </w:tr>
      <w:tr w:rsidR="002300AE" w:rsidRPr="00E12BD3" w14:paraId="4EFB870F" w14:textId="77777777" w:rsidTr="008B1C94">
        <w:trPr>
          <w:trHeight w:val="300"/>
          <w:jc w:val="center"/>
        </w:trPr>
        <w:tc>
          <w:tcPr>
            <w:tcW w:w="1555" w:type="dxa"/>
            <w:tcBorders>
              <w:top w:val="single" w:sz="6" w:space="0" w:color="auto"/>
            </w:tcBorders>
          </w:tcPr>
          <w:p w14:paraId="0DEE2C96" w14:textId="77777777" w:rsidR="002300AE" w:rsidRPr="00E12BD3" w:rsidRDefault="002300AE" w:rsidP="008B1C94">
            <w:pPr>
              <w:rPr>
                <w:lang w:val="en-US"/>
              </w:rPr>
            </w:pPr>
            <w:r w:rsidRPr="00E12BD3">
              <w:rPr>
                <w:lang w:val="en-US"/>
              </w:rPr>
              <w:t xml:space="preserve">Combined </w:t>
            </w:r>
          </w:p>
          <w:p w14:paraId="053124A7" w14:textId="77777777" w:rsidR="002300AE" w:rsidRPr="00E12BD3" w:rsidRDefault="002300AE" w:rsidP="008B1C94">
            <w:pPr>
              <w:rPr>
                <w:lang w:val="en-US"/>
              </w:rPr>
            </w:pPr>
            <w:r w:rsidRPr="00E12BD3">
              <w:rPr>
                <w:lang w:val="en-US"/>
              </w:rPr>
              <w:t>HOA</w:t>
            </w:r>
            <m:oMath>
              <m:d>
                <m:dPr>
                  <m:begChr m:val="〈"/>
                  <m:endChr m:val="〉"/>
                  <m:ctrlPr>
                    <w:rPr>
                      <w:rFonts w:ascii="Cambria Math" w:hAnsi="Cambria Math"/>
                      <w:i/>
                      <w:lang w:val="en-US"/>
                    </w:rPr>
                  </m:ctrlPr>
                </m:dPr>
                <m:e>
                  <m:r>
                    <w:rPr>
                      <w:rFonts w:ascii="Cambria Math" w:hAnsi="Cambria Math"/>
                      <w:lang w:val="en-US"/>
                    </w:rPr>
                    <m:t>O</m:t>
                  </m:r>
                </m:e>
              </m:d>
            </m:oMath>
            <w:r w:rsidRPr="00E12BD3">
              <w:rPr>
                <w:lang w:val="en-US"/>
              </w:rPr>
              <w:t xml:space="preserve">* </w:t>
            </w:r>
            <w:r w:rsidRPr="00E12BD3">
              <w:rPr>
                <w:lang w:val="en-US"/>
              </w:rPr>
              <w:br/>
              <w:t>(SBA</w:t>
            </w:r>
            <m:oMath>
              <m:d>
                <m:dPr>
                  <m:begChr m:val="〈"/>
                  <m:endChr m:val="〉"/>
                  <m:ctrlPr>
                    <w:rPr>
                      <w:rFonts w:ascii="Cambria Math" w:hAnsi="Cambria Math"/>
                      <w:i/>
                      <w:lang w:val="en-US"/>
                    </w:rPr>
                  </m:ctrlPr>
                </m:dPr>
                <m:e>
                  <m:r>
                    <w:rPr>
                      <w:rFonts w:ascii="Cambria Math" w:hAnsi="Cambria Math"/>
                      <w:lang w:val="en-US"/>
                    </w:rPr>
                    <m:t>O</m:t>
                  </m:r>
                </m:e>
              </m:d>
            </m:oMath>
            <w:r w:rsidRPr="00E12BD3">
              <w:rPr>
                <w:lang w:val="en-US"/>
              </w:rPr>
              <w:t>)</w:t>
            </w:r>
          </w:p>
          <w:p w14:paraId="4957D573" w14:textId="77777777" w:rsidR="002300AE" w:rsidRPr="00E12BD3" w:rsidRDefault="002300AE" w:rsidP="008B1C94">
            <w:pPr>
              <w:rPr>
                <w:lang w:val="en-US"/>
              </w:rPr>
            </w:pPr>
            <w:r w:rsidRPr="00E12BD3">
              <w:rPr>
                <w:lang w:val="en-US"/>
              </w:rPr>
              <w:t>and OBA</w:t>
            </w:r>
          </w:p>
        </w:tc>
        <w:tc>
          <w:tcPr>
            <w:tcW w:w="1134" w:type="dxa"/>
            <w:tcBorders>
              <w:top w:val="single" w:sz="6" w:space="0" w:color="auto"/>
            </w:tcBorders>
          </w:tcPr>
          <w:p w14:paraId="49A47681" w14:textId="77777777" w:rsidR="002300AE" w:rsidRPr="00E12BD3" w:rsidRDefault="002300AE" w:rsidP="008B1C94">
            <w:pPr>
              <w:jc w:val="center"/>
              <w:rPr>
                <w:lang w:val="en-US"/>
              </w:rPr>
            </w:pPr>
            <m:oMathPara>
              <m:oMath>
                <m:r>
                  <w:rPr>
                    <w:rFonts w:ascii="Cambria Math" w:hAnsi="Cambria Math"/>
                    <w:lang w:val="en-US"/>
                  </w:rPr>
                  <m:t xml:space="preserve">1…4+ </m:t>
                </m:r>
              </m:oMath>
            </m:oMathPara>
          </w:p>
          <w:p w14:paraId="45630D4D" w14:textId="77777777" w:rsidR="002300AE" w:rsidRPr="00E12BD3" w:rsidRDefault="00000000" w:rsidP="008B1C94">
            <w:pPr>
              <w:jc w:val="center"/>
              <w:rPr>
                <w:lang w:val="en-US"/>
              </w:rPr>
            </w:pPr>
            <m:oMathPara>
              <m:oMath>
                <m:sSup>
                  <m:sSupPr>
                    <m:ctrlPr>
                      <w:rPr>
                        <w:rFonts w:ascii="Cambria Math" w:hAnsi="Cambria Math"/>
                        <w:i/>
                        <w:lang w:val="en-US"/>
                      </w:rPr>
                    </m:ctrlPr>
                  </m:sSupPr>
                  <m:e>
                    <m:d>
                      <m:dPr>
                        <m:ctrlPr>
                          <w:rPr>
                            <w:rFonts w:ascii="Cambria Math" w:hAnsi="Cambria Math"/>
                            <w:i/>
                            <w:lang w:val="en-US"/>
                          </w:rPr>
                        </m:ctrlPr>
                      </m:dPr>
                      <m:e>
                        <m:d>
                          <m:dPr>
                            <m:begChr m:val="〈"/>
                            <m:endChr m:val="〉"/>
                            <m:ctrlPr>
                              <w:rPr>
                                <w:rFonts w:ascii="Cambria Math" w:hAnsi="Cambria Math"/>
                                <w:i/>
                                <w:lang w:val="en-US"/>
                              </w:rPr>
                            </m:ctrlPr>
                          </m:dPr>
                          <m:e>
                            <m:r>
                              <w:rPr>
                                <w:rFonts w:ascii="Cambria Math" w:hAnsi="Cambria Math"/>
                                <w:lang w:val="en-US"/>
                              </w:rPr>
                              <m:t>O</m:t>
                            </m:r>
                          </m:e>
                        </m:d>
                        <m:r>
                          <w:rPr>
                            <w:rFonts w:ascii="Cambria Math" w:hAnsi="Cambria Math"/>
                            <w:lang w:val="en-US"/>
                          </w:rPr>
                          <m:t>+1</m:t>
                        </m:r>
                      </m:e>
                    </m:d>
                  </m:e>
                  <m:sup>
                    <m:r>
                      <w:rPr>
                        <w:rFonts w:ascii="Cambria Math" w:hAnsi="Cambria Math"/>
                        <w:lang w:val="en-US"/>
                      </w:rPr>
                      <m:t>2</m:t>
                    </m:r>
                  </m:sup>
                </m:sSup>
              </m:oMath>
            </m:oMathPara>
          </w:p>
        </w:tc>
        <w:tc>
          <w:tcPr>
            <w:tcW w:w="1417" w:type="dxa"/>
            <w:tcBorders>
              <w:top w:val="single" w:sz="6" w:space="0" w:color="auto"/>
            </w:tcBorders>
          </w:tcPr>
          <w:p w14:paraId="04022608" w14:textId="77777777" w:rsidR="002300AE" w:rsidRPr="00E12BD3" w:rsidRDefault="002300AE" w:rsidP="008B1C94">
            <w:pPr>
              <w:rPr>
                <w:lang w:val="en-US"/>
              </w:rPr>
            </w:pPr>
            <w:r w:rsidRPr="00E12BD3">
              <w:rPr>
                <w:lang w:val="en-US"/>
              </w:rPr>
              <w:t>1…</w:t>
            </w:r>
            <m:oMath>
              <m:sSup>
                <m:sSupPr>
                  <m:ctrlPr>
                    <w:rPr>
                      <w:rFonts w:ascii="Cambria Math" w:hAnsi="Cambria Math"/>
                      <w:i/>
                      <w:lang w:val="en-US"/>
                    </w:rPr>
                  </m:ctrlPr>
                </m:sSupPr>
                <m:e>
                  <m:d>
                    <m:dPr>
                      <m:ctrlPr>
                        <w:rPr>
                          <w:rFonts w:ascii="Cambria Math" w:hAnsi="Cambria Math"/>
                          <w:i/>
                          <w:lang w:val="en-US"/>
                        </w:rPr>
                      </m:ctrlPr>
                    </m:dPr>
                    <m:e>
                      <m:d>
                        <m:dPr>
                          <m:begChr m:val="〈"/>
                          <m:endChr m:val="〉"/>
                          <m:ctrlPr>
                            <w:rPr>
                              <w:rFonts w:ascii="Cambria Math" w:hAnsi="Cambria Math"/>
                              <w:i/>
                              <w:lang w:val="en-US"/>
                            </w:rPr>
                          </m:ctrlPr>
                        </m:dPr>
                        <m:e>
                          <m:r>
                            <w:rPr>
                              <w:rFonts w:ascii="Cambria Math" w:hAnsi="Cambria Math"/>
                              <w:lang w:val="en-US"/>
                            </w:rPr>
                            <m:t>O</m:t>
                          </m:r>
                        </m:e>
                      </m:d>
                      <m:r>
                        <w:rPr>
                          <w:rFonts w:ascii="Cambria Math" w:hAnsi="Cambria Math"/>
                          <w:lang w:val="en-US"/>
                        </w:rPr>
                        <m:t>+1</m:t>
                      </m:r>
                    </m:e>
                  </m:d>
                </m:e>
                <m:sup>
                  <m:r>
                    <w:rPr>
                      <w:rFonts w:ascii="Cambria Math" w:hAnsi="Cambria Math"/>
                      <w:lang w:val="en-US"/>
                    </w:rPr>
                    <m:t>2</m:t>
                  </m:r>
                </m:sup>
              </m:sSup>
              <m:r>
                <w:rPr>
                  <w:rFonts w:ascii="Cambria Math" w:hAnsi="Cambria Math"/>
                  <w:lang w:val="en-US"/>
                </w:rPr>
                <m:t>+1…4</m:t>
              </m:r>
            </m:oMath>
          </w:p>
        </w:tc>
        <w:tc>
          <w:tcPr>
            <w:tcW w:w="2268" w:type="dxa"/>
            <w:tcBorders>
              <w:top w:val="single" w:sz="6" w:space="0" w:color="auto"/>
            </w:tcBorders>
          </w:tcPr>
          <w:p w14:paraId="6179B953" w14:textId="77777777" w:rsidR="002300AE" w:rsidRPr="00E12BD3" w:rsidRDefault="002300AE" w:rsidP="008B1C94">
            <w:pPr>
              <w:rPr>
                <w:lang w:val="en-US"/>
              </w:rPr>
            </w:pPr>
            <w:r w:rsidRPr="00E12BD3">
              <w:rPr>
                <w:lang w:val="en-US"/>
              </w:rPr>
              <w:t>Object(s) with ID 1…4</w:t>
            </w:r>
          </w:p>
          <w:p w14:paraId="15C79CBE" w14:textId="77777777" w:rsidR="002300AE" w:rsidRPr="00E12BD3" w:rsidRDefault="002300AE" w:rsidP="008B1C94">
            <w:pPr>
              <w:rPr>
                <w:i/>
                <w:iCs/>
                <w:lang w:val="en-US"/>
              </w:rPr>
            </w:pPr>
            <w:r w:rsidRPr="00E12BD3">
              <w:rPr>
                <w:lang w:val="en-US"/>
              </w:rPr>
              <w:t xml:space="preserve">Ambisonics components with </w:t>
            </w:r>
            <m:oMath>
              <m:r>
                <w:rPr>
                  <w:rFonts w:ascii="Cambria Math" w:hAnsi="Cambria Math"/>
                  <w:lang w:val="en-US"/>
                </w:rPr>
                <m:t>AC</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index</m:t>
                  </m:r>
                </m:sub>
              </m:sSub>
            </m:oMath>
            <w:r w:rsidRPr="00E12BD3">
              <w:rPr>
                <w:lang w:val="en-US"/>
              </w:rPr>
              <w:t xml:space="preserve"> 0,1, </w:t>
            </w:r>
            <w:proofErr w:type="gramStart"/>
            <w:r w:rsidRPr="00E12BD3">
              <w:rPr>
                <w:lang w:val="en-US"/>
              </w:rPr>
              <w:t>2,…</w:t>
            </w:r>
            <w:proofErr w:type="gramEnd"/>
            <w:r w:rsidRPr="00E12BD3">
              <w:rPr>
                <w:lang w:val="en-US"/>
              </w:rPr>
              <w:t xml:space="preserve"> </w:t>
            </w:r>
            <m:oMath>
              <m:sSup>
                <m:sSupPr>
                  <m:ctrlPr>
                    <w:rPr>
                      <w:rFonts w:ascii="Cambria Math" w:hAnsi="Cambria Math"/>
                      <w:i/>
                      <w:lang w:val="en-US"/>
                    </w:rPr>
                  </m:ctrlPr>
                </m:sSupPr>
                <m:e>
                  <m:d>
                    <m:dPr>
                      <m:ctrlPr>
                        <w:rPr>
                          <w:rFonts w:ascii="Cambria Math" w:hAnsi="Cambria Math"/>
                          <w:i/>
                          <w:lang w:val="en-US"/>
                        </w:rPr>
                      </m:ctrlPr>
                    </m:dPr>
                    <m:e>
                      <m:d>
                        <m:dPr>
                          <m:begChr m:val="〈"/>
                          <m:endChr m:val="〉"/>
                          <m:ctrlPr>
                            <w:rPr>
                              <w:rFonts w:ascii="Cambria Math" w:hAnsi="Cambria Math"/>
                              <w:i/>
                              <w:lang w:val="en-US"/>
                            </w:rPr>
                          </m:ctrlPr>
                        </m:dPr>
                        <m:e>
                          <m:r>
                            <w:rPr>
                              <w:rFonts w:ascii="Cambria Math" w:hAnsi="Cambria Math"/>
                              <w:lang w:val="en-US"/>
                            </w:rPr>
                            <m:t>O</m:t>
                          </m:r>
                        </m:e>
                      </m:d>
                      <m:r>
                        <w:rPr>
                          <w:rFonts w:ascii="Cambria Math" w:hAnsi="Cambria Math"/>
                          <w:lang w:val="en-US"/>
                        </w:rPr>
                        <m:t>+1</m:t>
                      </m:r>
                    </m:e>
                  </m:d>
                </m:e>
                <m:sup>
                  <m:r>
                    <w:rPr>
                      <w:rFonts w:ascii="Cambria Math" w:hAnsi="Cambria Math"/>
                      <w:lang w:val="en-US"/>
                    </w:rPr>
                    <m:t>2</m:t>
                  </m:r>
                </m:sup>
              </m:sSup>
            </m:oMath>
            <w:r w:rsidRPr="00E12BD3">
              <w:rPr>
                <w:lang w:val="en-US"/>
              </w:rPr>
              <w:t>-1</w:t>
            </w:r>
          </w:p>
        </w:tc>
        <w:tc>
          <w:tcPr>
            <w:tcW w:w="1701" w:type="dxa"/>
            <w:tcBorders>
              <w:top w:val="single" w:sz="6" w:space="0" w:color="auto"/>
            </w:tcBorders>
          </w:tcPr>
          <w:p w14:paraId="25D4D49B" w14:textId="77777777" w:rsidR="002300AE" w:rsidRPr="00E12BD3" w:rsidRDefault="002300AE" w:rsidP="008B1C94">
            <w:pPr>
              <w:rPr>
                <w:lang w:val="en-US"/>
              </w:rPr>
            </w:pPr>
            <w:r w:rsidRPr="00E12BD3">
              <w:rPr>
                <w:lang w:val="en-US"/>
              </w:rPr>
              <w:t>-</w:t>
            </w:r>
          </w:p>
        </w:tc>
        <w:tc>
          <w:tcPr>
            <w:tcW w:w="1559" w:type="dxa"/>
            <w:tcBorders>
              <w:top w:val="single" w:sz="6" w:space="0" w:color="auto"/>
            </w:tcBorders>
          </w:tcPr>
          <w:p w14:paraId="70ECFEE5" w14:textId="77777777" w:rsidR="002300AE" w:rsidRPr="00E12BD3" w:rsidRDefault="002300AE" w:rsidP="008B1C94">
            <w:pPr>
              <w:rPr>
                <w:lang w:val="en-US"/>
              </w:rPr>
            </w:pPr>
            <w:r w:rsidRPr="00E12BD3">
              <w:rPr>
                <w:lang w:val="en-US"/>
              </w:rPr>
              <w:t>-</w:t>
            </w:r>
          </w:p>
        </w:tc>
      </w:tr>
    </w:tbl>
    <w:p w14:paraId="22792BA2" w14:textId="77777777" w:rsidR="002300AE" w:rsidRPr="00E12BD3" w:rsidRDefault="002300AE" w:rsidP="002300AE">
      <w:pPr>
        <w:rPr>
          <w:lang w:val="en-US"/>
        </w:rPr>
      </w:pPr>
    </w:p>
    <w:p w14:paraId="1D8BAFE2" w14:textId="77777777" w:rsidR="002300AE" w:rsidRPr="00E12BD3" w:rsidRDefault="002300AE" w:rsidP="002300AE">
      <w:pPr>
        <w:rPr>
          <w:lang w:val="en-US"/>
        </w:rPr>
      </w:pPr>
      <w:r w:rsidRPr="00E12BD3">
        <w:rPr>
          <w:lang w:val="en-US"/>
        </w:rPr>
        <w:t>*</w:t>
      </w:r>
      <m:oMath>
        <m:d>
          <m:dPr>
            <m:begChr m:val="〈"/>
            <m:endChr m:val="〉"/>
            <m:ctrlPr>
              <w:rPr>
                <w:rFonts w:ascii="Cambria Math" w:hAnsi="Cambria Math"/>
                <w:i/>
                <w:lang w:val="en-US"/>
              </w:rPr>
            </m:ctrlPr>
          </m:dPr>
          <m:e>
            <m:r>
              <w:rPr>
                <w:rFonts w:ascii="Cambria Math" w:hAnsi="Cambria Math"/>
                <w:lang w:val="en-US"/>
              </w:rPr>
              <m:t>O</m:t>
            </m:r>
          </m:e>
        </m:d>
      </m:oMath>
      <w:r w:rsidRPr="00E12BD3">
        <w:rPr>
          <w:lang w:val="en-US"/>
        </w:rPr>
        <w:t xml:space="preserve"> = Ambisonics order</w:t>
      </w:r>
    </w:p>
    <w:p w14:paraId="12E73643" w14:textId="77777777" w:rsidR="002300AE" w:rsidRDefault="002300AE" w:rsidP="002300AE">
      <w:pPr>
        <w:rPr>
          <w:lang w:val="en-US"/>
        </w:rPr>
      </w:pPr>
      <w:r w:rsidRPr="00E12BD3">
        <w:rPr>
          <w:lang w:val="en-US"/>
        </w:rPr>
        <w:t>For Ambisonics, SN3D normalization is assumed.</w:t>
      </w:r>
      <w:ins w:id="76" w:author="Markus Multrus" w:date="2025-11-11T14:42:00Z" w16du:dateUtc="2025-11-11T13:42:00Z">
        <w:r>
          <w:rPr>
            <w:lang w:val="en-US"/>
          </w:rPr>
          <w:t xml:space="preserve"> </w:t>
        </w:r>
      </w:ins>
    </w:p>
    <w:p w14:paraId="4B1974EB" w14:textId="77777777" w:rsidR="002300AE" w:rsidRPr="00E12BD3" w:rsidRDefault="002300AE" w:rsidP="002300AE">
      <w:pPr>
        <w:rPr>
          <w:lang w:val="en-US"/>
        </w:rPr>
      </w:pPr>
      <w:ins w:id="77" w:author="Markus Multrus" w:date="2025-11-11T14:47:00Z">
        <w:r w:rsidRPr="006714A9">
          <w:t xml:space="preserve">The azimuth </w:t>
        </w:r>
      </w:ins>
      <w:ins w:id="78" w:author="Markus Multrus" w:date="2025-11-11T14:47:00Z" w16du:dateUtc="2025-11-11T13:47:00Z">
        <w:r>
          <w:t>ranges</w:t>
        </w:r>
      </w:ins>
      <w:ins w:id="79" w:author="Markus Multrus" w:date="2025-11-11T14:47:00Z">
        <w:r w:rsidRPr="006714A9">
          <w:t xml:space="preserve"> </w:t>
        </w:r>
      </w:ins>
      <w:ins w:id="80" w:author="Markus Multrus" w:date="2025-11-11T14:47:00Z" w16du:dateUtc="2025-11-11T13:47:00Z">
        <w:r>
          <w:t>are</w:t>
        </w:r>
      </w:ins>
      <w:ins w:id="81" w:author="Markus Multrus" w:date="2025-11-11T14:47:00Z">
        <w:r w:rsidRPr="006714A9">
          <w:t xml:space="preserve"> expressed in degrees; positive values rotate to the left when facing the front, i.e. </w:t>
        </w:r>
        <w:proofErr w:type="gramStart"/>
        <w:r w:rsidRPr="006714A9">
          <w:t>counter clockwise</w:t>
        </w:r>
        <w:proofErr w:type="gramEnd"/>
        <w:r w:rsidRPr="006714A9">
          <w:t xml:space="preserve"> when looking from above. The elevation </w:t>
        </w:r>
      </w:ins>
      <w:ins w:id="82" w:author="Markus Multrus" w:date="2025-11-11T14:48:00Z" w16du:dateUtc="2025-11-11T13:48:00Z">
        <w:r>
          <w:t>ranges are</w:t>
        </w:r>
      </w:ins>
      <w:ins w:id="83" w:author="Markus Multrus" w:date="2025-11-11T14:47:00Z">
        <w:r w:rsidRPr="006714A9">
          <w:t xml:space="preserve"> expressed in degrees where positive values indicate angles above the horizontal plane.</w:t>
        </w:r>
      </w:ins>
      <w:ins w:id="84" w:author="Markus Multrus" w:date="2025-11-11T14:47:00Z" w16du:dateUtc="2025-11-11T13:47:00Z">
        <w:r>
          <w:t xml:space="preserve"> </w:t>
        </w:r>
      </w:ins>
    </w:p>
    <w:p w14:paraId="2AA72746" w14:textId="77777777" w:rsidR="002300AE" w:rsidRPr="00CE4669" w:rsidRDefault="002300AE" w:rsidP="002300AE">
      <w:pPr>
        <w:pStyle w:val="CRSeparator"/>
      </w:pPr>
      <w:r w:rsidRPr="00CE4669">
        <w:t>==============Next change==============</w:t>
      </w:r>
    </w:p>
    <w:p w14:paraId="699A8257" w14:textId="77777777" w:rsidR="002300AE" w:rsidRPr="00E12BD3" w:rsidRDefault="002300AE" w:rsidP="002300AE">
      <w:pPr>
        <w:pStyle w:val="berschrift2"/>
        <w:rPr>
          <w:rFonts w:eastAsia="MS Mincho"/>
          <w:lang w:val="en-US" w:eastAsia="ja-JP"/>
        </w:rPr>
      </w:pPr>
      <w:r w:rsidRPr="00E12BD3">
        <w:rPr>
          <w:rFonts w:eastAsia="MS Mincho"/>
          <w:lang w:val="en-US" w:eastAsia="ja-JP"/>
        </w:rPr>
        <w:t>5.10</w:t>
      </w:r>
      <w:r w:rsidRPr="00E12BD3">
        <w:rPr>
          <w:rFonts w:eastAsia="MS Mincho"/>
          <w:lang w:val="en-US" w:eastAsia="ja-JP"/>
        </w:rPr>
        <w:tab/>
        <w:t>HRTF filter file (decoder/renderer input)</w:t>
      </w:r>
      <w:bookmarkEnd w:id="73"/>
    </w:p>
    <w:p w14:paraId="01D98335" w14:textId="77777777" w:rsidR="00652B44" w:rsidRDefault="00652B44" w:rsidP="00652B44">
      <w:pPr>
        <w:rPr>
          <w:ins w:id="85" w:author="Multrus, Markus" w:date="2025-11-19T11:26:00Z" w16du:dateUtc="2025-11-19T17:26:00Z"/>
          <w:lang w:eastAsia="ja-JP"/>
        </w:rPr>
      </w:pPr>
      <w:ins w:id="86" w:author="Multrus, Markus" w:date="2025-11-19T11:26:00Z" w16du:dateUtc="2025-11-19T17:26:00Z">
        <w:r w:rsidRPr="00DC130F">
          <w:rPr>
            <w:lang w:eastAsia="ja-JP"/>
          </w:rPr>
          <w:t xml:space="preserve">Head related filters for the binaural rendering may be provided to the decoder or the renderer by using dynamic loading of external binary file. </w:t>
        </w:r>
        <w:r>
          <w:rPr>
            <w:lang w:eastAsia="ja-JP"/>
          </w:rPr>
          <w:t xml:space="preserve">Examples code </w:t>
        </w:r>
        <w:r w:rsidRPr="00DC130F">
          <w:rPr>
            <w:lang w:eastAsia="ja-JP"/>
          </w:rPr>
          <w:t xml:space="preserve">to generate such a binary file from a set of SOFA file is </w:t>
        </w:r>
        <w:r>
          <w:rPr>
            <w:lang w:eastAsia="ja-JP"/>
          </w:rPr>
          <w:t xml:space="preserve">provided in the folder </w:t>
        </w:r>
        <w:r>
          <w:rPr>
            <w:lang w:eastAsia="ja-JP"/>
          </w:rPr>
          <w:lastRenderedPageBreak/>
          <w:t>“</w:t>
        </w:r>
        <w:proofErr w:type="spellStart"/>
        <w:r w:rsidRPr="002026E4">
          <w:rPr>
            <w:lang w:eastAsia="ja-JP"/>
          </w:rPr>
          <w:t>binauralRenderer_interface</w:t>
        </w:r>
        <w:proofErr w:type="spellEnd"/>
        <w:r>
          <w:rPr>
            <w:lang w:eastAsia="ja-JP"/>
          </w:rPr>
          <w:t>” in the “script” folder of the C source code</w:t>
        </w:r>
        <w:r w:rsidRPr="00DC130F">
          <w:rPr>
            <w:lang w:eastAsia="ja-JP"/>
          </w:rPr>
          <w:t>.</w:t>
        </w:r>
        <w:r>
          <w:rPr>
            <w:lang w:eastAsia="ja-JP"/>
          </w:rPr>
          <w:t xml:space="preserve"> Please refer to the readme file of this folder and sub-folder. </w:t>
        </w:r>
      </w:ins>
    </w:p>
    <w:p w14:paraId="108B3CC8" w14:textId="77777777" w:rsidR="00652B44" w:rsidRDefault="00652B44" w:rsidP="00652B44">
      <w:pPr>
        <w:rPr>
          <w:ins w:id="87" w:author="Multrus, Markus" w:date="2025-11-19T11:26:00Z" w16du:dateUtc="2025-11-19T17:26:00Z"/>
          <w:lang w:eastAsia="ja-JP"/>
        </w:rPr>
      </w:pPr>
      <w:ins w:id="88" w:author="Multrus, Markus" w:date="2025-11-19T11:26:00Z" w16du:dateUtc="2025-11-19T17:26:00Z">
        <w:r>
          <w:rPr>
            <w:lang w:eastAsia="ja-JP"/>
          </w:rPr>
          <w:t xml:space="preserve">The main script to is the </w:t>
        </w:r>
        <w:proofErr w:type="spellStart"/>
        <w:r>
          <w:rPr>
            <w:lang w:eastAsia="ja-JP"/>
          </w:rPr>
          <w:t>matlab</w:t>
        </w:r>
        <w:proofErr w:type="spellEnd"/>
        <w:r>
          <w:rPr>
            <w:lang w:eastAsia="ja-JP"/>
          </w:rPr>
          <w:t xml:space="preserve"> script called “</w:t>
        </w:r>
        <w:proofErr w:type="spellStart"/>
        <w:r w:rsidRPr="002026E4">
          <w:rPr>
            <w:lang w:eastAsia="ja-JP"/>
          </w:rPr>
          <w:t>generate_ivas_binauralizer_tables_from_sofa</w:t>
        </w:r>
        <w:r>
          <w:rPr>
            <w:lang w:eastAsia="ja-JP"/>
          </w:rPr>
          <w:t>.m</w:t>
        </w:r>
        <w:proofErr w:type="spellEnd"/>
        <w:r>
          <w:rPr>
            <w:lang w:eastAsia="ja-JP"/>
          </w:rPr>
          <w:t xml:space="preserve">”. It required </w:t>
        </w:r>
        <w:proofErr w:type="spellStart"/>
        <w:r>
          <w:rPr>
            <w:lang w:eastAsia="ja-JP"/>
          </w:rPr>
          <w:t>matlab</w:t>
        </w:r>
        <w:proofErr w:type="spellEnd"/>
        <w:r>
          <w:rPr>
            <w:lang w:eastAsia="ja-JP"/>
          </w:rPr>
          <w:t xml:space="preserve"> (</w:t>
        </w:r>
        <w:proofErr w:type="gramStart"/>
        <w:r>
          <w:rPr>
            <w:lang w:eastAsia="ja-JP"/>
          </w:rPr>
          <w:t>version  &gt;</w:t>
        </w:r>
        <w:proofErr w:type="gramEnd"/>
        <w:r>
          <w:rPr>
            <w:lang w:eastAsia="ja-JP"/>
          </w:rPr>
          <w:t>= R2017b and Signal Processing Toolbox). It also requires to first generate two executables “</w:t>
        </w:r>
        <w:proofErr w:type="spellStart"/>
        <w:r w:rsidRPr="002026E4">
          <w:rPr>
            <w:lang w:eastAsia="ja-JP"/>
          </w:rPr>
          <w:t>generate_crend_ivas_tables</w:t>
        </w:r>
        <w:proofErr w:type="spellEnd"/>
        <w:r>
          <w:rPr>
            <w:lang w:eastAsia="ja-JP"/>
          </w:rPr>
          <w:t>” and “</w:t>
        </w:r>
        <w:proofErr w:type="spellStart"/>
        <w:r w:rsidRPr="002026E4">
          <w:rPr>
            <w:lang w:eastAsia="ja-JP"/>
          </w:rPr>
          <w:t>tables_format_converter</w:t>
        </w:r>
        <w:proofErr w:type="spellEnd"/>
        <w:r>
          <w:rPr>
            <w:lang w:eastAsia="ja-JP"/>
          </w:rPr>
          <w:t xml:space="preserve">”. The process to generate these two executables is </w:t>
        </w:r>
        <w:proofErr w:type="spellStart"/>
        <w:r>
          <w:rPr>
            <w:lang w:eastAsia="ja-JP"/>
          </w:rPr>
          <w:t>decribed</w:t>
        </w:r>
        <w:proofErr w:type="spellEnd"/>
        <w:r>
          <w:rPr>
            <w:lang w:eastAsia="ja-JP"/>
          </w:rPr>
          <w:t xml:space="preserve"> in the readme file. It requires c compiler and </w:t>
        </w:r>
        <w:proofErr w:type="spellStart"/>
        <w:r>
          <w:rPr>
            <w:lang w:eastAsia="ja-JP"/>
          </w:rPr>
          <w:t>CMake</w:t>
        </w:r>
        <w:proofErr w:type="spellEnd"/>
        <w:r>
          <w:rPr>
            <w:lang w:eastAsia="ja-JP"/>
          </w:rPr>
          <w:t xml:space="preserve"> to be installed. </w:t>
        </w:r>
      </w:ins>
    </w:p>
    <w:p w14:paraId="48A784CC" w14:textId="77777777" w:rsidR="00652B44" w:rsidRDefault="00652B44" w:rsidP="00652B44">
      <w:pPr>
        <w:rPr>
          <w:ins w:id="89" w:author="Multrus, Markus" w:date="2025-11-19T11:26:00Z" w16du:dateUtc="2025-11-19T17:26:00Z"/>
          <w:lang w:eastAsia="ja-JP"/>
        </w:rPr>
      </w:pPr>
      <w:ins w:id="90" w:author="Multrus, Markus" w:date="2025-11-19T11:26:00Z" w16du:dateUtc="2025-11-19T17:26:00Z">
        <w:r>
          <w:rPr>
            <w:lang w:eastAsia="ja-JP"/>
          </w:rPr>
          <w:t xml:space="preserve">Running the </w:t>
        </w:r>
        <w:proofErr w:type="spellStart"/>
        <w:r>
          <w:rPr>
            <w:lang w:eastAsia="ja-JP"/>
          </w:rPr>
          <w:t>matlab</w:t>
        </w:r>
        <w:proofErr w:type="spellEnd"/>
        <w:r>
          <w:rPr>
            <w:lang w:eastAsia="ja-JP"/>
          </w:rPr>
          <w:t xml:space="preserve"> script </w:t>
        </w:r>
        <w:proofErr w:type="spellStart"/>
        <w:r>
          <w:rPr>
            <w:lang w:eastAsia="ja-JP"/>
          </w:rPr>
          <w:t>whitout</w:t>
        </w:r>
        <w:proofErr w:type="spellEnd"/>
        <w:r>
          <w:rPr>
            <w:lang w:eastAsia="ja-JP"/>
          </w:rPr>
          <w:t xml:space="preserve"> modifications will generate the binaural rom tables for the different renderers for floating code (</w:t>
        </w:r>
        <w:proofErr w:type="spellStart"/>
        <w:r w:rsidRPr="00D16AC5">
          <w:rPr>
            <w:lang w:eastAsia="ja-JP"/>
          </w:rPr>
          <w:t>ivas_rom_binaural_crend_head</w:t>
        </w:r>
        <w:r>
          <w:rPr>
            <w:lang w:eastAsia="ja-JP"/>
          </w:rPr>
          <w:t>.c|h</w:t>
        </w:r>
        <w:proofErr w:type="spellEnd"/>
        <w:r>
          <w:rPr>
            <w:lang w:eastAsia="ja-JP"/>
          </w:rPr>
          <w:t xml:space="preserve">, </w:t>
        </w:r>
        <w:proofErr w:type="spellStart"/>
        <w:r w:rsidRPr="00D16AC5">
          <w:rPr>
            <w:lang w:eastAsia="ja-JP"/>
          </w:rPr>
          <w:t>ivas_rom_binaural</w:t>
        </w:r>
        <w:r>
          <w:rPr>
            <w:lang w:eastAsia="ja-JP"/>
          </w:rPr>
          <w:t>Renderer.c|h</w:t>
        </w:r>
        <w:proofErr w:type="spellEnd"/>
        <w:r>
          <w:rPr>
            <w:lang w:eastAsia="ja-JP"/>
          </w:rPr>
          <w:t xml:space="preserve">, </w:t>
        </w:r>
        <w:proofErr w:type="spellStart"/>
        <w:r w:rsidRPr="00D16AC5">
          <w:rPr>
            <w:lang w:eastAsia="ja-JP"/>
          </w:rPr>
          <w:t>ivas_rom_</w:t>
        </w:r>
        <w:r>
          <w:rPr>
            <w:lang w:eastAsia="ja-JP"/>
          </w:rPr>
          <w:t>TD</w:t>
        </w:r>
        <w:r w:rsidRPr="00D16AC5">
          <w:rPr>
            <w:lang w:eastAsia="ja-JP"/>
          </w:rPr>
          <w:t>binaural</w:t>
        </w:r>
        <w:r>
          <w:rPr>
            <w:lang w:eastAsia="ja-JP"/>
          </w:rPr>
          <w:t>Renderer.c|h</w:t>
        </w:r>
        <w:proofErr w:type="spellEnd"/>
        <w:r>
          <w:rPr>
            <w:lang w:eastAsia="ja-JP"/>
          </w:rPr>
          <w:t>) and fixed-point code (</w:t>
        </w:r>
        <w:proofErr w:type="spellStart"/>
        <w:r w:rsidRPr="00D16AC5">
          <w:rPr>
            <w:lang w:eastAsia="ja-JP"/>
          </w:rPr>
          <w:t>ivas_rom_binaural_crend_head</w:t>
        </w:r>
        <w:r>
          <w:rPr>
            <w:lang w:eastAsia="ja-JP"/>
          </w:rPr>
          <w:t>_fx.c|h</w:t>
        </w:r>
        <w:proofErr w:type="spellEnd"/>
        <w:r>
          <w:rPr>
            <w:lang w:eastAsia="ja-JP"/>
          </w:rPr>
          <w:t xml:space="preserve">, </w:t>
        </w:r>
        <w:proofErr w:type="spellStart"/>
        <w:r w:rsidRPr="00D16AC5">
          <w:rPr>
            <w:lang w:eastAsia="ja-JP"/>
          </w:rPr>
          <w:t>ivas_rom_binaural</w:t>
        </w:r>
        <w:r>
          <w:rPr>
            <w:lang w:eastAsia="ja-JP"/>
          </w:rPr>
          <w:t>Renderer_fx.c|h</w:t>
        </w:r>
        <w:proofErr w:type="spellEnd"/>
        <w:r>
          <w:rPr>
            <w:lang w:eastAsia="ja-JP"/>
          </w:rPr>
          <w:t xml:space="preserve">, </w:t>
        </w:r>
        <w:proofErr w:type="spellStart"/>
        <w:r w:rsidRPr="00D16AC5">
          <w:rPr>
            <w:lang w:eastAsia="ja-JP"/>
          </w:rPr>
          <w:t>ivas_rom_</w:t>
        </w:r>
        <w:r>
          <w:rPr>
            <w:lang w:eastAsia="ja-JP"/>
          </w:rPr>
          <w:t>TD</w:t>
        </w:r>
        <w:r w:rsidRPr="00D16AC5">
          <w:rPr>
            <w:lang w:eastAsia="ja-JP"/>
          </w:rPr>
          <w:t>binaural</w:t>
        </w:r>
        <w:r>
          <w:rPr>
            <w:lang w:eastAsia="ja-JP"/>
          </w:rPr>
          <w:t>Renderer_fx.c|h</w:t>
        </w:r>
        <w:proofErr w:type="spellEnd"/>
        <w:r>
          <w:rPr>
            <w:lang w:eastAsia="ja-JP"/>
          </w:rPr>
          <w:t>). It will also generate 3 binaural binary files (</w:t>
        </w:r>
        <w:r w:rsidRPr="00D16AC5">
          <w:rPr>
            <w:lang w:eastAsia="ja-JP"/>
          </w:rPr>
          <w:t>ivas_binaural_48kHz</w:t>
        </w:r>
        <w:r>
          <w:rPr>
            <w:lang w:eastAsia="ja-JP"/>
          </w:rPr>
          <w:t xml:space="preserve">.bin, </w:t>
        </w:r>
        <w:r w:rsidRPr="00D16AC5">
          <w:rPr>
            <w:lang w:eastAsia="ja-JP"/>
          </w:rPr>
          <w:t>ivas_binaural_</w:t>
        </w:r>
        <w:r>
          <w:rPr>
            <w:lang w:eastAsia="ja-JP"/>
          </w:rPr>
          <w:t>32</w:t>
        </w:r>
        <w:r w:rsidRPr="00D16AC5">
          <w:rPr>
            <w:lang w:eastAsia="ja-JP"/>
          </w:rPr>
          <w:t>kHz</w:t>
        </w:r>
        <w:r>
          <w:rPr>
            <w:lang w:eastAsia="ja-JP"/>
          </w:rPr>
          <w:t xml:space="preserve">.bin, </w:t>
        </w:r>
        <w:r w:rsidRPr="00D16AC5">
          <w:rPr>
            <w:lang w:eastAsia="ja-JP"/>
          </w:rPr>
          <w:t>ivas_binaural_</w:t>
        </w:r>
        <w:r>
          <w:rPr>
            <w:lang w:eastAsia="ja-JP"/>
          </w:rPr>
          <w:t>16</w:t>
        </w:r>
        <w:r w:rsidRPr="00D16AC5">
          <w:rPr>
            <w:lang w:eastAsia="ja-JP"/>
          </w:rPr>
          <w:t>kHz</w:t>
        </w:r>
        <w:r>
          <w:rPr>
            <w:lang w:eastAsia="ja-JP"/>
          </w:rPr>
          <w:t xml:space="preserve">.bin). These 3 binary files contain default values corresponding to the values in the rom tables. By changing the sofa file used by the </w:t>
        </w:r>
        <w:proofErr w:type="spellStart"/>
        <w:r>
          <w:rPr>
            <w:lang w:eastAsia="ja-JP"/>
          </w:rPr>
          <w:t>matlab</w:t>
        </w:r>
        <w:proofErr w:type="spellEnd"/>
        <w:r>
          <w:rPr>
            <w:lang w:eastAsia="ja-JP"/>
          </w:rPr>
          <w:t xml:space="preserve"> script you can generate custom binaural binary files. The scripts are provided as example as they may not work will all sofa files.     </w:t>
        </w:r>
      </w:ins>
    </w:p>
    <w:p w14:paraId="5D9E632B" w14:textId="77777777" w:rsidR="00652B44" w:rsidRPr="00DC130F" w:rsidRDefault="00652B44" w:rsidP="00652B44">
      <w:pPr>
        <w:rPr>
          <w:ins w:id="91" w:author="Multrus, Markus" w:date="2025-11-19T11:26:00Z" w16du:dateUtc="2025-11-19T17:26:00Z"/>
          <w:lang w:eastAsia="ja-JP"/>
        </w:rPr>
      </w:pPr>
      <w:ins w:id="92" w:author="Multrus, Markus" w:date="2025-11-19T11:26:00Z" w16du:dateUtc="2025-11-19T17:26:00Z">
        <w:r w:rsidRPr="00DC130F">
          <w:rPr>
            <w:lang w:eastAsia="ja-JP"/>
          </w:rPr>
          <w:t>The decoder program should be called with option -</w:t>
        </w:r>
        <w:proofErr w:type="spellStart"/>
        <w:r w:rsidRPr="00DC130F">
          <w:rPr>
            <w:lang w:eastAsia="ja-JP"/>
          </w:rPr>
          <w:t>hrtf</w:t>
        </w:r>
        <w:proofErr w:type="spellEnd"/>
        <w:r w:rsidRPr="00DC130F">
          <w:rPr>
            <w:lang w:eastAsia="ja-JP"/>
          </w:rPr>
          <w:t xml:space="preserve"> &lt;</w:t>
        </w:r>
        <w:proofErr w:type="spellStart"/>
        <w:r w:rsidRPr="00DC130F">
          <w:rPr>
            <w:lang w:eastAsia="ja-JP"/>
          </w:rPr>
          <w:t>binary_file</w:t>
        </w:r>
        <w:proofErr w:type="spellEnd"/>
        <w:r w:rsidRPr="00DC130F">
          <w:rPr>
            <w:lang w:eastAsia="ja-JP"/>
          </w:rPr>
          <w:t>&gt;. This option can be used with the output configurations BINAURAL, BINAURAL_ROOM_IR and BINAURAL_ROOM_REVERB.</w:t>
        </w:r>
      </w:ins>
    </w:p>
    <w:p w14:paraId="204F5964" w14:textId="77777777" w:rsidR="00652B44" w:rsidRPr="00DC130F" w:rsidRDefault="00652B44" w:rsidP="00652B44">
      <w:pPr>
        <w:rPr>
          <w:ins w:id="93" w:author="Multrus, Markus" w:date="2025-11-19T11:26:00Z" w16du:dateUtc="2025-11-19T17:26:00Z"/>
          <w:lang w:eastAsia="ja-JP"/>
        </w:rPr>
      </w:pPr>
      <w:ins w:id="94" w:author="Multrus, Markus" w:date="2025-11-19T11:26:00Z" w16du:dateUtc="2025-11-19T17:26:00Z">
        <w:r>
          <w:rPr>
            <w:lang w:eastAsia="ja-JP"/>
          </w:rPr>
          <w:t>The binaural</w:t>
        </w:r>
        <w:r w:rsidRPr="00DC130F">
          <w:rPr>
            <w:lang w:eastAsia="ja-JP"/>
          </w:rPr>
          <w:t xml:space="preserve"> binary file has a specific container format with a header and a sequence of entries. </w:t>
        </w:r>
      </w:ins>
    </w:p>
    <w:p w14:paraId="1F2512F8" w14:textId="77777777" w:rsidR="00652B44" w:rsidRPr="00DC130F" w:rsidRDefault="00652B44" w:rsidP="00652B44">
      <w:pPr>
        <w:rPr>
          <w:ins w:id="95" w:author="Multrus, Markus" w:date="2025-11-19T11:26:00Z" w16du:dateUtc="2025-11-19T17:26:00Z"/>
          <w:lang w:eastAsia="ja-JP"/>
        </w:rPr>
      </w:pPr>
      <w:ins w:id="96" w:author="Multrus, Markus" w:date="2025-11-19T11:26:00Z" w16du:dateUtc="2025-11-19T17:26:00Z">
        <w:r w:rsidRPr="00DC130F">
          <w:rPr>
            <w:lang w:eastAsia="ja-JP"/>
          </w:rPr>
          <w:t xml:space="preserve">The header of a </w:t>
        </w:r>
        <w:r>
          <w:rPr>
            <w:lang w:eastAsia="ja-JP"/>
          </w:rPr>
          <w:t xml:space="preserve">binaural </w:t>
        </w:r>
        <w:r w:rsidRPr="00DC130F">
          <w:rPr>
            <w:lang w:eastAsia="ja-JP"/>
          </w:rPr>
          <w:t xml:space="preserve">binary file is defined according to </w:t>
        </w:r>
        <w:r>
          <w:rPr>
            <w:lang w:eastAsia="ja-JP"/>
          </w:rPr>
          <w:t>T</w:t>
        </w:r>
        <w:r w:rsidRPr="00DC130F">
          <w:rPr>
            <w:lang w:eastAsia="ja-JP"/>
          </w:rPr>
          <w:t xml:space="preserve">able </w:t>
        </w:r>
        <w:r>
          <w:rPr>
            <w:noProof/>
            <w:lang w:eastAsia="en-US"/>
          </w:rPr>
          <w:t>3A</w:t>
        </w:r>
        <w:r w:rsidRPr="00DC130F">
          <w:rPr>
            <w:lang w:eastAsia="ja-JP"/>
          </w:rPr>
          <w:t xml:space="preserve"> as follows:</w:t>
        </w:r>
      </w:ins>
    </w:p>
    <w:p w14:paraId="6C556C10" w14:textId="77777777" w:rsidR="00652B44" w:rsidRPr="00DC130F" w:rsidRDefault="00652B44" w:rsidP="00652B44">
      <w:pPr>
        <w:keepNext/>
        <w:keepLines/>
        <w:spacing w:before="60"/>
        <w:jc w:val="center"/>
        <w:rPr>
          <w:ins w:id="97" w:author="Multrus, Markus" w:date="2025-11-19T11:26:00Z" w16du:dateUtc="2025-11-19T17:26:00Z"/>
          <w:rFonts w:ascii="Arial" w:hAnsi="Arial"/>
          <w:b/>
          <w:lang w:eastAsia="en-US"/>
        </w:rPr>
      </w:pPr>
      <w:bookmarkStart w:id="98" w:name="_CRTable7_42"/>
      <w:ins w:id="99" w:author="Multrus, Markus" w:date="2025-11-19T11:26:00Z" w16du:dateUtc="2025-11-19T17:26:00Z">
        <w:r w:rsidRPr="00DC130F">
          <w:rPr>
            <w:rFonts w:ascii="Arial" w:hAnsi="Arial"/>
            <w:b/>
            <w:lang w:eastAsia="en-US"/>
          </w:rPr>
          <w:t xml:space="preserve">Table </w:t>
        </w:r>
        <w:bookmarkEnd w:id="98"/>
        <w:r>
          <w:rPr>
            <w:rFonts w:ascii="Arial" w:hAnsi="Arial"/>
            <w:b/>
            <w:noProof/>
            <w:lang w:eastAsia="en-US"/>
          </w:rPr>
          <w:t>3A</w:t>
        </w:r>
        <w:r w:rsidRPr="00DC130F">
          <w:rPr>
            <w:rFonts w:ascii="Arial" w:hAnsi="Arial"/>
            <w:b/>
            <w:lang w:eastAsia="en-US"/>
          </w:rPr>
          <w:t>: Binary file header</w:t>
        </w:r>
      </w:ins>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276"/>
        <w:gridCol w:w="6095"/>
      </w:tblGrid>
      <w:tr w:rsidR="00652B44" w:rsidRPr="00DC130F" w14:paraId="2407CEC6" w14:textId="77777777" w:rsidTr="009931A3">
        <w:trPr>
          <w:ins w:id="100" w:author="Multrus, Markus" w:date="2025-11-19T11:26:00Z"/>
        </w:trPr>
        <w:tc>
          <w:tcPr>
            <w:tcW w:w="1129" w:type="dxa"/>
            <w:tcBorders>
              <w:top w:val="single" w:sz="4" w:space="0" w:color="auto"/>
              <w:left w:val="single" w:sz="4" w:space="0" w:color="auto"/>
              <w:bottom w:val="single" w:sz="4" w:space="0" w:color="auto"/>
              <w:right w:val="single" w:sz="4" w:space="0" w:color="auto"/>
            </w:tcBorders>
            <w:hideMark/>
          </w:tcPr>
          <w:p w14:paraId="241F95F4" w14:textId="77777777" w:rsidR="00652B44" w:rsidRPr="00DC130F" w:rsidRDefault="00652B44" w:rsidP="009931A3">
            <w:pPr>
              <w:keepNext/>
              <w:keepLines/>
              <w:jc w:val="center"/>
              <w:rPr>
                <w:ins w:id="101" w:author="Multrus, Markus" w:date="2025-11-19T11:26:00Z" w16du:dateUtc="2025-11-19T17:26:00Z"/>
                <w:b/>
                <w:lang w:eastAsia="en-US"/>
              </w:rPr>
            </w:pPr>
            <w:ins w:id="102" w:author="Multrus, Markus" w:date="2025-11-19T11:26:00Z" w16du:dateUtc="2025-11-19T17:26:00Z">
              <w:r w:rsidRPr="00DC130F">
                <w:rPr>
                  <w:b/>
                  <w:lang w:eastAsia="en-US"/>
                </w:rPr>
                <w:t>Offset</w:t>
              </w:r>
            </w:ins>
          </w:p>
        </w:tc>
        <w:tc>
          <w:tcPr>
            <w:tcW w:w="1134" w:type="dxa"/>
            <w:tcBorders>
              <w:top w:val="single" w:sz="4" w:space="0" w:color="auto"/>
              <w:left w:val="single" w:sz="4" w:space="0" w:color="auto"/>
              <w:bottom w:val="single" w:sz="4" w:space="0" w:color="auto"/>
              <w:right w:val="single" w:sz="4" w:space="0" w:color="auto"/>
            </w:tcBorders>
            <w:hideMark/>
          </w:tcPr>
          <w:p w14:paraId="6AC879F2" w14:textId="77777777" w:rsidR="00652B44" w:rsidRPr="00DC130F" w:rsidRDefault="00652B44" w:rsidP="009931A3">
            <w:pPr>
              <w:keepNext/>
              <w:keepLines/>
              <w:jc w:val="center"/>
              <w:rPr>
                <w:ins w:id="103" w:author="Multrus, Markus" w:date="2025-11-19T11:26:00Z" w16du:dateUtc="2025-11-19T17:26:00Z"/>
                <w:b/>
                <w:lang w:eastAsia="en-US"/>
              </w:rPr>
            </w:pPr>
            <w:ins w:id="104" w:author="Multrus, Markus" w:date="2025-11-19T11:26:00Z" w16du:dateUtc="2025-11-19T17:26:00Z">
              <w:r w:rsidRPr="00DC130F">
                <w:rPr>
                  <w:b/>
                  <w:lang w:eastAsia="en-US"/>
                </w:rPr>
                <w:t>Format</w:t>
              </w:r>
            </w:ins>
          </w:p>
        </w:tc>
        <w:tc>
          <w:tcPr>
            <w:tcW w:w="1276" w:type="dxa"/>
            <w:tcBorders>
              <w:top w:val="single" w:sz="4" w:space="0" w:color="auto"/>
              <w:left w:val="single" w:sz="4" w:space="0" w:color="auto"/>
              <w:bottom w:val="single" w:sz="4" w:space="0" w:color="auto"/>
              <w:right w:val="single" w:sz="4" w:space="0" w:color="auto"/>
            </w:tcBorders>
            <w:hideMark/>
          </w:tcPr>
          <w:p w14:paraId="27FB1D9F" w14:textId="77777777" w:rsidR="00652B44" w:rsidRPr="00DC130F" w:rsidRDefault="00652B44" w:rsidP="009931A3">
            <w:pPr>
              <w:keepNext/>
              <w:keepLines/>
              <w:jc w:val="center"/>
              <w:rPr>
                <w:ins w:id="105" w:author="Multrus, Markus" w:date="2025-11-19T11:26:00Z" w16du:dateUtc="2025-11-19T17:26:00Z"/>
                <w:b/>
                <w:lang w:eastAsia="en-US"/>
              </w:rPr>
            </w:pPr>
            <w:ins w:id="106" w:author="Multrus, Markus" w:date="2025-11-19T11:26:00Z" w16du:dateUtc="2025-11-19T17:26:00Z">
              <w:r w:rsidRPr="00DC130F">
                <w:rPr>
                  <w:b/>
                  <w:lang w:eastAsia="en-US"/>
                </w:rPr>
                <w:t xml:space="preserve">Length </w:t>
              </w:r>
            </w:ins>
          </w:p>
          <w:p w14:paraId="67AC1508" w14:textId="77777777" w:rsidR="00652B44" w:rsidRPr="00DC130F" w:rsidRDefault="00652B44" w:rsidP="009931A3">
            <w:pPr>
              <w:keepNext/>
              <w:keepLines/>
              <w:jc w:val="center"/>
              <w:rPr>
                <w:ins w:id="107" w:author="Multrus, Markus" w:date="2025-11-19T11:26:00Z" w16du:dateUtc="2025-11-19T17:26:00Z"/>
                <w:b/>
                <w:lang w:eastAsia="en-US"/>
              </w:rPr>
            </w:pPr>
            <w:ins w:id="108" w:author="Multrus, Markus" w:date="2025-11-19T11:26:00Z" w16du:dateUtc="2025-11-19T17:26:00Z">
              <w:r w:rsidRPr="00DC130F">
                <w:rPr>
                  <w:b/>
                  <w:lang w:eastAsia="en-US"/>
                </w:rPr>
                <w:t>(in bytes)</w:t>
              </w:r>
            </w:ins>
          </w:p>
        </w:tc>
        <w:tc>
          <w:tcPr>
            <w:tcW w:w="6095" w:type="dxa"/>
            <w:tcBorders>
              <w:top w:val="single" w:sz="4" w:space="0" w:color="auto"/>
              <w:left w:val="single" w:sz="4" w:space="0" w:color="auto"/>
              <w:bottom w:val="single" w:sz="4" w:space="0" w:color="auto"/>
              <w:right w:val="single" w:sz="4" w:space="0" w:color="auto"/>
            </w:tcBorders>
            <w:hideMark/>
          </w:tcPr>
          <w:p w14:paraId="4FAFBD8E" w14:textId="77777777" w:rsidR="00652B44" w:rsidRPr="00DC130F" w:rsidRDefault="00652B44" w:rsidP="009931A3">
            <w:pPr>
              <w:keepNext/>
              <w:keepLines/>
              <w:jc w:val="center"/>
              <w:rPr>
                <w:ins w:id="109" w:author="Multrus, Markus" w:date="2025-11-19T11:26:00Z" w16du:dateUtc="2025-11-19T17:26:00Z"/>
                <w:b/>
                <w:lang w:eastAsia="en-US"/>
              </w:rPr>
            </w:pPr>
            <w:ins w:id="110" w:author="Multrus, Markus" w:date="2025-11-19T11:26:00Z" w16du:dateUtc="2025-11-19T17:26:00Z">
              <w:r w:rsidRPr="00DC130F">
                <w:rPr>
                  <w:b/>
                  <w:lang w:eastAsia="en-US"/>
                </w:rPr>
                <w:t>Description</w:t>
              </w:r>
            </w:ins>
          </w:p>
        </w:tc>
      </w:tr>
      <w:tr w:rsidR="00652B44" w:rsidRPr="00DC130F" w14:paraId="1B7B907E" w14:textId="77777777" w:rsidTr="009931A3">
        <w:trPr>
          <w:ins w:id="111" w:author="Multrus, Markus" w:date="2025-11-19T11:26:00Z"/>
        </w:trPr>
        <w:tc>
          <w:tcPr>
            <w:tcW w:w="1129" w:type="dxa"/>
            <w:tcBorders>
              <w:top w:val="single" w:sz="4" w:space="0" w:color="auto"/>
              <w:left w:val="single" w:sz="4" w:space="0" w:color="auto"/>
              <w:bottom w:val="single" w:sz="4" w:space="0" w:color="auto"/>
              <w:right w:val="single" w:sz="4" w:space="0" w:color="auto"/>
            </w:tcBorders>
            <w:hideMark/>
          </w:tcPr>
          <w:p w14:paraId="5A9441C4" w14:textId="77777777" w:rsidR="00652B44" w:rsidRPr="00DC130F" w:rsidRDefault="00652B44" w:rsidP="009931A3">
            <w:pPr>
              <w:keepNext/>
              <w:keepLines/>
              <w:jc w:val="center"/>
              <w:rPr>
                <w:ins w:id="112" w:author="Multrus, Markus" w:date="2025-11-19T11:26:00Z" w16du:dateUtc="2025-11-19T17:26:00Z"/>
                <w:lang w:eastAsia="en-US"/>
              </w:rPr>
            </w:pPr>
            <w:ins w:id="113" w:author="Multrus, Markus" w:date="2025-11-19T11:26:00Z" w16du:dateUtc="2025-11-19T17:26:00Z">
              <w:r w:rsidRPr="00DC130F">
                <w:rPr>
                  <w:lang w:eastAsia="en-US"/>
                </w:rPr>
                <w:t>0</w:t>
              </w:r>
            </w:ins>
          </w:p>
        </w:tc>
        <w:tc>
          <w:tcPr>
            <w:tcW w:w="1134" w:type="dxa"/>
            <w:tcBorders>
              <w:top w:val="single" w:sz="4" w:space="0" w:color="auto"/>
              <w:left w:val="single" w:sz="4" w:space="0" w:color="auto"/>
              <w:bottom w:val="single" w:sz="4" w:space="0" w:color="auto"/>
              <w:right w:val="single" w:sz="4" w:space="0" w:color="auto"/>
            </w:tcBorders>
            <w:hideMark/>
          </w:tcPr>
          <w:p w14:paraId="04ABF31E" w14:textId="77777777" w:rsidR="00652B44" w:rsidRPr="00DC130F" w:rsidRDefault="00652B44" w:rsidP="009931A3">
            <w:pPr>
              <w:keepNext/>
              <w:keepLines/>
              <w:jc w:val="center"/>
              <w:rPr>
                <w:ins w:id="114" w:author="Multrus, Markus" w:date="2025-11-19T11:26:00Z" w16du:dateUtc="2025-11-19T17:26:00Z"/>
                <w:lang w:eastAsia="en-US"/>
              </w:rPr>
            </w:pPr>
            <w:ins w:id="115" w:author="Multrus, Markus" w:date="2025-11-19T11:26:00Z" w16du:dateUtc="2025-11-19T17:26:00Z">
              <w:r w:rsidRPr="00DC130F">
                <w:rPr>
                  <w:lang w:eastAsia="en-US"/>
                </w:rPr>
                <w:t>string</w:t>
              </w:r>
            </w:ins>
          </w:p>
        </w:tc>
        <w:tc>
          <w:tcPr>
            <w:tcW w:w="1276" w:type="dxa"/>
            <w:tcBorders>
              <w:top w:val="single" w:sz="4" w:space="0" w:color="auto"/>
              <w:left w:val="single" w:sz="4" w:space="0" w:color="auto"/>
              <w:bottom w:val="single" w:sz="4" w:space="0" w:color="auto"/>
              <w:right w:val="single" w:sz="4" w:space="0" w:color="auto"/>
            </w:tcBorders>
            <w:hideMark/>
          </w:tcPr>
          <w:p w14:paraId="539A837D" w14:textId="77777777" w:rsidR="00652B44" w:rsidRPr="00DC130F" w:rsidRDefault="00652B44" w:rsidP="009931A3">
            <w:pPr>
              <w:keepNext/>
              <w:keepLines/>
              <w:jc w:val="center"/>
              <w:rPr>
                <w:ins w:id="116" w:author="Multrus, Markus" w:date="2025-11-19T11:26:00Z" w16du:dateUtc="2025-11-19T17:26:00Z"/>
                <w:lang w:eastAsia="en-US"/>
              </w:rPr>
            </w:pPr>
            <w:ins w:id="117" w:author="Multrus, Markus" w:date="2025-11-19T11:26:00Z" w16du:dateUtc="2025-11-19T17:26:00Z">
              <w:r w:rsidRPr="00DC130F">
                <w:rPr>
                  <w:lang w:eastAsia="en-US"/>
                </w:rPr>
                <w:t>8</w:t>
              </w:r>
            </w:ins>
          </w:p>
        </w:tc>
        <w:tc>
          <w:tcPr>
            <w:tcW w:w="6095" w:type="dxa"/>
            <w:tcBorders>
              <w:top w:val="single" w:sz="4" w:space="0" w:color="auto"/>
              <w:left w:val="single" w:sz="4" w:space="0" w:color="auto"/>
              <w:bottom w:val="single" w:sz="4" w:space="0" w:color="auto"/>
              <w:right w:val="single" w:sz="4" w:space="0" w:color="auto"/>
            </w:tcBorders>
            <w:hideMark/>
          </w:tcPr>
          <w:p w14:paraId="69B33816" w14:textId="77777777" w:rsidR="00652B44" w:rsidRPr="00DC130F" w:rsidRDefault="00652B44" w:rsidP="009931A3">
            <w:pPr>
              <w:keepNext/>
              <w:keepLines/>
              <w:jc w:val="center"/>
              <w:rPr>
                <w:ins w:id="118" w:author="Multrus, Markus" w:date="2025-11-19T11:26:00Z" w16du:dateUtc="2025-11-19T17:26:00Z"/>
                <w:lang w:eastAsia="en-US"/>
              </w:rPr>
            </w:pPr>
            <w:ins w:id="119" w:author="Multrus, Markus" w:date="2025-11-19T11:26:00Z" w16du:dateUtc="2025-11-19T17:26:00Z">
              <w:r w:rsidRPr="00DC130F">
                <w:rPr>
                  <w:lang w:eastAsia="en-US"/>
                </w:rPr>
                <w:t>File identifier: “IVASHRTF”</w:t>
              </w:r>
            </w:ins>
          </w:p>
        </w:tc>
      </w:tr>
      <w:tr w:rsidR="00652B44" w:rsidRPr="00DC130F" w14:paraId="0654F2E7" w14:textId="77777777" w:rsidTr="009931A3">
        <w:trPr>
          <w:ins w:id="120" w:author="Multrus, Markus" w:date="2025-11-19T11:26:00Z"/>
        </w:trPr>
        <w:tc>
          <w:tcPr>
            <w:tcW w:w="1129" w:type="dxa"/>
            <w:tcBorders>
              <w:top w:val="single" w:sz="4" w:space="0" w:color="auto"/>
              <w:left w:val="single" w:sz="4" w:space="0" w:color="auto"/>
              <w:bottom w:val="single" w:sz="4" w:space="0" w:color="auto"/>
              <w:right w:val="single" w:sz="4" w:space="0" w:color="auto"/>
            </w:tcBorders>
            <w:hideMark/>
          </w:tcPr>
          <w:p w14:paraId="6E62E5D9" w14:textId="77777777" w:rsidR="00652B44" w:rsidRPr="00DC130F" w:rsidRDefault="00652B44" w:rsidP="009931A3">
            <w:pPr>
              <w:keepNext/>
              <w:keepLines/>
              <w:jc w:val="center"/>
              <w:rPr>
                <w:ins w:id="121" w:author="Multrus, Markus" w:date="2025-11-19T11:26:00Z" w16du:dateUtc="2025-11-19T17:26:00Z"/>
                <w:lang w:eastAsia="en-US"/>
              </w:rPr>
            </w:pPr>
            <w:ins w:id="122" w:author="Multrus, Markus" w:date="2025-11-19T11:26:00Z" w16du:dateUtc="2025-11-19T17:26:00Z">
              <w:r w:rsidRPr="00DC130F">
                <w:rPr>
                  <w:lang w:eastAsia="en-US"/>
                </w:rPr>
                <w:t>8</w:t>
              </w:r>
            </w:ins>
          </w:p>
        </w:tc>
        <w:tc>
          <w:tcPr>
            <w:tcW w:w="1134" w:type="dxa"/>
            <w:tcBorders>
              <w:top w:val="single" w:sz="4" w:space="0" w:color="auto"/>
              <w:left w:val="single" w:sz="4" w:space="0" w:color="auto"/>
              <w:bottom w:val="single" w:sz="4" w:space="0" w:color="auto"/>
              <w:right w:val="single" w:sz="4" w:space="0" w:color="auto"/>
            </w:tcBorders>
            <w:hideMark/>
          </w:tcPr>
          <w:p w14:paraId="631898E3" w14:textId="77777777" w:rsidR="00652B44" w:rsidRPr="00DC130F" w:rsidRDefault="00652B44" w:rsidP="009931A3">
            <w:pPr>
              <w:keepNext/>
              <w:keepLines/>
              <w:jc w:val="center"/>
              <w:rPr>
                <w:ins w:id="123" w:author="Multrus, Markus" w:date="2025-11-19T11:26:00Z" w16du:dateUtc="2025-11-19T17:26:00Z"/>
                <w:lang w:eastAsia="en-US"/>
              </w:rPr>
            </w:pPr>
            <w:ins w:id="124" w:author="Multrus, Markus" w:date="2025-11-19T11:26:00Z" w16du:dateUtc="2025-11-19T17:26:00Z">
              <w:r w:rsidRPr="00DC130F">
                <w:rPr>
                  <w:lang w:eastAsia="en-US"/>
                </w:rPr>
                <w:t>integer</w:t>
              </w:r>
            </w:ins>
          </w:p>
        </w:tc>
        <w:tc>
          <w:tcPr>
            <w:tcW w:w="1276" w:type="dxa"/>
            <w:tcBorders>
              <w:top w:val="single" w:sz="4" w:space="0" w:color="auto"/>
              <w:left w:val="single" w:sz="4" w:space="0" w:color="auto"/>
              <w:bottom w:val="single" w:sz="4" w:space="0" w:color="auto"/>
              <w:right w:val="single" w:sz="4" w:space="0" w:color="auto"/>
            </w:tcBorders>
            <w:hideMark/>
          </w:tcPr>
          <w:p w14:paraId="41AE1B40" w14:textId="77777777" w:rsidR="00652B44" w:rsidRPr="00DC130F" w:rsidRDefault="00652B44" w:rsidP="009931A3">
            <w:pPr>
              <w:keepNext/>
              <w:keepLines/>
              <w:jc w:val="center"/>
              <w:rPr>
                <w:ins w:id="125" w:author="Multrus, Markus" w:date="2025-11-19T11:26:00Z" w16du:dateUtc="2025-11-19T17:26:00Z"/>
                <w:lang w:eastAsia="en-US"/>
              </w:rPr>
            </w:pPr>
            <w:ins w:id="126" w:author="Multrus, Markus" w:date="2025-11-19T11:26:00Z" w16du:dateUtc="2025-11-19T17:26:00Z">
              <w:r w:rsidRPr="00DC130F">
                <w:rPr>
                  <w:lang w:eastAsia="en-US"/>
                </w:rPr>
                <w:t>4</w:t>
              </w:r>
            </w:ins>
          </w:p>
        </w:tc>
        <w:tc>
          <w:tcPr>
            <w:tcW w:w="6095" w:type="dxa"/>
            <w:tcBorders>
              <w:top w:val="single" w:sz="4" w:space="0" w:color="auto"/>
              <w:left w:val="single" w:sz="4" w:space="0" w:color="auto"/>
              <w:bottom w:val="single" w:sz="4" w:space="0" w:color="auto"/>
              <w:right w:val="single" w:sz="4" w:space="0" w:color="auto"/>
            </w:tcBorders>
            <w:hideMark/>
          </w:tcPr>
          <w:p w14:paraId="4F583779" w14:textId="77777777" w:rsidR="00652B44" w:rsidRPr="00DC130F" w:rsidRDefault="00652B44" w:rsidP="009931A3">
            <w:pPr>
              <w:keepNext/>
              <w:keepLines/>
              <w:jc w:val="center"/>
              <w:rPr>
                <w:ins w:id="127" w:author="Multrus, Markus" w:date="2025-11-19T11:26:00Z" w16du:dateUtc="2025-11-19T17:26:00Z"/>
                <w:lang w:eastAsia="en-US"/>
              </w:rPr>
            </w:pPr>
            <w:ins w:id="128" w:author="Multrus, Markus" w:date="2025-11-19T11:26:00Z" w16du:dateUtc="2025-11-19T17:26:00Z">
              <w:r w:rsidRPr="00DC130F">
                <w:rPr>
                  <w:lang w:eastAsia="en-US"/>
                </w:rPr>
                <w:t>Size of file in bytes (header of file included)</w:t>
              </w:r>
            </w:ins>
          </w:p>
        </w:tc>
      </w:tr>
      <w:tr w:rsidR="00652B44" w:rsidRPr="00DC130F" w14:paraId="7524A8BA" w14:textId="77777777" w:rsidTr="009931A3">
        <w:trPr>
          <w:ins w:id="129" w:author="Multrus, Markus" w:date="2025-11-19T11:26:00Z"/>
        </w:trPr>
        <w:tc>
          <w:tcPr>
            <w:tcW w:w="1129" w:type="dxa"/>
            <w:tcBorders>
              <w:top w:val="single" w:sz="4" w:space="0" w:color="auto"/>
              <w:left w:val="single" w:sz="4" w:space="0" w:color="auto"/>
              <w:bottom w:val="single" w:sz="4" w:space="0" w:color="auto"/>
              <w:right w:val="single" w:sz="4" w:space="0" w:color="auto"/>
            </w:tcBorders>
            <w:hideMark/>
          </w:tcPr>
          <w:p w14:paraId="03F74883" w14:textId="77777777" w:rsidR="00652B44" w:rsidRPr="00DC130F" w:rsidRDefault="00652B44" w:rsidP="009931A3">
            <w:pPr>
              <w:keepNext/>
              <w:keepLines/>
              <w:jc w:val="center"/>
              <w:rPr>
                <w:ins w:id="130" w:author="Multrus, Markus" w:date="2025-11-19T11:26:00Z" w16du:dateUtc="2025-11-19T17:26:00Z"/>
                <w:lang w:eastAsia="en-US"/>
              </w:rPr>
            </w:pPr>
            <w:ins w:id="131" w:author="Multrus, Markus" w:date="2025-11-19T11:26:00Z" w16du:dateUtc="2025-11-19T17:26:00Z">
              <w:r w:rsidRPr="00DC130F">
                <w:rPr>
                  <w:lang w:eastAsia="en-US"/>
                </w:rPr>
                <w:t>12</w:t>
              </w:r>
            </w:ins>
          </w:p>
        </w:tc>
        <w:tc>
          <w:tcPr>
            <w:tcW w:w="1134" w:type="dxa"/>
            <w:tcBorders>
              <w:top w:val="single" w:sz="4" w:space="0" w:color="auto"/>
              <w:left w:val="single" w:sz="4" w:space="0" w:color="auto"/>
              <w:bottom w:val="single" w:sz="4" w:space="0" w:color="auto"/>
              <w:right w:val="single" w:sz="4" w:space="0" w:color="auto"/>
            </w:tcBorders>
            <w:hideMark/>
          </w:tcPr>
          <w:p w14:paraId="40A56CBB" w14:textId="77777777" w:rsidR="00652B44" w:rsidRPr="00DC130F" w:rsidRDefault="00652B44" w:rsidP="009931A3">
            <w:pPr>
              <w:keepNext/>
              <w:keepLines/>
              <w:jc w:val="center"/>
              <w:rPr>
                <w:ins w:id="132" w:author="Multrus, Markus" w:date="2025-11-19T11:26:00Z" w16du:dateUtc="2025-11-19T17:26:00Z"/>
                <w:lang w:eastAsia="en-US"/>
              </w:rPr>
            </w:pPr>
            <w:ins w:id="133" w:author="Multrus, Markus" w:date="2025-11-19T11:26:00Z" w16du:dateUtc="2025-11-19T17:26:00Z">
              <w:r w:rsidRPr="00DC130F">
                <w:rPr>
                  <w:lang w:eastAsia="en-US"/>
                </w:rPr>
                <w:t>integer</w:t>
              </w:r>
            </w:ins>
          </w:p>
        </w:tc>
        <w:tc>
          <w:tcPr>
            <w:tcW w:w="1276" w:type="dxa"/>
            <w:tcBorders>
              <w:top w:val="single" w:sz="4" w:space="0" w:color="auto"/>
              <w:left w:val="single" w:sz="4" w:space="0" w:color="auto"/>
              <w:bottom w:val="single" w:sz="4" w:space="0" w:color="auto"/>
              <w:right w:val="single" w:sz="4" w:space="0" w:color="auto"/>
            </w:tcBorders>
            <w:hideMark/>
          </w:tcPr>
          <w:p w14:paraId="2549230B" w14:textId="77777777" w:rsidR="00652B44" w:rsidRPr="00DC130F" w:rsidRDefault="00652B44" w:rsidP="009931A3">
            <w:pPr>
              <w:keepNext/>
              <w:keepLines/>
              <w:jc w:val="center"/>
              <w:rPr>
                <w:ins w:id="134" w:author="Multrus, Markus" w:date="2025-11-19T11:26:00Z" w16du:dateUtc="2025-11-19T17:26:00Z"/>
                <w:lang w:eastAsia="en-US"/>
              </w:rPr>
            </w:pPr>
            <w:ins w:id="135" w:author="Multrus, Markus" w:date="2025-11-19T11:26:00Z" w16du:dateUtc="2025-11-19T17:26:00Z">
              <w:r w:rsidRPr="00DC130F">
                <w:rPr>
                  <w:lang w:eastAsia="en-US"/>
                </w:rPr>
                <w:t>2</w:t>
              </w:r>
            </w:ins>
          </w:p>
        </w:tc>
        <w:tc>
          <w:tcPr>
            <w:tcW w:w="6095" w:type="dxa"/>
            <w:tcBorders>
              <w:top w:val="single" w:sz="4" w:space="0" w:color="auto"/>
              <w:left w:val="single" w:sz="4" w:space="0" w:color="auto"/>
              <w:bottom w:val="single" w:sz="4" w:space="0" w:color="auto"/>
              <w:right w:val="single" w:sz="4" w:space="0" w:color="auto"/>
            </w:tcBorders>
            <w:hideMark/>
          </w:tcPr>
          <w:p w14:paraId="01D22010" w14:textId="77777777" w:rsidR="00652B44" w:rsidRPr="00DC130F" w:rsidRDefault="00652B44" w:rsidP="009931A3">
            <w:pPr>
              <w:keepNext/>
              <w:keepLines/>
              <w:jc w:val="center"/>
              <w:rPr>
                <w:ins w:id="136" w:author="Multrus, Markus" w:date="2025-11-19T11:26:00Z" w16du:dateUtc="2025-11-19T17:26:00Z"/>
                <w:lang w:eastAsia="en-US"/>
              </w:rPr>
            </w:pPr>
            <w:ins w:id="137" w:author="Multrus, Markus" w:date="2025-11-19T11:26:00Z" w16du:dateUtc="2025-11-19T17:26:00Z">
              <w:r w:rsidRPr="00DC130F">
                <w:rPr>
                  <w:lang w:eastAsia="en-US"/>
                </w:rPr>
                <w:t>Number of entries (HR filters)</w:t>
              </w:r>
            </w:ins>
          </w:p>
        </w:tc>
      </w:tr>
      <w:tr w:rsidR="00652B44" w:rsidRPr="00DC130F" w14:paraId="76F6426F" w14:textId="77777777" w:rsidTr="009931A3">
        <w:trPr>
          <w:ins w:id="138" w:author="Multrus, Markus" w:date="2025-11-19T11:26:00Z"/>
        </w:trPr>
        <w:tc>
          <w:tcPr>
            <w:tcW w:w="1129" w:type="dxa"/>
            <w:tcBorders>
              <w:top w:val="single" w:sz="4" w:space="0" w:color="auto"/>
              <w:left w:val="single" w:sz="4" w:space="0" w:color="auto"/>
              <w:bottom w:val="single" w:sz="4" w:space="0" w:color="auto"/>
              <w:right w:val="single" w:sz="4" w:space="0" w:color="auto"/>
            </w:tcBorders>
            <w:hideMark/>
          </w:tcPr>
          <w:p w14:paraId="1A69DA24" w14:textId="77777777" w:rsidR="00652B44" w:rsidRPr="00DC130F" w:rsidRDefault="00652B44" w:rsidP="009931A3">
            <w:pPr>
              <w:keepNext/>
              <w:keepLines/>
              <w:jc w:val="center"/>
              <w:rPr>
                <w:ins w:id="139" w:author="Multrus, Markus" w:date="2025-11-19T11:26:00Z" w16du:dateUtc="2025-11-19T17:26:00Z"/>
                <w:lang w:eastAsia="en-US"/>
              </w:rPr>
            </w:pPr>
            <w:ins w:id="140" w:author="Multrus, Markus" w:date="2025-11-19T11:26:00Z" w16du:dateUtc="2025-11-19T17:26:00Z">
              <w:r w:rsidRPr="00DC130F">
                <w:rPr>
                  <w:lang w:eastAsia="en-US"/>
                </w:rPr>
                <w:t>14</w:t>
              </w:r>
            </w:ins>
          </w:p>
        </w:tc>
        <w:tc>
          <w:tcPr>
            <w:tcW w:w="1134" w:type="dxa"/>
            <w:tcBorders>
              <w:top w:val="single" w:sz="4" w:space="0" w:color="auto"/>
              <w:left w:val="single" w:sz="4" w:space="0" w:color="auto"/>
              <w:bottom w:val="single" w:sz="4" w:space="0" w:color="auto"/>
              <w:right w:val="single" w:sz="4" w:space="0" w:color="auto"/>
            </w:tcBorders>
            <w:hideMark/>
          </w:tcPr>
          <w:p w14:paraId="69E25724" w14:textId="77777777" w:rsidR="00652B44" w:rsidRPr="00DC130F" w:rsidRDefault="00652B44" w:rsidP="009931A3">
            <w:pPr>
              <w:keepNext/>
              <w:keepLines/>
              <w:jc w:val="center"/>
              <w:rPr>
                <w:ins w:id="141" w:author="Multrus, Markus" w:date="2025-11-19T11:26:00Z" w16du:dateUtc="2025-11-19T17:26:00Z"/>
                <w:lang w:eastAsia="en-US"/>
              </w:rPr>
            </w:pPr>
            <w:ins w:id="142" w:author="Multrus, Markus" w:date="2025-11-19T11:26:00Z" w16du:dateUtc="2025-11-19T17:26:00Z">
              <w:r w:rsidRPr="00DC130F">
                <w:rPr>
                  <w:lang w:eastAsia="en-US"/>
                </w:rPr>
                <w:t>integer</w:t>
              </w:r>
            </w:ins>
          </w:p>
        </w:tc>
        <w:tc>
          <w:tcPr>
            <w:tcW w:w="1276" w:type="dxa"/>
            <w:tcBorders>
              <w:top w:val="single" w:sz="4" w:space="0" w:color="auto"/>
              <w:left w:val="single" w:sz="4" w:space="0" w:color="auto"/>
              <w:bottom w:val="single" w:sz="4" w:space="0" w:color="auto"/>
              <w:right w:val="single" w:sz="4" w:space="0" w:color="auto"/>
            </w:tcBorders>
            <w:hideMark/>
          </w:tcPr>
          <w:p w14:paraId="2B35E588" w14:textId="77777777" w:rsidR="00652B44" w:rsidRPr="00DC130F" w:rsidRDefault="00652B44" w:rsidP="009931A3">
            <w:pPr>
              <w:keepNext/>
              <w:keepLines/>
              <w:jc w:val="center"/>
              <w:rPr>
                <w:ins w:id="143" w:author="Multrus, Markus" w:date="2025-11-19T11:26:00Z" w16du:dateUtc="2025-11-19T17:26:00Z"/>
                <w:lang w:eastAsia="en-US"/>
              </w:rPr>
            </w:pPr>
            <w:ins w:id="144" w:author="Multrus, Markus" w:date="2025-11-19T11:26:00Z" w16du:dateUtc="2025-11-19T17:26:00Z">
              <w:r w:rsidRPr="00DC130F">
                <w:rPr>
                  <w:lang w:eastAsia="en-US"/>
                </w:rPr>
                <w:t>4</w:t>
              </w:r>
            </w:ins>
          </w:p>
        </w:tc>
        <w:tc>
          <w:tcPr>
            <w:tcW w:w="6095" w:type="dxa"/>
            <w:tcBorders>
              <w:top w:val="single" w:sz="4" w:space="0" w:color="auto"/>
              <w:left w:val="single" w:sz="4" w:space="0" w:color="auto"/>
              <w:bottom w:val="single" w:sz="4" w:space="0" w:color="auto"/>
              <w:right w:val="single" w:sz="4" w:space="0" w:color="auto"/>
            </w:tcBorders>
            <w:hideMark/>
          </w:tcPr>
          <w:p w14:paraId="4DB369FF" w14:textId="77777777" w:rsidR="00652B44" w:rsidRPr="00DC130F" w:rsidRDefault="00652B44" w:rsidP="009931A3">
            <w:pPr>
              <w:keepNext/>
              <w:keepLines/>
              <w:jc w:val="center"/>
              <w:rPr>
                <w:ins w:id="145" w:author="Multrus, Markus" w:date="2025-11-19T11:26:00Z" w16du:dateUtc="2025-11-19T17:26:00Z"/>
                <w:lang w:eastAsia="en-US"/>
              </w:rPr>
            </w:pPr>
            <w:ins w:id="146" w:author="Multrus, Markus" w:date="2025-11-19T11:26:00Z" w16du:dateUtc="2025-11-19T17:26:00Z">
              <w:r w:rsidRPr="00DC130F">
                <w:rPr>
                  <w:lang w:eastAsia="en-US"/>
                </w:rPr>
                <w:t>Max size of raw data (HR filter in binary format)</w:t>
              </w:r>
            </w:ins>
          </w:p>
        </w:tc>
      </w:tr>
    </w:tbl>
    <w:p w14:paraId="605FA49E" w14:textId="77777777" w:rsidR="00652B44" w:rsidRPr="00DC130F" w:rsidRDefault="00652B44" w:rsidP="00652B44">
      <w:pPr>
        <w:rPr>
          <w:ins w:id="147" w:author="Multrus, Markus" w:date="2025-11-19T11:26:00Z" w16du:dateUtc="2025-11-19T17:26:00Z"/>
          <w:lang w:eastAsia="ja-JP"/>
        </w:rPr>
      </w:pPr>
    </w:p>
    <w:p w14:paraId="503B2AD2" w14:textId="77777777" w:rsidR="00652B44" w:rsidRPr="009D5AAE" w:rsidRDefault="00652B44" w:rsidP="00652B44">
      <w:pPr>
        <w:rPr>
          <w:ins w:id="148" w:author="Multrus, Markus" w:date="2025-11-19T11:26:00Z" w16du:dateUtc="2025-11-19T17:26:00Z"/>
          <w:rFonts w:eastAsia="MS Mincho"/>
          <w:lang w:val="en-US" w:eastAsia="ja-JP"/>
        </w:rPr>
      </w:pPr>
      <w:ins w:id="149" w:author="Multrus, Markus" w:date="2025-11-19T11:26:00Z" w16du:dateUtc="2025-11-19T17:26:00Z">
        <w:r w:rsidRPr="00DC130F">
          <w:rPr>
            <w:lang w:eastAsia="ja-JP"/>
          </w:rPr>
          <w:t xml:space="preserve">Every entry contains </w:t>
        </w:r>
        <w:r w:rsidRPr="00DC130F">
          <w:rPr>
            <w:lang w:eastAsia="en-US"/>
          </w:rPr>
          <w:t>a header followed by the related raw data which is the binary representation of the HR filter.</w:t>
        </w:r>
        <w:r>
          <w:rPr>
            <w:lang w:eastAsia="en-US"/>
          </w:rPr>
          <w:t xml:space="preserve"> The binary format for the different renderers </w:t>
        </w:r>
        <w:proofErr w:type="gramStart"/>
        <w:r>
          <w:rPr>
            <w:lang w:eastAsia="en-US"/>
          </w:rPr>
          <w:t>are</w:t>
        </w:r>
        <w:proofErr w:type="gramEnd"/>
        <w:r>
          <w:rPr>
            <w:lang w:eastAsia="en-US"/>
          </w:rPr>
          <w:t xml:space="preserve"> described in tables 3B through 3F. </w:t>
        </w:r>
      </w:ins>
    </w:p>
    <w:p w14:paraId="08E6A9F0" w14:textId="77777777" w:rsidR="00652B44" w:rsidRPr="00DC130F" w:rsidRDefault="00652B44" w:rsidP="00652B44">
      <w:pPr>
        <w:rPr>
          <w:ins w:id="150" w:author="Multrus, Markus" w:date="2025-11-19T11:26:00Z" w16du:dateUtc="2025-11-19T17:26:00Z"/>
          <w:lang w:eastAsia="ja-JP"/>
        </w:rPr>
      </w:pPr>
      <w:ins w:id="151" w:author="Multrus, Markus" w:date="2025-11-19T11:26:00Z" w16du:dateUtc="2025-11-19T17:26:00Z">
        <w:r w:rsidRPr="00DC130F">
          <w:rPr>
            <w:lang w:eastAsia="ja-JP"/>
          </w:rPr>
          <w:t xml:space="preserve">The header of each entry is defined as given in </w:t>
        </w:r>
        <w:r>
          <w:rPr>
            <w:lang w:eastAsia="ja-JP"/>
          </w:rPr>
          <w:t>T</w:t>
        </w:r>
        <w:r w:rsidRPr="00DC130F">
          <w:rPr>
            <w:lang w:eastAsia="ja-JP"/>
          </w:rPr>
          <w:t xml:space="preserve">able </w:t>
        </w:r>
        <w:r>
          <w:rPr>
            <w:noProof/>
            <w:lang w:eastAsia="en-US"/>
          </w:rPr>
          <w:t>3B</w:t>
        </w:r>
        <w:r w:rsidRPr="00DC130F">
          <w:rPr>
            <w:lang w:eastAsia="ja-JP"/>
          </w:rPr>
          <w:t>:</w:t>
        </w:r>
      </w:ins>
    </w:p>
    <w:p w14:paraId="14120208" w14:textId="77777777" w:rsidR="00652B44" w:rsidRPr="00DC130F" w:rsidRDefault="00652B44" w:rsidP="00652B44">
      <w:pPr>
        <w:keepNext/>
        <w:keepLines/>
        <w:spacing w:before="60"/>
        <w:jc w:val="center"/>
        <w:rPr>
          <w:ins w:id="152" w:author="Multrus, Markus" w:date="2025-11-19T11:26:00Z" w16du:dateUtc="2025-11-19T17:26:00Z"/>
          <w:rFonts w:ascii="Arial" w:hAnsi="Arial"/>
          <w:b/>
          <w:lang w:eastAsia="en-US"/>
        </w:rPr>
      </w:pPr>
      <w:bookmarkStart w:id="153" w:name="_CRTable7_43"/>
      <w:ins w:id="154" w:author="Multrus, Markus" w:date="2025-11-19T11:26:00Z" w16du:dateUtc="2025-11-19T17:26:00Z">
        <w:r w:rsidRPr="00DC130F">
          <w:rPr>
            <w:rFonts w:ascii="Arial" w:hAnsi="Arial"/>
            <w:b/>
            <w:lang w:eastAsia="en-US"/>
          </w:rPr>
          <w:lastRenderedPageBreak/>
          <w:t xml:space="preserve">Table </w:t>
        </w:r>
        <w:bookmarkEnd w:id="153"/>
        <w:r>
          <w:rPr>
            <w:rFonts w:ascii="Arial" w:hAnsi="Arial"/>
            <w:b/>
            <w:noProof/>
            <w:lang w:eastAsia="en-US"/>
          </w:rPr>
          <w:t>3B</w:t>
        </w:r>
        <w:r w:rsidRPr="00DC130F">
          <w:rPr>
            <w:rFonts w:ascii="Arial" w:hAnsi="Arial"/>
            <w:b/>
            <w:lang w:eastAsia="en-US"/>
          </w:rPr>
          <w:t xml:space="preserve">: Entry headers </w:t>
        </w:r>
      </w:ins>
    </w:p>
    <w:p w14:paraId="11E495F8" w14:textId="77777777" w:rsidR="00652B44" w:rsidRPr="00C400FC" w:rsidRDefault="00652B44" w:rsidP="00652B44">
      <w:pPr>
        <w:pStyle w:val="TH"/>
        <w:rPr>
          <w:ins w:id="155" w:author="Multrus, Markus" w:date="2025-11-19T11:26:00Z" w16du:dateUtc="2025-11-19T17:26:00Z"/>
        </w:rPr>
      </w:pPr>
      <w:ins w:id="156" w:author="Multrus, Markus" w:date="2025-11-19T11:26:00Z" w16du:dateUtc="2025-11-19T17:26:00Z">
        <w:r w:rsidRPr="00B32C7F">
          <w:t xml:space="preserve"> </w:t>
        </w:r>
      </w:ins>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1134"/>
        <w:gridCol w:w="1275"/>
        <w:gridCol w:w="6097"/>
      </w:tblGrid>
      <w:tr w:rsidR="00652B44" w:rsidRPr="00B32C7F" w14:paraId="441BFC59" w14:textId="77777777" w:rsidTr="009931A3">
        <w:trPr>
          <w:ins w:id="157" w:author="Multrus, Markus" w:date="2025-11-19T11:26:00Z"/>
        </w:trPr>
        <w:tc>
          <w:tcPr>
            <w:tcW w:w="1128" w:type="dxa"/>
            <w:tcBorders>
              <w:top w:val="single" w:sz="4" w:space="0" w:color="auto"/>
              <w:left w:val="single" w:sz="4" w:space="0" w:color="auto"/>
              <w:bottom w:val="single" w:sz="4" w:space="0" w:color="auto"/>
              <w:right w:val="single" w:sz="4" w:space="0" w:color="auto"/>
            </w:tcBorders>
            <w:hideMark/>
          </w:tcPr>
          <w:p w14:paraId="095A1341" w14:textId="77777777" w:rsidR="00652B44" w:rsidRPr="00B32C7F" w:rsidRDefault="00652B44" w:rsidP="009931A3">
            <w:pPr>
              <w:pStyle w:val="TAH"/>
              <w:rPr>
                <w:ins w:id="158" w:author="Multrus, Markus" w:date="2025-11-19T11:26:00Z" w16du:dateUtc="2025-11-19T17:26:00Z"/>
                <w:rFonts w:ascii="Times New Roman" w:hAnsi="Times New Roman"/>
                <w:sz w:val="20"/>
              </w:rPr>
            </w:pPr>
            <w:ins w:id="159" w:author="Multrus, Markus" w:date="2025-11-19T11:26:00Z" w16du:dateUtc="2025-11-19T17:26:00Z">
              <w:r w:rsidRPr="00B32C7F">
                <w:rPr>
                  <w:rFonts w:ascii="Times New Roman" w:hAnsi="Times New Roman"/>
                  <w:sz w:val="20"/>
                </w:rPr>
                <w:t>Offset</w:t>
              </w:r>
            </w:ins>
          </w:p>
        </w:tc>
        <w:tc>
          <w:tcPr>
            <w:tcW w:w="1134" w:type="dxa"/>
            <w:tcBorders>
              <w:top w:val="single" w:sz="4" w:space="0" w:color="auto"/>
              <w:left w:val="single" w:sz="4" w:space="0" w:color="auto"/>
              <w:bottom w:val="single" w:sz="4" w:space="0" w:color="auto"/>
              <w:right w:val="single" w:sz="4" w:space="0" w:color="auto"/>
            </w:tcBorders>
            <w:hideMark/>
          </w:tcPr>
          <w:p w14:paraId="5FA15504" w14:textId="77777777" w:rsidR="00652B44" w:rsidRPr="00B32C7F" w:rsidRDefault="00652B44" w:rsidP="009931A3">
            <w:pPr>
              <w:pStyle w:val="TAH"/>
              <w:rPr>
                <w:ins w:id="160" w:author="Multrus, Markus" w:date="2025-11-19T11:26:00Z" w16du:dateUtc="2025-11-19T17:26:00Z"/>
                <w:rFonts w:ascii="Times New Roman" w:hAnsi="Times New Roman"/>
                <w:sz w:val="20"/>
              </w:rPr>
            </w:pPr>
            <w:ins w:id="161" w:author="Multrus, Markus" w:date="2025-11-19T11:26:00Z" w16du:dateUtc="2025-11-19T17:26:00Z">
              <w:r w:rsidRPr="00B32C7F">
                <w:rPr>
                  <w:rFonts w:ascii="Times New Roman" w:hAnsi="Times New Roman"/>
                  <w:sz w:val="20"/>
                </w:rPr>
                <w:t>Format</w:t>
              </w:r>
            </w:ins>
          </w:p>
        </w:tc>
        <w:tc>
          <w:tcPr>
            <w:tcW w:w="1275" w:type="dxa"/>
            <w:tcBorders>
              <w:top w:val="single" w:sz="4" w:space="0" w:color="auto"/>
              <w:left w:val="single" w:sz="4" w:space="0" w:color="auto"/>
              <w:bottom w:val="single" w:sz="4" w:space="0" w:color="auto"/>
              <w:right w:val="single" w:sz="4" w:space="0" w:color="auto"/>
            </w:tcBorders>
            <w:hideMark/>
          </w:tcPr>
          <w:p w14:paraId="4B476154" w14:textId="77777777" w:rsidR="00652B44" w:rsidRPr="00B32C7F" w:rsidRDefault="00652B44" w:rsidP="009931A3">
            <w:pPr>
              <w:pStyle w:val="TAH"/>
              <w:rPr>
                <w:ins w:id="162" w:author="Multrus, Markus" w:date="2025-11-19T11:26:00Z" w16du:dateUtc="2025-11-19T17:26:00Z"/>
                <w:rFonts w:ascii="Times New Roman" w:hAnsi="Times New Roman"/>
                <w:sz w:val="20"/>
              </w:rPr>
            </w:pPr>
            <w:ins w:id="163" w:author="Multrus, Markus" w:date="2025-11-19T11:26:00Z" w16du:dateUtc="2025-11-19T17:26:00Z">
              <w:r w:rsidRPr="00B32C7F">
                <w:rPr>
                  <w:rFonts w:ascii="Times New Roman" w:hAnsi="Times New Roman"/>
                  <w:sz w:val="20"/>
                </w:rPr>
                <w:t xml:space="preserve">Length </w:t>
              </w:r>
            </w:ins>
          </w:p>
          <w:p w14:paraId="0C6DBC6B" w14:textId="77777777" w:rsidR="00652B44" w:rsidRPr="00B32C7F" w:rsidRDefault="00652B44" w:rsidP="009931A3">
            <w:pPr>
              <w:pStyle w:val="TAH"/>
              <w:rPr>
                <w:ins w:id="164" w:author="Multrus, Markus" w:date="2025-11-19T11:26:00Z" w16du:dateUtc="2025-11-19T17:26:00Z"/>
                <w:rFonts w:ascii="Times New Roman" w:hAnsi="Times New Roman"/>
                <w:sz w:val="20"/>
              </w:rPr>
            </w:pPr>
            <w:ins w:id="165" w:author="Multrus, Markus" w:date="2025-11-19T11:26:00Z" w16du:dateUtc="2025-11-19T17:26:00Z">
              <w:r w:rsidRPr="00B32C7F">
                <w:rPr>
                  <w:rFonts w:ascii="Times New Roman" w:hAnsi="Times New Roman"/>
                  <w:sz w:val="20"/>
                </w:rPr>
                <w:t>(in bytes)</w:t>
              </w:r>
            </w:ins>
          </w:p>
        </w:tc>
        <w:tc>
          <w:tcPr>
            <w:tcW w:w="6097" w:type="dxa"/>
            <w:tcBorders>
              <w:top w:val="single" w:sz="4" w:space="0" w:color="auto"/>
              <w:left w:val="single" w:sz="4" w:space="0" w:color="auto"/>
              <w:bottom w:val="single" w:sz="4" w:space="0" w:color="auto"/>
              <w:right w:val="single" w:sz="4" w:space="0" w:color="auto"/>
            </w:tcBorders>
            <w:hideMark/>
          </w:tcPr>
          <w:p w14:paraId="68E213BC" w14:textId="77777777" w:rsidR="00652B44" w:rsidRPr="00B32C7F" w:rsidRDefault="00652B44" w:rsidP="009931A3">
            <w:pPr>
              <w:pStyle w:val="TAH"/>
              <w:rPr>
                <w:ins w:id="166" w:author="Multrus, Markus" w:date="2025-11-19T11:26:00Z" w16du:dateUtc="2025-11-19T17:26:00Z"/>
                <w:rFonts w:ascii="Times New Roman" w:hAnsi="Times New Roman"/>
                <w:sz w:val="20"/>
              </w:rPr>
            </w:pPr>
            <w:ins w:id="167" w:author="Multrus, Markus" w:date="2025-11-19T11:26:00Z" w16du:dateUtc="2025-11-19T17:26:00Z">
              <w:r w:rsidRPr="00B32C7F">
                <w:rPr>
                  <w:rFonts w:ascii="Times New Roman" w:hAnsi="Times New Roman"/>
                  <w:sz w:val="20"/>
                </w:rPr>
                <w:t>Description</w:t>
              </w:r>
            </w:ins>
          </w:p>
        </w:tc>
      </w:tr>
      <w:tr w:rsidR="00652B44" w:rsidRPr="00F44DC7" w14:paraId="1A5C9E61" w14:textId="77777777" w:rsidTr="009931A3">
        <w:trPr>
          <w:ins w:id="168" w:author="Multrus, Markus" w:date="2025-11-19T11:26:00Z"/>
        </w:trPr>
        <w:tc>
          <w:tcPr>
            <w:tcW w:w="1128" w:type="dxa"/>
            <w:tcBorders>
              <w:top w:val="single" w:sz="4" w:space="0" w:color="auto"/>
              <w:left w:val="single" w:sz="4" w:space="0" w:color="auto"/>
              <w:bottom w:val="single" w:sz="4" w:space="0" w:color="auto"/>
              <w:right w:val="single" w:sz="4" w:space="0" w:color="auto"/>
            </w:tcBorders>
            <w:hideMark/>
          </w:tcPr>
          <w:p w14:paraId="00ACAF23" w14:textId="77777777" w:rsidR="00652B44" w:rsidRPr="00B32C7F" w:rsidRDefault="00652B44" w:rsidP="009931A3">
            <w:pPr>
              <w:pStyle w:val="TAC"/>
              <w:rPr>
                <w:ins w:id="169" w:author="Multrus, Markus" w:date="2025-11-19T11:26:00Z" w16du:dateUtc="2025-11-19T17:26:00Z"/>
                <w:rFonts w:ascii="Times New Roman" w:hAnsi="Times New Roman"/>
                <w:sz w:val="20"/>
              </w:rPr>
            </w:pPr>
            <w:ins w:id="170" w:author="Multrus, Markus" w:date="2025-11-19T11:26:00Z" w16du:dateUtc="2025-11-19T17:26:00Z">
              <w:r w:rsidRPr="00B32C7F">
                <w:rPr>
                  <w:rFonts w:ascii="Times New Roman" w:hAnsi="Times New Roman"/>
                  <w:sz w:val="20"/>
                </w:rPr>
                <w:t>0</w:t>
              </w:r>
            </w:ins>
          </w:p>
        </w:tc>
        <w:tc>
          <w:tcPr>
            <w:tcW w:w="1134" w:type="dxa"/>
            <w:tcBorders>
              <w:top w:val="single" w:sz="4" w:space="0" w:color="auto"/>
              <w:left w:val="single" w:sz="4" w:space="0" w:color="auto"/>
              <w:bottom w:val="single" w:sz="4" w:space="0" w:color="auto"/>
              <w:right w:val="single" w:sz="4" w:space="0" w:color="auto"/>
            </w:tcBorders>
            <w:hideMark/>
          </w:tcPr>
          <w:p w14:paraId="7BC78C28" w14:textId="77777777" w:rsidR="00652B44" w:rsidRPr="00B32C7F" w:rsidRDefault="00652B44" w:rsidP="009931A3">
            <w:pPr>
              <w:pStyle w:val="TAC"/>
              <w:rPr>
                <w:ins w:id="171" w:author="Multrus, Markus" w:date="2025-11-19T11:26:00Z" w16du:dateUtc="2025-11-19T17:26:00Z"/>
                <w:rFonts w:ascii="Times New Roman" w:hAnsi="Times New Roman"/>
                <w:sz w:val="20"/>
              </w:rPr>
            </w:pPr>
            <w:ins w:id="172" w:author="Multrus, Markus" w:date="2025-11-19T11:26:00Z" w16du:dateUtc="2025-11-19T17:26:00Z">
              <w:r w:rsidRPr="00B32C7F">
                <w:rPr>
                  <w:rFonts w:ascii="Times New Roman" w:hAnsi="Times New Roman"/>
                  <w:sz w:val="20"/>
                </w:rPr>
                <w:t>integer</w:t>
              </w:r>
            </w:ins>
          </w:p>
        </w:tc>
        <w:tc>
          <w:tcPr>
            <w:tcW w:w="1275" w:type="dxa"/>
            <w:tcBorders>
              <w:top w:val="single" w:sz="4" w:space="0" w:color="auto"/>
              <w:left w:val="single" w:sz="4" w:space="0" w:color="auto"/>
              <w:bottom w:val="single" w:sz="4" w:space="0" w:color="auto"/>
              <w:right w:val="single" w:sz="4" w:space="0" w:color="auto"/>
            </w:tcBorders>
            <w:hideMark/>
          </w:tcPr>
          <w:p w14:paraId="3158CE73" w14:textId="77777777" w:rsidR="00652B44" w:rsidRPr="00B32C7F" w:rsidRDefault="00652B44" w:rsidP="009931A3">
            <w:pPr>
              <w:pStyle w:val="TAC"/>
              <w:rPr>
                <w:ins w:id="173" w:author="Multrus, Markus" w:date="2025-11-19T11:26:00Z" w16du:dateUtc="2025-11-19T17:26:00Z"/>
                <w:rFonts w:ascii="Times New Roman" w:hAnsi="Times New Roman"/>
                <w:sz w:val="20"/>
              </w:rPr>
            </w:pPr>
            <w:ins w:id="174" w:author="Multrus, Markus" w:date="2025-11-19T11:26:00Z" w16du:dateUtc="2025-11-19T17:26:00Z">
              <w:r w:rsidRPr="00B32C7F">
                <w:rPr>
                  <w:rFonts w:ascii="Times New Roman" w:hAnsi="Times New Roman"/>
                  <w:sz w:val="20"/>
                </w:rPr>
                <w:t>4</w:t>
              </w:r>
            </w:ins>
          </w:p>
        </w:tc>
        <w:tc>
          <w:tcPr>
            <w:tcW w:w="6097" w:type="dxa"/>
            <w:tcBorders>
              <w:top w:val="single" w:sz="4" w:space="0" w:color="auto"/>
              <w:left w:val="single" w:sz="4" w:space="0" w:color="auto"/>
              <w:bottom w:val="single" w:sz="4" w:space="0" w:color="auto"/>
              <w:right w:val="single" w:sz="4" w:space="0" w:color="auto"/>
            </w:tcBorders>
          </w:tcPr>
          <w:p w14:paraId="36F4D0A5" w14:textId="77777777" w:rsidR="00652B44" w:rsidRPr="00B32C7F" w:rsidRDefault="00652B44" w:rsidP="009931A3">
            <w:pPr>
              <w:pStyle w:val="TAC"/>
              <w:jc w:val="left"/>
              <w:rPr>
                <w:ins w:id="175" w:author="Multrus, Markus" w:date="2025-11-19T11:26:00Z" w16du:dateUtc="2025-11-19T17:26:00Z"/>
                <w:rFonts w:ascii="Times New Roman" w:hAnsi="Times New Roman"/>
                <w:sz w:val="20"/>
              </w:rPr>
            </w:pPr>
            <w:ins w:id="176" w:author="Multrus, Markus" w:date="2025-11-19T11:26:00Z" w16du:dateUtc="2025-11-19T17:26:00Z">
              <w:r w:rsidRPr="00B32C7F">
                <w:rPr>
                  <w:rFonts w:ascii="Times New Roman" w:hAnsi="Times New Roman"/>
                  <w:sz w:val="20"/>
                </w:rPr>
                <w:t>Renderer type</w:t>
              </w:r>
            </w:ins>
          </w:p>
          <w:p w14:paraId="68F50CA0" w14:textId="77777777" w:rsidR="00652B44" w:rsidRPr="00B32C7F" w:rsidRDefault="00652B44" w:rsidP="009931A3">
            <w:pPr>
              <w:pStyle w:val="TAC"/>
              <w:jc w:val="left"/>
              <w:rPr>
                <w:ins w:id="177" w:author="Multrus, Markus" w:date="2025-11-19T11:26:00Z" w16du:dateUtc="2025-11-19T17:26:00Z"/>
                <w:rFonts w:ascii="Times New Roman" w:hAnsi="Times New Roman"/>
                <w:sz w:val="20"/>
              </w:rPr>
            </w:pPr>
          </w:p>
          <w:p w14:paraId="1BF2494B" w14:textId="77777777" w:rsidR="00652B44" w:rsidRPr="00B32C7F" w:rsidRDefault="00652B44" w:rsidP="009931A3">
            <w:pPr>
              <w:pStyle w:val="TAC"/>
              <w:jc w:val="left"/>
              <w:rPr>
                <w:ins w:id="178" w:author="Multrus, Markus" w:date="2025-11-19T11:26:00Z" w16du:dateUtc="2025-11-19T17:26:00Z"/>
                <w:rFonts w:ascii="Courier New" w:hAnsi="Courier New" w:cs="Courier New"/>
                <w:sz w:val="20"/>
              </w:rPr>
            </w:pPr>
            <w:ins w:id="179" w:author="Multrus, Markus" w:date="2025-11-19T11:26:00Z" w16du:dateUtc="2025-11-19T17:26:00Z">
              <w:r w:rsidRPr="00B32C7F">
                <w:rPr>
                  <w:rFonts w:ascii="Times New Roman" w:hAnsi="Times New Roman"/>
                  <w:sz w:val="20"/>
                </w:rPr>
                <w:t xml:space="preserve">The renderer type is defined according to the enumeration </w:t>
              </w:r>
              <w:r w:rsidRPr="00B32C7F">
                <w:rPr>
                  <w:rFonts w:ascii="Courier New" w:eastAsia="MS Mincho" w:hAnsi="Courier New" w:cs="Courier New"/>
                  <w:szCs w:val="18"/>
                  <w:lang w:val="en-US" w:eastAsia="zh-CN"/>
                </w:rPr>
                <w:t>RENDERER_TYPE</w:t>
              </w:r>
              <w:r w:rsidRPr="00B32C7F">
                <w:rPr>
                  <w:rFonts w:ascii="Times New Roman" w:hAnsi="Times New Roman"/>
                  <w:sz w:val="20"/>
                </w:rPr>
                <w:t xml:space="preserve"> among the following </w:t>
              </w:r>
              <w:proofErr w:type="gramStart"/>
              <w:r w:rsidRPr="00B32C7F">
                <w:rPr>
                  <w:rFonts w:ascii="Times New Roman" w:hAnsi="Times New Roman"/>
                  <w:sz w:val="20"/>
                </w:rPr>
                <w:t>values :</w:t>
              </w:r>
              <w:proofErr w:type="gramEnd"/>
              <w:r w:rsidRPr="00B32C7F">
                <w:rPr>
                  <w:rFonts w:ascii="Courier New" w:eastAsia="MS Mincho" w:hAnsi="Courier New" w:cs="Courier New"/>
                  <w:sz w:val="20"/>
                  <w:lang w:val="en-US" w:eastAsia="zh-CN"/>
                </w:rPr>
                <w:t xml:space="preserve"> </w:t>
              </w:r>
              <w:r w:rsidRPr="00B32C7F">
                <w:rPr>
                  <w:rFonts w:ascii="Courier New" w:hAnsi="Courier New" w:cs="Courier New"/>
                  <w:sz w:val="20"/>
                </w:rPr>
                <w:t xml:space="preserve"> </w:t>
              </w:r>
            </w:ins>
          </w:p>
          <w:p w14:paraId="38F27CB1" w14:textId="77777777" w:rsidR="00652B44" w:rsidRPr="00BF05EC" w:rsidRDefault="00652B44" w:rsidP="009931A3">
            <w:pPr>
              <w:ind w:left="720" w:hanging="360"/>
              <w:rPr>
                <w:ins w:id="180" w:author="Multrus, Markus" w:date="2025-11-19T11:26:00Z" w16du:dateUtc="2025-11-19T17:26:00Z"/>
                <w:rFonts w:ascii="Courier New" w:eastAsia="MS Mincho" w:hAnsi="Courier New" w:cs="Courier New"/>
                <w:sz w:val="18"/>
                <w:szCs w:val="18"/>
                <w:lang w:val="en-US" w:eastAsia="zh-CN"/>
              </w:rPr>
            </w:pPr>
            <w:ins w:id="181" w:author="Multrus, Markus" w:date="2025-11-19T11:26:00Z" w16du:dateUtc="2025-11-19T17:26:00Z">
              <w:r w:rsidRPr="00BF05EC">
                <w:rPr>
                  <w:rFonts w:ascii="Arial" w:eastAsia="MS Mincho" w:hAnsi="Arial" w:cs="Arial"/>
                  <w:sz w:val="18"/>
                  <w:szCs w:val="18"/>
                  <w:lang w:val="en-US" w:eastAsia="zh-CN"/>
                </w:rPr>
                <w:t>-</w:t>
              </w:r>
              <w:r w:rsidRPr="00BF05EC">
                <w:rPr>
                  <w:rFonts w:ascii="Arial" w:eastAsia="MS Mincho" w:hAnsi="Arial" w:cs="Arial"/>
                  <w:sz w:val="18"/>
                  <w:szCs w:val="18"/>
                  <w:lang w:val="en-US" w:eastAsia="zh-CN"/>
                </w:rPr>
                <w:tab/>
              </w:r>
              <w:r w:rsidRPr="00BF05EC">
                <w:rPr>
                  <w:rFonts w:ascii="Courier New" w:eastAsia="MS Mincho" w:hAnsi="Courier New" w:cs="Courier New"/>
                  <w:sz w:val="18"/>
                  <w:szCs w:val="18"/>
                  <w:lang w:val="en-US" w:eastAsia="zh-CN"/>
                </w:rPr>
                <w:t>HRTF_READER_RENDERER_BINAURAL_FASTCONV</w:t>
              </w:r>
            </w:ins>
          </w:p>
          <w:p w14:paraId="49A65FDA" w14:textId="77777777" w:rsidR="00652B44" w:rsidRPr="00B32C7F" w:rsidRDefault="00652B44" w:rsidP="009931A3">
            <w:pPr>
              <w:ind w:left="720" w:hanging="360"/>
              <w:rPr>
                <w:ins w:id="182" w:author="Multrus, Markus" w:date="2025-11-19T11:26:00Z" w16du:dateUtc="2025-11-19T17:26:00Z"/>
                <w:rFonts w:ascii="Courier New" w:eastAsia="MS Mincho" w:hAnsi="Courier New" w:cs="Courier New"/>
                <w:sz w:val="18"/>
                <w:szCs w:val="18"/>
                <w:lang w:val="en-US" w:eastAsia="zh-CN"/>
              </w:rPr>
            </w:pPr>
            <w:ins w:id="183" w:author="Multrus, Markus" w:date="2025-11-19T11:26:00Z" w16du:dateUtc="2025-11-19T17:26:00Z">
              <w:r w:rsidRPr="00B32C7F">
                <w:rPr>
                  <w:rFonts w:ascii="Arial" w:eastAsia="MS Mincho" w:hAnsi="Arial" w:cs="Arial"/>
                  <w:sz w:val="18"/>
                  <w:szCs w:val="18"/>
                  <w:lang w:val="en-US" w:eastAsia="zh-CN"/>
                </w:rPr>
                <w:t>-</w:t>
              </w:r>
              <w:r w:rsidRPr="00B32C7F">
                <w:rPr>
                  <w:rFonts w:ascii="Arial" w:eastAsia="MS Mincho" w:hAnsi="Arial" w:cs="Arial"/>
                  <w:sz w:val="18"/>
                  <w:szCs w:val="18"/>
                  <w:lang w:val="en-US" w:eastAsia="zh-CN"/>
                </w:rPr>
                <w:tab/>
              </w:r>
              <w:r w:rsidRPr="00B32C7F">
                <w:rPr>
                  <w:rFonts w:ascii="Courier New" w:eastAsia="MS Mincho" w:hAnsi="Courier New" w:cs="Courier New"/>
                  <w:sz w:val="18"/>
                  <w:szCs w:val="18"/>
                  <w:lang w:val="en-US" w:eastAsia="zh-CN"/>
                </w:rPr>
                <w:t>HRTF_READER_RENDERER_BINAURAL_FASTCONV_ROOM</w:t>
              </w:r>
            </w:ins>
          </w:p>
          <w:p w14:paraId="0EB807F6" w14:textId="77777777" w:rsidR="00652B44" w:rsidRPr="00B32C7F" w:rsidRDefault="00652B44" w:rsidP="009931A3">
            <w:pPr>
              <w:ind w:left="720" w:hanging="360"/>
              <w:rPr>
                <w:ins w:id="184" w:author="Multrus, Markus" w:date="2025-11-19T11:26:00Z" w16du:dateUtc="2025-11-19T17:26:00Z"/>
                <w:rFonts w:ascii="Courier New" w:eastAsia="MS Mincho" w:hAnsi="Courier New" w:cs="Courier New"/>
                <w:sz w:val="18"/>
                <w:szCs w:val="18"/>
                <w:lang w:val="en-US" w:eastAsia="zh-CN"/>
              </w:rPr>
            </w:pPr>
            <w:ins w:id="185" w:author="Multrus, Markus" w:date="2025-11-19T11:26:00Z" w16du:dateUtc="2025-11-19T17:26:00Z">
              <w:r w:rsidRPr="00B32C7F">
                <w:rPr>
                  <w:rFonts w:ascii="Arial" w:eastAsia="MS Mincho" w:hAnsi="Arial" w:cs="Arial"/>
                  <w:sz w:val="18"/>
                  <w:szCs w:val="18"/>
                  <w:lang w:val="en-US" w:eastAsia="zh-CN"/>
                </w:rPr>
                <w:t>-</w:t>
              </w:r>
              <w:r w:rsidRPr="00B32C7F">
                <w:rPr>
                  <w:rFonts w:ascii="Arial" w:eastAsia="MS Mincho" w:hAnsi="Arial" w:cs="Arial"/>
                  <w:sz w:val="18"/>
                  <w:szCs w:val="18"/>
                  <w:lang w:val="en-US" w:eastAsia="zh-CN"/>
                </w:rPr>
                <w:tab/>
              </w:r>
              <w:r w:rsidRPr="00B32C7F">
                <w:rPr>
                  <w:rFonts w:ascii="Courier New" w:eastAsia="MS Mincho" w:hAnsi="Courier New" w:cs="Courier New"/>
                  <w:sz w:val="18"/>
                  <w:szCs w:val="18"/>
                  <w:lang w:val="en-US" w:eastAsia="zh-CN"/>
                </w:rPr>
                <w:t>HRTF_READER_RENDERER_BINAURAL_PARAMETRIC</w:t>
              </w:r>
            </w:ins>
          </w:p>
          <w:p w14:paraId="45163312" w14:textId="77777777" w:rsidR="00652B44" w:rsidRPr="00B32C7F" w:rsidRDefault="00652B44" w:rsidP="009931A3">
            <w:pPr>
              <w:ind w:left="720" w:hanging="360"/>
              <w:rPr>
                <w:ins w:id="186" w:author="Multrus, Markus" w:date="2025-11-19T11:26:00Z" w16du:dateUtc="2025-11-19T17:26:00Z"/>
                <w:rFonts w:ascii="Courier New" w:eastAsia="MS Mincho" w:hAnsi="Courier New" w:cs="Courier New"/>
                <w:sz w:val="18"/>
                <w:szCs w:val="18"/>
                <w:lang w:val="en-US" w:eastAsia="zh-CN"/>
              </w:rPr>
            </w:pPr>
            <w:ins w:id="187" w:author="Multrus, Markus" w:date="2025-11-19T11:26:00Z" w16du:dateUtc="2025-11-19T17:26:00Z">
              <w:r w:rsidRPr="00B32C7F">
                <w:rPr>
                  <w:rFonts w:ascii="Arial" w:eastAsia="MS Mincho" w:hAnsi="Arial" w:cs="Arial"/>
                  <w:sz w:val="18"/>
                  <w:szCs w:val="18"/>
                  <w:lang w:val="en-US" w:eastAsia="zh-CN"/>
                </w:rPr>
                <w:t>-</w:t>
              </w:r>
              <w:r w:rsidRPr="00B32C7F">
                <w:rPr>
                  <w:rFonts w:ascii="Arial" w:eastAsia="MS Mincho" w:hAnsi="Arial" w:cs="Arial"/>
                  <w:sz w:val="18"/>
                  <w:szCs w:val="18"/>
                  <w:lang w:val="en-US" w:eastAsia="zh-CN"/>
                </w:rPr>
                <w:tab/>
              </w:r>
              <w:r w:rsidRPr="00B32C7F">
                <w:rPr>
                  <w:rFonts w:ascii="Courier New" w:eastAsia="MS Mincho" w:hAnsi="Courier New" w:cs="Courier New"/>
                  <w:sz w:val="18"/>
                  <w:szCs w:val="18"/>
                  <w:lang w:val="en-US" w:eastAsia="zh-CN"/>
                </w:rPr>
                <w:t>HRTF_READER_RENDERER_BINAURAL_OBJECTS_TD</w:t>
              </w:r>
            </w:ins>
          </w:p>
          <w:p w14:paraId="7FB2170C" w14:textId="77777777" w:rsidR="00652B44" w:rsidRPr="00BF05EC" w:rsidRDefault="00652B44" w:rsidP="009931A3">
            <w:pPr>
              <w:ind w:left="720" w:hanging="360"/>
              <w:rPr>
                <w:ins w:id="188" w:author="Multrus, Markus" w:date="2025-11-19T11:26:00Z" w16du:dateUtc="2025-11-19T17:26:00Z"/>
                <w:rFonts w:ascii="Courier New" w:eastAsia="MS Mincho" w:hAnsi="Courier New" w:cs="Courier New"/>
                <w:sz w:val="18"/>
                <w:szCs w:val="18"/>
                <w:lang w:val="en-US" w:eastAsia="zh-CN"/>
              </w:rPr>
            </w:pPr>
            <w:ins w:id="189" w:author="Multrus, Markus" w:date="2025-11-19T11:26:00Z" w16du:dateUtc="2025-11-19T17:26:00Z">
              <w:r w:rsidRPr="00BF05EC">
                <w:rPr>
                  <w:rFonts w:ascii="Arial" w:eastAsia="MS Mincho" w:hAnsi="Arial" w:cs="Arial"/>
                  <w:sz w:val="18"/>
                  <w:szCs w:val="18"/>
                  <w:lang w:val="en-US" w:eastAsia="zh-CN"/>
                </w:rPr>
                <w:t>-</w:t>
              </w:r>
              <w:r w:rsidRPr="00BF05EC">
                <w:rPr>
                  <w:rFonts w:ascii="Arial" w:eastAsia="MS Mincho" w:hAnsi="Arial" w:cs="Arial"/>
                  <w:sz w:val="18"/>
                  <w:szCs w:val="18"/>
                  <w:lang w:val="en-US" w:eastAsia="zh-CN"/>
                </w:rPr>
                <w:tab/>
              </w:r>
              <w:r w:rsidRPr="00BF05EC">
                <w:rPr>
                  <w:rFonts w:ascii="Courier New" w:eastAsia="MS Mincho" w:hAnsi="Courier New" w:cs="Courier New"/>
                  <w:sz w:val="18"/>
                  <w:szCs w:val="18"/>
                  <w:lang w:val="en-US" w:eastAsia="zh-CN"/>
                </w:rPr>
                <w:t>HRTF_READER_RENDERER_BINAURAL_MIXER_CONV</w:t>
              </w:r>
            </w:ins>
          </w:p>
          <w:p w14:paraId="6E2B1B92" w14:textId="77777777" w:rsidR="00652B44" w:rsidRPr="00B32C7F" w:rsidRDefault="00652B44" w:rsidP="009931A3">
            <w:pPr>
              <w:pStyle w:val="TAC"/>
              <w:ind w:left="720" w:hanging="360"/>
              <w:jc w:val="left"/>
              <w:rPr>
                <w:ins w:id="190" w:author="Multrus, Markus" w:date="2025-11-19T11:26:00Z" w16du:dateUtc="2025-11-19T17:26:00Z"/>
                <w:rFonts w:ascii="Courier New" w:hAnsi="Courier New" w:cs="Courier New"/>
                <w:sz w:val="20"/>
              </w:rPr>
            </w:pPr>
            <w:ins w:id="191" w:author="Multrus, Markus" w:date="2025-11-19T11:26:00Z" w16du:dateUtc="2025-11-19T17:26:00Z">
              <w:r w:rsidRPr="00B32C7F">
                <w:rPr>
                  <w:rFonts w:eastAsia="MS Mincho" w:cs="Arial"/>
                  <w:sz w:val="20"/>
                </w:rPr>
                <w:t>-</w:t>
              </w:r>
              <w:r w:rsidRPr="00B32C7F">
                <w:rPr>
                  <w:rFonts w:eastAsia="MS Mincho" w:cs="Arial"/>
                  <w:sz w:val="20"/>
                </w:rPr>
                <w:tab/>
              </w:r>
              <w:r w:rsidRPr="00B32C7F">
                <w:rPr>
                  <w:rFonts w:ascii="Courier New" w:eastAsia="MS Mincho" w:hAnsi="Courier New" w:cs="Courier New"/>
                  <w:szCs w:val="18"/>
                  <w:lang w:val="en-US" w:eastAsia="zh-CN"/>
                </w:rPr>
                <w:t>HRTF_READER_RENDERER_BINAURAL_MIXER_CONV_ROOM</w:t>
              </w:r>
            </w:ins>
          </w:p>
          <w:p w14:paraId="06CDA5C1" w14:textId="77777777" w:rsidR="00652B44" w:rsidRPr="00B32C7F" w:rsidRDefault="00652B44" w:rsidP="009931A3">
            <w:pPr>
              <w:pStyle w:val="TAC"/>
              <w:ind w:left="720" w:hanging="360"/>
              <w:jc w:val="left"/>
              <w:rPr>
                <w:ins w:id="192" w:author="Multrus, Markus" w:date="2025-11-19T11:26:00Z" w16du:dateUtc="2025-11-19T17:26:00Z"/>
                <w:rFonts w:ascii="Courier New" w:hAnsi="Courier New" w:cs="Courier New"/>
                <w:sz w:val="20"/>
              </w:rPr>
            </w:pPr>
            <w:ins w:id="193" w:author="Multrus, Markus" w:date="2025-11-19T11:26:00Z" w16du:dateUtc="2025-11-19T17:26:00Z">
              <w:r w:rsidRPr="00B32C7F">
                <w:rPr>
                  <w:rFonts w:eastAsia="MS Mincho" w:cs="Arial"/>
                  <w:sz w:val="20"/>
                </w:rPr>
                <w:t>-</w:t>
              </w:r>
              <w:r w:rsidRPr="00B32C7F">
                <w:rPr>
                  <w:rFonts w:eastAsia="MS Mincho" w:cs="Arial"/>
                  <w:sz w:val="20"/>
                </w:rPr>
                <w:tab/>
              </w:r>
              <w:r w:rsidRPr="00BF05EC">
                <w:rPr>
                  <w:rFonts w:ascii="Courier New" w:eastAsia="MS Mincho" w:hAnsi="Courier New" w:cs="Courier New"/>
                  <w:szCs w:val="18"/>
                  <w:lang w:val="en-US" w:eastAsia="zh-CN"/>
                </w:rPr>
                <w:t>HRTF_READER_</w:t>
              </w:r>
              <w:r w:rsidRPr="00B32C7F">
                <w:rPr>
                  <w:rFonts w:ascii="Courier New" w:eastAsia="MS Mincho" w:hAnsi="Courier New" w:cs="Courier New"/>
                  <w:szCs w:val="18"/>
                  <w:lang w:val="en-US" w:eastAsia="zh-CN"/>
                </w:rPr>
                <w:t>RENDERER_REVERB_ALL</w:t>
              </w:r>
            </w:ins>
          </w:p>
        </w:tc>
      </w:tr>
      <w:tr w:rsidR="00652B44" w:rsidRPr="00F44DC7" w14:paraId="2510EC06" w14:textId="77777777" w:rsidTr="009931A3">
        <w:trPr>
          <w:ins w:id="194" w:author="Multrus, Markus" w:date="2025-11-19T11:26:00Z"/>
        </w:trPr>
        <w:tc>
          <w:tcPr>
            <w:tcW w:w="1128" w:type="dxa"/>
            <w:tcBorders>
              <w:top w:val="single" w:sz="4" w:space="0" w:color="auto"/>
              <w:left w:val="single" w:sz="4" w:space="0" w:color="auto"/>
              <w:bottom w:val="single" w:sz="4" w:space="0" w:color="auto"/>
              <w:right w:val="single" w:sz="4" w:space="0" w:color="auto"/>
            </w:tcBorders>
            <w:hideMark/>
          </w:tcPr>
          <w:p w14:paraId="6E34AABB" w14:textId="77777777" w:rsidR="00652B44" w:rsidRPr="00B32C7F" w:rsidRDefault="00652B44" w:rsidP="009931A3">
            <w:pPr>
              <w:pStyle w:val="TAC"/>
              <w:rPr>
                <w:ins w:id="195" w:author="Multrus, Markus" w:date="2025-11-19T11:26:00Z" w16du:dateUtc="2025-11-19T17:26:00Z"/>
                <w:rFonts w:ascii="Times New Roman" w:hAnsi="Times New Roman"/>
                <w:sz w:val="20"/>
              </w:rPr>
            </w:pPr>
            <w:ins w:id="196" w:author="Multrus, Markus" w:date="2025-11-19T11:26:00Z" w16du:dateUtc="2025-11-19T17:26:00Z">
              <w:r w:rsidRPr="00B32C7F">
                <w:rPr>
                  <w:rFonts w:ascii="Times New Roman" w:hAnsi="Times New Roman"/>
                  <w:sz w:val="20"/>
                </w:rPr>
                <w:t>4</w:t>
              </w:r>
            </w:ins>
          </w:p>
        </w:tc>
        <w:tc>
          <w:tcPr>
            <w:tcW w:w="1134" w:type="dxa"/>
            <w:tcBorders>
              <w:top w:val="single" w:sz="4" w:space="0" w:color="auto"/>
              <w:left w:val="single" w:sz="4" w:space="0" w:color="auto"/>
              <w:bottom w:val="single" w:sz="4" w:space="0" w:color="auto"/>
              <w:right w:val="single" w:sz="4" w:space="0" w:color="auto"/>
            </w:tcBorders>
            <w:hideMark/>
          </w:tcPr>
          <w:p w14:paraId="7586AA50" w14:textId="77777777" w:rsidR="00652B44" w:rsidRPr="00B32C7F" w:rsidRDefault="00652B44" w:rsidP="009931A3">
            <w:pPr>
              <w:pStyle w:val="TAC"/>
              <w:rPr>
                <w:ins w:id="197" w:author="Multrus, Markus" w:date="2025-11-19T11:26:00Z" w16du:dateUtc="2025-11-19T17:26:00Z"/>
                <w:rFonts w:ascii="Times New Roman" w:hAnsi="Times New Roman"/>
                <w:sz w:val="20"/>
              </w:rPr>
            </w:pPr>
            <w:ins w:id="198" w:author="Multrus, Markus" w:date="2025-11-19T11:26:00Z" w16du:dateUtc="2025-11-19T17:26:00Z">
              <w:r w:rsidRPr="00B32C7F">
                <w:rPr>
                  <w:rFonts w:ascii="Times New Roman" w:hAnsi="Times New Roman"/>
                  <w:sz w:val="20"/>
                </w:rPr>
                <w:t>integer</w:t>
              </w:r>
            </w:ins>
          </w:p>
        </w:tc>
        <w:tc>
          <w:tcPr>
            <w:tcW w:w="1275" w:type="dxa"/>
            <w:tcBorders>
              <w:top w:val="single" w:sz="4" w:space="0" w:color="auto"/>
              <w:left w:val="single" w:sz="4" w:space="0" w:color="auto"/>
              <w:bottom w:val="single" w:sz="4" w:space="0" w:color="auto"/>
              <w:right w:val="single" w:sz="4" w:space="0" w:color="auto"/>
            </w:tcBorders>
            <w:hideMark/>
          </w:tcPr>
          <w:p w14:paraId="4A40ABEF" w14:textId="77777777" w:rsidR="00652B44" w:rsidRPr="00B32C7F" w:rsidRDefault="00652B44" w:rsidP="009931A3">
            <w:pPr>
              <w:pStyle w:val="TAC"/>
              <w:rPr>
                <w:ins w:id="199" w:author="Multrus, Markus" w:date="2025-11-19T11:26:00Z" w16du:dateUtc="2025-11-19T17:26:00Z"/>
                <w:rFonts w:ascii="Times New Roman" w:hAnsi="Times New Roman"/>
                <w:sz w:val="20"/>
              </w:rPr>
            </w:pPr>
            <w:ins w:id="200" w:author="Multrus, Markus" w:date="2025-11-19T11:26:00Z" w16du:dateUtc="2025-11-19T17:26:00Z">
              <w:r w:rsidRPr="00B32C7F">
                <w:rPr>
                  <w:rFonts w:ascii="Times New Roman" w:hAnsi="Times New Roman"/>
                  <w:sz w:val="20"/>
                </w:rPr>
                <w:t>4</w:t>
              </w:r>
            </w:ins>
          </w:p>
        </w:tc>
        <w:tc>
          <w:tcPr>
            <w:tcW w:w="6097" w:type="dxa"/>
            <w:tcBorders>
              <w:top w:val="single" w:sz="4" w:space="0" w:color="auto"/>
              <w:left w:val="single" w:sz="4" w:space="0" w:color="auto"/>
              <w:bottom w:val="single" w:sz="4" w:space="0" w:color="auto"/>
              <w:right w:val="single" w:sz="4" w:space="0" w:color="auto"/>
            </w:tcBorders>
          </w:tcPr>
          <w:p w14:paraId="2E10C6D1" w14:textId="77777777" w:rsidR="00652B44" w:rsidRPr="00B32C7F" w:rsidRDefault="00652B44" w:rsidP="009931A3">
            <w:pPr>
              <w:pStyle w:val="TAC"/>
              <w:jc w:val="left"/>
              <w:rPr>
                <w:ins w:id="201" w:author="Multrus, Markus" w:date="2025-11-19T11:26:00Z" w16du:dateUtc="2025-11-19T17:26:00Z"/>
                <w:rFonts w:ascii="Times New Roman" w:hAnsi="Times New Roman"/>
                <w:sz w:val="20"/>
              </w:rPr>
            </w:pPr>
            <w:ins w:id="202" w:author="Multrus, Markus" w:date="2025-11-19T11:26:00Z" w16du:dateUtc="2025-11-19T17:26:00Z">
              <w:r w:rsidRPr="00B32C7F">
                <w:rPr>
                  <w:rFonts w:ascii="Times New Roman" w:hAnsi="Times New Roman"/>
                  <w:sz w:val="20"/>
                </w:rPr>
                <w:t>Input audio configuration</w:t>
              </w:r>
            </w:ins>
          </w:p>
          <w:p w14:paraId="54A81558" w14:textId="77777777" w:rsidR="00652B44" w:rsidRPr="00B32C7F" w:rsidRDefault="00652B44" w:rsidP="009931A3">
            <w:pPr>
              <w:pStyle w:val="TAC"/>
              <w:jc w:val="left"/>
              <w:rPr>
                <w:ins w:id="203" w:author="Multrus, Markus" w:date="2025-11-19T11:26:00Z" w16du:dateUtc="2025-11-19T17:26:00Z"/>
                <w:rFonts w:ascii="Times New Roman" w:hAnsi="Times New Roman"/>
                <w:sz w:val="20"/>
              </w:rPr>
            </w:pPr>
          </w:p>
          <w:p w14:paraId="4F47AD81" w14:textId="77777777" w:rsidR="00652B44" w:rsidRPr="00B32C7F" w:rsidRDefault="00652B44" w:rsidP="009931A3">
            <w:pPr>
              <w:pStyle w:val="TAC"/>
              <w:jc w:val="left"/>
              <w:rPr>
                <w:ins w:id="204" w:author="Multrus, Markus" w:date="2025-11-19T11:26:00Z" w16du:dateUtc="2025-11-19T17:26:00Z"/>
                <w:rFonts w:ascii="Times New Roman" w:hAnsi="Times New Roman"/>
                <w:sz w:val="20"/>
              </w:rPr>
            </w:pPr>
            <w:ins w:id="205" w:author="Multrus, Markus" w:date="2025-11-19T11:26:00Z" w16du:dateUtc="2025-11-19T17:26:00Z">
              <w:r w:rsidRPr="00B32C7F">
                <w:rPr>
                  <w:rFonts w:ascii="Times New Roman" w:hAnsi="Times New Roman"/>
                  <w:sz w:val="20"/>
                </w:rPr>
                <w:t xml:space="preserve">The input audio configuration is defined according to the enumeration </w:t>
              </w:r>
              <w:r w:rsidRPr="00B32C7F">
                <w:rPr>
                  <w:rFonts w:ascii="Courier New" w:eastAsia="MS Mincho" w:hAnsi="Courier New" w:cs="Courier New"/>
                  <w:szCs w:val="18"/>
                  <w:lang w:val="en-US" w:eastAsia="zh-CN"/>
                </w:rPr>
                <w:t>BINAURAL_INPUT_AUDIO_CONFIG</w:t>
              </w:r>
              <w:r w:rsidRPr="00B32C7F">
                <w:rPr>
                  <w:rFonts w:ascii="Times New Roman" w:hAnsi="Times New Roman"/>
                  <w:sz w:val="20"/>
                </w:rPr>
                <w:t xml:space="preserve"> among the following </w:t>
              </w:r>
              <w:proofErr w:type="gramStart"/>
              <w:r w:rsidRPr="00B32C7F">
                <w:rPr>
                  <w:rFonts w:ascii="Times New Roman" w:hAnsi="Times New Roman"/>
                  <w:sz w:val="20"/>
                </w:rPr>
                <w:t>values :</w:t>
              </w:r>
              <w:proofErr w:type="gramEnd"/>
              <w:r w:rsidRPr="00B32C7F">
                <w:rPr>
                  <w:rFonts w:ascii="Courier New" w:eastAsia="MS Mincho" w:hAnsi="Courier New" w:cs="Courier New"/>
                  <w:sz w:val="20"/>
                  <w:lang w:val="en-US" w:eastAsia="zh-CN"/>
                </w:rPr>
                <w:t xml:space="preserve"> </w:t>
              </w:r>
              <w:r w:rsidRPr="00B32C7F">
                <w:rPr>
                  <w:rFonts w:ascii="Courier New" w:hAnsi="Courier New" w:cs="Courier New"/>
                  <w:sz w:val="20"/>
                </w:rPr>
                <w:t xml:space="preserve"> </w:t>
              </w:r>
            </w:ins>
          </w:p>
          <w:p w14:paraId="0BD81438" w14:textId="77777777" w:rsidR="00652B44" w:rsidRPr="00D13721" w:rsidRDefault="00652B44" w:rsidP="009931A3">
            <w:pPr>
              <w:ind w:left="720" w:hanging="360"/>
              <w:rPr>
                <w:ins w:id="206" w:author="Multrus, Markus" w:date="2025-11-19T11:26:00Z" w16du:dateUtc="2025-11-19T17:26:00Z"/>
                <w:rFonts w:ascii="Courier New" w:eastAsia="MS Mincho" w:hAnsi="Courier New" w:cs="Courier New"/>
                <w:sz w:val="18"/>
                <w:szCs w:val="18"/>
                <w:lang w:val="en-US" w:eastAsia="zh-CN"/>
              </w:rPr>
            </w:pPr>
            <w:ins w:id="207" w:author="Multrus, Markus" w:date="2025-11-19T11:26:00Z" w16du:dateUtc="2025-11-19T17:26:00Z">
              <w:r w:rsidRPr="001574D9">
                <w:rPr>
                  <w:rFonts w:ascii="Arial" w:eastAsia="MS Mincho" w:hAnsi="Arial" w:cs="Arial"/>
                  <w:sz w:val="18"/>
                  <w:szCs w:val="18"/>
                  <w:lang w:val="en-US" w:eastAsia="zh-CN"/>
                </w:rPr>
                <w:t>-</w:t>
              </w:r>
              <w:r w:rsidRPr="001574D9">
                <w:rPr>
                  <w:rFonts w:ascii="Arial" w:eastAsia="MS Mincho" w:hAnsi="Arial" w:cs="Arial"/>
                  <w:sz w:val="18"/>
                  <w:szCs w:val="18"/>
                  <w:lang w:val="en-US" w:eastAsia="zh-CN"/>
                </w:rPr>
                <w:tab/>
              </w:r>
              <w:r w:rsidRPr="00D13721">
                <w:rPr>
                  <w:rFonts w:ascii="Courier New" w:eastAsia="MS Mincho" w:hAnsi="Courier New" w:cs="Courier New"/>
                  <w:sz w:val="18"/>
                  <w:szCs w:val="18"/>
                  <w:lang w:val="en-US" w:eastAsia="zh-CN"/>
                </w:rPr>
                <w:t>BINAURAL_INPUT_AUDIO_CONFIG_COMBINED</w:t>
              </w:r>
            </w:ins>
          </w:p>
          <w:p w14:paraId="7B8C6076" w14:textId="77777777" w:rsidR="00652B44" w:rsidRPr="00D13721" w:rsidRDefault="00652B44" w:rsidP="009931A3">
            <w:pPr>
              <w:ind w:left="720" w:hanging="360"/>
              <w:rPr>
                <w:ins w:id="208" w:author="Multrus, Markus" w:date="2025-11-19T11:26:00Z" w16du:dateUtc="2025-11-19T17:26:00Z"/>
                <w:rFonts w:ascii="Courier New" w:eastAsia="MS Mincho" w:hAnsi="Courier New" w:cs="Courier New"/>
                <w:sz w:val="18"/>
                <w:szCs w:val="18"/>
                <w:lang w:val="en-US" w:eastAsia="zh-CN"/>
              </w:rPr>
            </w:pPr>
            <w:ins w:id="209" w:author="Multrus, Markus" w:date="2025-11-19T11:26:00Z" w16du:dateUtc="2025-11-19T17:26:00Z">
              <w:r w:rsidRPr="001574D9">
                <w:rPr>
                  <w:rFonts w:ascii="Arial" w:eastAsia="MS Mincho" w:hAnsi="Arial" w:cs="Arial"/>
                  <w:sz w:val="18"/>
                  <w:szCs w:val="18"/>
                  <w:lang w:val="en-US" w:eastAsia="zh-CN"/>
                </w:rPr>
                <w:t>-</w:t>
              </w:r>
              <w:r w:rsidRPr="001574D9">
                <w:rPr>
                  <w:rFonts w:ascii="Arial" w:eastAsia="MS Mincho" w:hAnsi="Arial" w:cs="Arial"/>
                  <w:sz w:val="18"/>
                  <w:szCs w:val="18"/>
                  <w:lang w:val="en-US" w:eastAsia="zh-CN"/>
                </w:rPr>
                <w:tab/>
              </w:r>
              <w:r w:rsidRPr="00D13721">
                <w:rPr>
                  <w:rFonts w:ascii="Courier New" w:eastAsia="MS Mincho" w:hAnsi="Courier New" w:cs="Courier New"/>
                  <w:sz w:val="18"/>
                  <w:szCs w:val="18"/>
                  <w:lang w:val="en-US" w:eastAsia="zh-CN"/>
                </w:rPr>
                <w:t>BINAURAL_INPUT_AUDIO_CONFIG_HOA3</w:t>
              </w:r>
            </w:ins>
          </w:p>
          <w:p w14:paraId="535D90F1" w14:textId="77777777" w:rsidR="00652B44" w:rsidRPr="00D13721" w:rsidRDefault="00652B44" w:rsidP="009931A3">
            <w:pPr>
              <w:ind w:left="720" w:hanging="360"/>
              <w:rPr>
                <w:ins w:id="210" w:author="Multrus, Markus" w:date="2025-11-19T11:26:00Z" w16du:dateUtc="2025-11-19T17:26:00Z"/>
                <w:rFonts w:ascii="Courier New" w:eastAsia="MS Mincho" w:hAnsi="Courier New" w:cs="Courier New"/>
                <w:sz w:val="18"/>
                <w:szCs w:val="18"/>
                <w:lang w:val="en-US" w:eastAsia="zh-CN"/>
              </w:rPr>
            </w:pPr>
            <w:ins w:id="211" w:author="Multrus, Markus" w:date="2025-11-19T11:26:00Z" w16du:dateUtc="2025-11-19T17:26:00Z">
              <w:r w:rsidRPr="001574D9">
                <w:rPr>
                  <w:rFonts w:ascii="Arial" w:eastAsia="MS Mincho" w:hAnsi="Arial" w:cs="Arial"/>
                  <w:sz w:val="18"/>
                  <w:szCs w:val="18"/>
                  <w:lang w:val="en-US" w:eastAsia="zh-CN"/>
                </w:rPr>
                <w:t>-</w:t>
              </w:r>
              <w:r w:rsidRPr="001574D9">
                <w:rPr>
                  <w:rFonts w:ascii="Arial" w:eastAsia="MS Mincho" w:hAnsi="Arial" w:cs="Arial"/>
                  <w:sz w:val="18"/>
                  <w:szCs w:val="18"/>
                  <w:lang w:val="en-US" w:eastAsia="zh-CN"/>
                </w:rPr>
                <w:tab/>
              </w:r>
              <w:r w:rsidRPr="00D13721">
                <w:rPr>
                  <w:rFonts w:ascii="Courier New" w:eastAsia="MS Mincho" w:hAnsi="Courier New" w:cs="Courier New"/>
                  <w:sz w:val="18"/>
                  <w:szCs w:val="18"/>
                  <w:lang w:val="en-US" w:eastAsia="zh-CN"/>
                </w:rPr>
                <w:t>BINAURAL_INPUT_AUDIO_CONFIG_HOA2</w:t>
              </w:r>
            </w:ins>
          </w:p>
          <w:p w14:paraId="478E53FA" w14:textId="77777777" w:rsidR="00652B44" w:rsidRPr="00B32C7F" w:rsidRDefault="00652B44" w:rsidP="009931A3">
            <w:pPr>
              <w:pStyle w:val="TAC"/>
              <w:ind w:left="720" w:hanging="360"/>
              <w:jc w:val="left"/>
              <w:rPr>
                <w:ins w:id="212" w:author="Multrus, Markus" w:date="2025-11-19T11:26:00Z" w16du:dateUtc="2025-11-19T17:26:00Z"/>
                <w:rFonts w:ascii="Courier New" w:hAnsi="Courier New" w:cs="Courier New"/>
                <w:sz w:val="20"/>
              </w:rPr>
            </w:pPr>
            <w:ins w:id="213" w:author="Multrus, Markus" w:date="2025-11-19T11:26:00Z" w16du:dateUtc="2025-11-19T17:26:00Z">
              <w:r w:rsidRPr="00B32C7F">
                <w:rPr>
                  <w:rFonts w:eastAsia="MS Mincho" w:cs="Arial"/>
                  <w:sz w:val="20"/>
                </w:rPr>
                <w:t>-</w:t>
              </w:r>
              <w:r w:rsidRPr="00B32C7F">
                <w:rPr>
                  <w:rFonts w:eastAsia="MS Mincho" w:cs="Arial"/>
                  <w:sz w:val="20"/>
                </w:rPr>
                <w:tab/>
              </w:r>
              <w:r w:rsidRPr="00D13721">
                <w:rPr>
                  <w:rFonts w:ascii="Courier New" w:eastAsia="MS Mincho" w:hAnsi="Courier New" w:cs="Courier New"/>
                  <w:szCs w:val="18"/>
                  <w:lang w:val="en-US" w:eastAsia="zh-CN"/>
                </w:rPr>
                <w:t>BINAURAL_INPUT_AUDIO_CONFIG_FOA</w:t>
              </w:r>
            </w:ins>
          </w:p>
          <w:p w14:paraId="3A388346" w14:textId="77777777" w:rsidR="00652B44" w:rsidRPr="00B32C7F" w:rsidRDefault="00652B44" w:rsidP="009931A3">
            <w:pPr>
              <w:pStyle w:val="TAC"/>
              <w:ind w:left="720" w:hanging="360"/>
              <w:jc w:val="left"/>
              <w:rPr>
                <w:ins w:id="214" w:author="Multrus, Markus" w:date="2025-11-19T11:26:00Z" w16du:dateUtc="2025-11-19T17:26:00Z"/>
                <w:rFonts w:ascii="Courier New" w:hAnsi="Courier New" w:cs="Courier New"/>
                <w:szCs w:val="18"/>
              </w:rPr>
            </w:pPr>
            <w:ins w:id="215" w:author="Multrus, Markus" w:date="2025-11-19T11:26:00Z" w16du:dateUtc="2025-11-19T17:26:00Z">
              <w:r w:rsidRPr="00B32C7F">
                <w:rPr>
                  <w:rFonts w:eastAsia="MS Mincho" w:cs="Arial"/>
                  <w:szCs w:val="18"/>
                </w:rPr>
                <w:t>-</w:t>
              </w:r>
              <w:r w:rsidRPr="00B32C7F">
                <w:rPr>
                  <w:rFonts w:eastAsia="MS Mincho" w:cs="Arial"/>
                  <w:szCs w:val="18"/>
                </w:rPr>
                <w:tab/>
              </w:r>
              <w:r w:rsidRPr="00B32C7F">
                <w:rPr>
                  <w:rFonts w:ascii="Courier New" w:eastAsia="MS Mincho" w:hAnsi="Courier New" w:cs="Courier New"/>
                  <w:szCs w:val="18"/>
                  <w:lang w:val="en-US" w:eastAsia="zh-CN"/>
                </w:rPr>
                <w:t>BINAURAL_INPUT_AUDIO_CONFIG_UNDEFINED</w:t>
              </w:r>
            </w:ins>
          </w:p>
        </w:tc>
      </w:tr>
      <w:tr w:rsidR="00652B44" w:rsidRPr="00B32C7F" w14:paraId="18ED5FB1" w14:textId="77777777" w:rsidTr="009931A3">
        <w:trPr>
          <w:ins w:id="216" w:author="Multrus, Markus" w:date="2025-11-19T11:26:00Z"/>
        </w:trPr>
        <w:tc>
          <w:tcPr>
            <w:tcW w:w="1128" w:type="dxa"/>
            <w:tcBorders>
              <w:top w:val="single" w:sz="4" w:space="0" w:color="auto"/>
              <w:left w:val="single" w:sz="4" w:space="0" w:color="auto"/>
              <w:bottom w:val="single" w:sz="4" w:space="0" w:color="auto"/>
              <w:right w:val="single" w:sz="4" w:space="0" w:color="auto"/>
            </w:tcBorders>
            <w:hideMark/>
          </w:tcPr>
          <w:p w14:paraId="153B629F" w14:textId="77777777" w:rsidR="00652B44" w:rsidRPr="00B32C7F" w:rsidRDefault="00652B44" w:rsidP="009931A3">
            <w:pPr>
              <w:pStyle w:val="TAC"/>
              <w:rPr>
                <w:ins w:id="217" w:author="Multrus, Markus" w:date="2025-11-19T11:26:00Z" w16du:dateUtc="2025-11-19T17:26:00Z"/>
                <w:rFonts w:ascii="Times New Roman" w:hAnsi="Times New Roman"/>
                <w:sz w:val="20"/>
              </w:rPr>
            </w:pPr>
            <w:ins w:id="218" w:author="Multrus, Markus" w:date="2025-11-19T11:26:00Z" w16du:dateUtc="2025-11-19T17:26:00Z">
              <w:r w:rsidRPr="00B32C7F">
                <w:rPr>
                  <w:rFonts w:ascii="Times New Roman" w:hAnsi="Times New Roman"/>
                  <w:sz w:val="20"/>
                </w:rPr>
                <w:t>8</w:t>
              </w:r>
            </w:ins>
          </w:p>
        </w:tc>
        <w:tc>
          <w:tcPr>
            <w:tcW w:w="1134" w:type="dxa"/>
            <w:tcBorders>
              <w:top w:val="single" w:sz="4" w:space="0" w:color="auto"/>
              <w:left w:val="single" w:sz="4" w:space="0" w:color="auto"/>
              <w:bottom w:val="single" w:sz="4" w:space="0" w:color="auto"/>
              <w:right w:val="single" w:sz="4" w:space="0" w:color="auto"/>
            </w:tcBorders>
            <w:hideMark/>
          </w:tcPr>
          <w:p w14:paraId="22432955" w14:textId="77777777" w:rsidR="00652B44" w:rsidRPr="00B32C7F" w:rsidRDefault="00652B44" w:rsidP="009931A3">
            <w:pPr>
              <w:pStyle w:val="TAC"/>
              <w:rPr>
                <w:ins w:id="219" w:author="Multrus, Markus" w:date="2025-11-19T11:26:00Z" w16du:dateUtc="2025-11-19T17:26:00Z"/>
                <w:rFonts w:ascii="Times New Roman" w:hAnsi="Times New Roman"/>
                <w:sz w:val="20"/>
              </w:rPr>
            </w:pPr>
            <w:ins w:id="220" w:author="Multrus, Markus" w:date="2025-11-19T11:26:00Z" w16du:dateUtc="2025-11-19T17:26:00Z">
              <w:r w:rsidRPr="00B32C7F">
                <w:rPr>
                  <w:rFonts w:ascii="Times New Roman" w:hAnsi="Times New Roman"/>
                  <w:sz w:val="20"/>
                </w:rPr>
                <w:t>integer</w:t>
              </w:r>
            </w:ins>
          </w:p>
        </w:tc>
        <w:tc>
          <w:tcPr>
            <w:tcW w:w="1275" w:type="dxa"/>
            <w:tcBorders>
              <w:top w:val="single" w:sz="4" w:space="0" w:color="auto"/>
              <w:left w:val="single" w:sz="4" w:space="0" w:color="auto"/>
              <w:bottom w:val="single" w:sz="4" w:space="0" w:color="auto"/>
              <w:right w:val="single" w:sz="4" w:space="0" w:color="auto"/>
            </w:tcBorders>
            <w:hideMark/>
          </w:tcPr>
          <w:p w14:paraId="059564DE" w14:textId="77777777" w:rsidR="00652B44" w:rsidRPr="00B32C7F" w:rsidRDefault="00652B44" w:rsidP="009931A3">
            <w:pPr>
              <w:pStyle w:val="TAC"/>
              <w:rPr>
                <w:ins w:id="221" w:author="Multrus, Markus" w:date="2025-11-19T11:26:00Z" w16du:dateUtc="2025-11-19T17:26:00Z"/>
                <w:rFonts w:ascii="Times New Roman" w:hAnsi="Times New Roman"/>
                <w:sz w:val="20"/>
              </w:rPr>
            </w:pPr>
            <w:ins w:id="222" w:author="Multrus, Markus" w:date="2025-11-19T11:26:00Z" w16du:dateUtc="2025-11-19T17:26:00Z">
              <w:r w:rsidRPr="00B32C7F">
                <w:rPr>
                  <w:rFonts w:ascii="Times New Roman" w:hAnsi="Times New Roman"/>
                  <w:sz w:val="20"/>
                </w:rPr>
                <w:t>4</w:t>
              </w:r>
            </w:ins>
          </w:p>
        </w:tc>
        <w:tc>
          <w:tcPr>
            <w:tcW w:w="6097" w:type="dxa"/>
            <w:tcBorders>
              <w:top w:val="single" w:sz="4" w:space="0" w:color="auto"/>
              <w:left w:val="single" w:sz="4" w:space="0" w:color="auto"/>
              <w:bottom w:val="single" w:sz="4" w:space="0" w:color="auto"/>
              <w:right w:val="single" w:sz="4" w:space="0" w:color="auto"/>
            </w:tcBorders>
            <w:hideMark/>
          </w:tcPr>
          <w:p w14:paraId="4F4B5AF6" w14:textId="77777777" w:rsidR="00652B44" w:rsidRPr="00B32C7F" w:rsidRDefault="00652B44" w:rsidP="009931A3">
            <w:pPr>
              <w:pStyle w:val="TAC"/>
              <w:rPr>
                <w:ins w:id="223" w:author="Multrus, Markus" w:date="2025-11-19T11:26:00Z" w16du:dateUtc="2025-11-19T17:26:00Z"/>
                <w:rFonts w:ascii="Times New Roman" w:hAnsi="Times New Roman"/>
                <w:sz w:val="20"/>
              </w:rPr>
            </w:pPr>
            <w:ins w:id="224" w:author="Multrus, Markus" w:date="2025-11-19T11:26:00Z" w16du:dateUtc="2025-11-19T17:26:00Z">
              <w:r w:rsidRPr="00B32C7F">
                <w:rPr>
                  <w:rFonts w:ascii="Times New Roman" w:hAnsi="Times New Roman"/>
                  <w:sz w:val="20"/>
                </w:rPr>
                <w:t>Sampling frequency (16000, 32000, 48000)</w:t>
              </w:r>
            </w:ins>
          </w:p>
        </w:tc>
      </w:tr>
      <w:tr w:rsidR="00652B44" w:rsidRPr="00F44DC7" w14:paraId="56B4216B" w14:textId="77777777" w:rsidTr="009931A3">
        <w:trPr>
          <w:ins w:id="225" w:author="Multrus, Markus" w:date="2025-11-19T11:26:00Z"/>
        </w:trPr>
        <w:tc>
          <w:tcPr>
            <w:tcW w:w="1128" w:type="dxa"/>
            <w:tcBorders>
              <w:top w:val="single" w:sz="4" w:space="0" w:color="auto"/>
              <w:left w:val="single" w:sz="4" w:space="0" w:color="auto"/>
              <w:bottom w:val="single" w:sz="4" w:space="0" w:color="auto"/>
              <w:right w:val="single" w:sz="4" w:space="0" w:color="auto"/>
            </w:tcBorders>
            <w:hideMark/>
          </w:tcPr>
          <w:p w14:paraId="657CD859" w14:textId="77777777" w:rsidR="00652B44" w:rsidRPr="00B32C7F" w:rsidRDefault="00652B44" w:rsidP="009931A3">
            <w:pPr>
              <w:pStyle w:val="TAC"/>
              <w:rPr>
                <w:ins w:id="226" w:author="Multrus, Markus" w:date="2025-11-19T11:26:00Z" w16du:dateUtc="2025-11-19T17:26:00Z"/>
                <w:rFonts w:ascii="Times New Roman" w:hAnsi="Times New Roman"/>
                <w:sz w:val="20"/>
              </w:rPr>
            </w:pPr>
            <w:ins w:id="227" w:author="Multrus, Markus" w:date="2025-11-19T11:26:00Z" w16du:dateUtc="2025-11-19T17:26:00Z">
              <w:r w:rsidRPr="00B32C7F">
                <w:rPr>
                  <w:rFonts w:ascii="Times New Roman" w:hAnsi="Times New Roman"/>
                  <w:sz w:val="20"/>
                </w:rPr>
                <w:t>12</w:t>
              </w:r>
            </w:ins>
          </w:p>
        </w:tc>
        <w:tc>
          <w:tcPr>
            <w:tcW w:w="1134" w:type="dxa"/>
            <w:tcBorders>
              <w:top w:val="single" w:sz="4" w:space="0" w:color="auto"/>
              <w:left w:val="single" w:sz="4" w:space="0" w:color="auto"/>
              <w:bottom w:val="single" w:sz="4" w:space="0" w:color="auto"/>
              <w:right w:val="single" w:sz="4" w:space="0" w:color="auto"/>
            </w:tcBorders>
            <w:hideMark/>
          </w:tcPr>
          <w:p w14:paraId="0184C061" w14:textId="77777777" w:rsidR="00652B44" w:rsidRPr="00B32C7F" w:rsidRDefault="00652B44" w:rsidP="009931A3">
            <w:pPr>
              <w:pStyle w:val="TAC"/>
              <w:rPr>
                <w:ins w:id="228" w:author="Multrus, Markus" w:date="2025-11-19T11:26:00Z" w16du:dateUtc="2025-11-19T17:26:00Z"/>
                <w:rFonts w:ascii="Times New Roman" w:hAnsi="Times New Roman"/>
                <w:sz w:val="20"/>
              </w:rPr>
            </w:pPr>
            <w:ins w:id="229" w:author="Multrus, Markus" w:date="2025-11-19T11:26:00Z" w16du:dateUtc="2025-11-19T17:26:00Z">
              <w:r w:rsidRPr="00B32C7F">
                <w:rPr>
                  <w:rFonts w:ascii="Times New Roman" w:hAnsi="Times New Roman"/>
                  <w:sz w:val="20"/>
                </w:rPr>
                <w:t>integer</w:t>
              </w:r>
            </w:ins>
          </w:p>
        </w:tc>
        <w:tc>
          <w:tcPr>
            <w:tcW w:w="1275" w:type="dxa"/>
            <w:tcBorders>
              <w:top w:val="single" w:sz="4" w:space="0" w:color="auto"/>
              <w:left w:val="single" w:sz="4" w:space="0" w:color="auto"/>
              <w:bottom w:val="single" w:sz="4" w:space="0" w:color="auto"/>
              <w:right w:val="single" w:sz="4" w:space="0" w:color="auto"/>
            </w:tcBorders>
            <w:hideMark/>
          </w:tcPr>
          <w:p w14:paraId="5CD4E7E2" w14:textId="77777777" w:rsidR="00652B44" w:rsidRPr="00B32C7F" w:rsidRDefault="00652B44" w:rsidP="009931A3">
            <w:pPr>
              <w:pStyle w:val="TAC"/>
              <w:rPr>
                <w:ins w:id="230" w:author="Multrus, Markus" w:date="2025-11-19T11:26:00Z" w16du:dateUtc="2025-11-19T17:26:00Z"/>
                <w:rFonts w:ascii="Times New Roman" w:hAnsi="Times New Roman"/>
                <w:sz w:val="20"/>
              </w:rPr>
            </w:pPr>
            <w:ins w:id="231" w:author="Multrus, Markus" w:date="2025-11-19T11:26:00Z" w16du:dateUtc="2025-11-19T17:26:00Z">
              <w:r w:rsidRPr="00B32C7F">
                <w:rPr>
                  <w:rFonts w:ascii="Times New Roman" w:hAnsi="Times New Roman"/>
                  <w:sz w:val="20"/>
                </w:rPr>
                <w:t>4</w:t>
              </w:r>
            </w:ins>
          </w:p>
        </w:tc>
        <w:tc>
          <w:tcPr>
            <w:tcW w:w="6097" w:type="dxa"/>
            <w:tcBorders>
              <w:top w:val="single" w:sz="4" w:space="0" w:color="auto"/>
              <w:left w:val="single" w:sz="4" w:space="0" w:color="auto"/>
              <w:bottom w:val="single" w:sz="4" w:space="0" w:color="auto"/>
              <w:right w:val="single" w:sz="4" w:space="0" w:color="auto"/>
            </w:tcBorders>
            <w:hideMark/>
          </w:tcPr>
          <w:p w14:paraId="6ED0AE1B" w14:textId="77777777" w:rsidR="00652B44" w:rsidRPr="00B32C7F" w:rsidRDefault="00652B44" w:rsidP="009931A3">
            <w:pPr>
              <w:pStyle w:val="TAC"/>
              <w:rPr>
                <w:ins w:id="232" w:author="Multrus, Markus" w:date="2025-11-19T11:26:00Z" w16du:dateUtc="2025-11-19T17:26:00Z"/>
                <w:rFonts w:ascii="Times New Roman" w:hAnsi="Times New Roman"/>
                <w:sz w:val="20"/>
              </w:rPr>
            </w:pPr>
            <w:ins w:id="233" w:author="Multrus, Markus" w:date="2025-11-19T11:26:00Z" w16du:dateUtc="2025-11-19T17:26:00Z">
              <w:r w:rsidRPr="00B32C7F">
                <w:rPr>
                  <w:rFonts w:ascii="Times New Roman" w:hAnsi="Times New Roman"/>
                  <w:sz w:val="20"/>
                </w:rPr>
                <w:t>Raw data size in bytes</w:t>
              </w:r>
            </w:ins>
          </w:p>
        </w:tc>
      </w:tr>
    </w:tbl>
    <w:p w14:paraId="5772D704" w14:textId="77777777" w:rsidR="00652B44" w:rsidRPr="001574D9" w:rsidRDefault="00652B44" w:rsidP="00652B44">
      <w:pPr>
        <w:rPr>
          <w:ins w:id="234" w:author="Multrus, Markus" w:date="2025-11-19T11:26:00Z" w16du:dateUtc="2025-11-19T17:26:00Z"/>
          <w:lang w:val="en-US"/>
        </w:rPr>
      </w:pPr>
    </w:p>
    <w:p w14:paraId="6BAFA9CA" w14:textId="77777777" w:rsidR="00652B44" w:rsidRPr="001574D9" w:rsidRDefault="00652B44" w:rsidP="00652B44">
      <w:pPr>
        <w:rPr>
          <w:ins w:id="235" w:author="Multrus, Markus" w:date="2025-11-19T11:26:00Z" w16du:dateUtc="2025-11-19T17:26:00Z"/>
          <w:rFonts w:eastAsia="MS Mincho"/>
          <w:lang w:val="en-US" w:eastAsia="zh-CN"/>
        </w:rPr>
      </w:pPr>
      <w:ins w:id="236" w:author="Multrus, Markus" w:date="2025-11-19T11:26:00Z" w16du:dateUtc="2025-11-19T17:26:00Z">
        <w:r w:rsidRPr="001574D9">
          <w:rPr>
            <w:rFonts w:eastAsia="MS Mincho"/>
            <w:lang w:val="en-US" w:eastAsia="zh-CN"/>
          </w:rPr>
          <w:t xml:space="preserve">The format of the raw data depends on the </w:t>
        </w:r>
        <w:proofErr w:type="gramStart"/>
        <w:r w:rsidRPr="001574D9">
          <w:rPr>
            <w:rFonts w:eastAsia="MS Mincho"/>
            <w:lang w:val="en-US" w:eastAsia="zh-CN"/>
          </w:rPr>
          <w:t>rendering</w:t>
        </w:r>
        <w:proofErr w:type="gramEnd"/>
        <w:r w:rsidRPr="001574D9">
          <w:rPr>
            <w:rFonts w:eastAsia="MS Mincho"/>
            <w:lang w:val="en-US" w:eastAsia="zh-CN"/>
          </w:rPr>
          <w:t xml:space="preserve"> and the HR filters are represented in fix point.</w:t>
        </w:r>
      </w:ins>
    </w:p>
    <w:p w14:paraId="4D119574" w14:textId="77777777" w:rsidR="00652B44" w:rsidRPr="00B86FE3" w:rsidRDefault="00652B44" w:rsidP="00652B44">
      <w:pPr>
        <w:pStyle w:val="NO"/>
        <w:rPr>
          <w:ins w:id="237" w:author="Multrus, Markus" w:date="2025-11-19T11:26:00Z" w16du:dateUtc="2025-11-19T17:26:00Z"/>
          <w:lang w:eastAsia="ja-JP"/>
        </w:rPr>
      </w:pPr>
      <w:ins w:id="238" w:author="Multrus, Markus" w:date="2025-11-19T11:26:00Z" w16du:dateUtc="2025-11-19T17:26:00Z">
        <w:r w:rsidRPr="00B86FE3">
          <w:rPr>
            <w:lang w:eastAsia="ja-JP"/>
          </w:rPr>
          <w:t>Note:</w:t>
        </w:r>
      </w:ins>
    </w:p>
    <w:p w14:paraId="369F72B6" w14:textId="77777777" w:rsidR="00652B44" w:rsidRPr="001574D9" w:rsidRDefault="00652B44" w:rsidP="00652B44">
      <w:pPr>
        <w:pStyle w:val="B1"/>
        <w:rPr>
          <w:ins w:id="239" w:author="Multrus, Markus" w:date="2025-11-19T11:26:00Z" w16du:dateUtc="2025-11-19T17:26:00Z"/>
          <w:rFonts w:eastAsia="MS Mincho"/>
          <w:lang w:val="en-US" w:eastAsia="zh-CN"/>
        </w:rPr>
      </w:pPr>
      <w:ins w:id="240" w:author="Multrus, Markus" w:date="2025-11-19T11:26:00Z" w16du:dateUtc="2025-11-19T17:26:00Z">
        <w:r w:rsidRPr="001574D9">
          <w:rPr>
            <w:rFonts w:eastAsia="MS Mincho"/>
            <w:lang w:val="en-US" w:eastAsia="zh-CN"/>
          </w:rPr>
          <w:t>-</w:t>
        </w:r>
        <w:r w:rsidRPr="001574D9">
          <w:rPr>
            <w:rFonts w:eastAsia="MS Mincho"/>
            <w:lang w:val="en-US" w:eastAsia="zh-CN"/>
          </w:rPr>
          <w:tab/>
          <w:t>The HR filters for the renderer types HRTF_RENDERER_BINAURAL_PARAMETRIC, HRTF_RENDERER_BINAURAL_FASTCONV and HRTF_RENDERER_BINAURAL_FASTCONV_ROOM are fully defined at 48kHz.</w:t>
        </w:r>
      </w:ins>
    </w:p>
    <w:p w14:paraId="1E00755A" w14:textId="77777777" w:rsidR="00652B44" w:rsidRPr="001574D9" w:rsidRDefault="00652B44" w:rsidP="00652B44">
      <w:pPr>
        <w:pStyle w:val="B1"/>
        <w:rPr>
          <w:ins w:id="241" w:author="Multrus, Markus" w:date="2025-11-19T11:26:00Z" w16du:dateUtc="2025-11-19T17:26:00Z"/>
          <w:rFonts w:eastAsia="MS Mincho"/>
          <w:lang w:val="en-US" w:eastAsia="zh-CN"/>
        </w:rPr>
      </w:pPr>
      <w:ins w:id="242" w:author="Multrus, Markus" w:date="2025-11-19T11:26:00Z" w16du:dateUtc="2025-11-19T17:26:00Z">
        <w:r w:rsidRPr="001574D9">
          <w:rPr>
            <w:rFonts w:ascii="Arial" w:eastAsia="MS Mincho" w:hAnsi="Arial" w:cs="Arial"/>
            <w:lang w:val="en-US" w:eastAsia="zh-CN"/>
          </w:rPr>
          <w:t>-</w:t>
        </w:r>
        <w:r w:rsidRPr="001574D9">
          <w:rPr>
            <w:rFonts w:ascii="Arial" w:eastAsia="MS Mincho" w:hAnsi="Arial" w:cs="Arial"/>
            <w:lang w:val="en-US" w:eastAsia="zh-CN"/>
          </w:rPr>
          <w:tab/>
        </w:r>
        <w:r w:rsidRPr="001574D9">
          <w:rPr>
            <w:rFonts w:eastAsia="MS Mincho"/>
            <w:lang w:val="en-US" w:eastAsia="zh-CN"/>
          </w:rPr>
          <w:t>For the renderer type HRTF_RENDERER_BINAURAL_OBJECTS_TD the input audio configuration is always BINAURAL_INPUT_AUDIO_CONFIG_UNDEFINED.</w:t>
        </w:r>
      </w:ins>
    </w:p>
    <w:p w14:paraId="12A2D13E" w14:textId="77777777" w:rsidR="00652B44" w:rsidRPr="001574D9" w:rsidRDefault="00652B44" w:rsidP="00652B44">
      <w:pPr>
        <w:pStyle w:val="B1"/>
        <w:rPr>
          <w:ins w:id="243" w:author="Multrus, Markus" w:date="2025-11-19T11:26:00Z" w16du:dateUtc="2025-11-19T17:26:00Z"/>
          <w:rFonts w:eastAsia="MS Mincho"/>
          <w:lang w:val="en-US" w:eastAsia="zh-CN"/>
        </w:rPr>
      </w:pPr>
      <w:ins w:id="244" w:author="Multrus, Markus" w:date="2025-11-19T11:26:00Z" w16du:dateUtc="2025-11-19T17:26:00Z">
        <w:r w:rsidRPr="001574D9">
          <w:rPr>
            <w:rFonts w:ascii="Arial" w:eastAsia="MS Mincho" w:hAnsi="Arial" w:cs="Arial"/>
            <w:lang w:val="en-US" w:eastAsia="zh-CN"/>
          </w:rPr>
          <w:t>-</w:t>
        </w:r>
        <w:r w:rsidRPr="001574D9">
          <w:rPr>
            <w:rFonts w:ascii="Arial" w:eastAsia="MS Mincho" w:hAnsi="Arial" w:cs="Arial"/>
            <w:lang w:val="en-US" w:eastAsia="zh-CN"/>
          </w:rPr>
          <w:tab/>
        </w:r>
        <w:r w:rsidRPr="001574D9">
          <w:rPr>
            <w:rFonts w:eastAsia="MS Mincho"/>
            <w:lang w:val="en-US" w:eastAsia="zh-CN"/>
          </w:rPr>
          <w:t>renderer type HRTF_READER_RENDERER_REVERB_ALL should be associated with HRTF_READER_RENDERER_BINAURAL_OBJECTS_</w:t>
        </w:r>
        <w:r w:rsidRPr="001574D9">
          <w:rPr>
            <w:rFonts w:eastAsia="MS Mincho"/>
            <w:color w:val="000000" w:themeColor="text1"/>
            <w:lang w:val="en-US" w:eastAsia="zh-CN"/>
          </w:rPr>
          <w:t xml:space="preserve">TD and/or </w:t>
        </w:r>
        <w:r w:rsidRPr="001574D9">
          <w:rPr>
            <w:rFonts w:eastAsia="MS Mincho"/>
            <w:lang w:val="en-US" w:eastAsia="zh-CN"/>
          </w:rPr>
          <w:t xml:space="preserve">HRTF_READER_RENDERER_BINAURAL_CREND to specify the binaural reverberation parameters jointly with new HRIR parameters. They shall be computed on the same HRIR set.  </w:t>
        </w:r>
      </w:ins>
    </w:p>
    <w:p w14:paraId="0B41FF4F" w14:textId="77777777" w:rsidR="00652B44" w:rsidRPr="008E0365" w:rsidRDefault="00652B44" w:rsidP="00652B44">
      <w:pPr>
        <w:pStyle w:val="B1"/>
        <w:rPr>
          <w:ins w:id="245" w:author="Multrus, Markus" w:date="2025-11-19T11:26:00Z" w16du:dateUtc="2025-11-19T17:26:00Z"/>
          <w:rFonts w:eastAsia="MS Mincho"/>
          <w:lang w:val="en-US" w:eastAsia="zh-CN"/>
        </w:rPr>
      </w:pPr>
      <w:ins w:id="246" w:author="Multrus, Markus" w:date="2025-11-19T11:26:00Z" w16du:dateUtc="2025-11-19T17:26:00Z">
        <w:r w:rsidRPr="001574D9">
          <w:rPr>
            <w:rFonts w:ascii="Arial" w:eastAsia="MS Mincho" w:hAnsi="Arial" w:cs="Arial"/>
            <w:lang w:val="en-US" w:eastAsia="zh-CN"/>
          </w:rPr>
          <w:t>-</w:t>
        </w:r>
        <w:r w:rsidRPr="001574D9">
          <w:rPr>
            <w:rFonts w:ascii="Arial" w:eastAsia="MS Mincho" w:hAnsi="Arial" w:cs="Arial"/>
            <w:lang w:val="en-US" w:eastAsia="zh-CN"/>
          </w:rPr>
          <w:tab/>
        </w:r>
        <w:r w:rsidRPr="001574D9">
          <w:rPr>
            <w:rFonts w:eastAsia="MS Mincho"/>
            <w:lang w:val="en-US" w:eastAsia="zh-CN"/>
          </w:rPr>
          <w:t>The binary file does not have to contain all data (</w:t>
        </w:r>
        <w:r w:rsidRPr="001574D9">
          <w:rPr>
            <w:lang w:val="en-US"/>
          </w:rPr>
          <w:t>HR filter</w:t>
        </w:r>
        <w:r w:rsidRPr="001574D9">
          <w:rPr>
            <w:rFonts w:eastAsia="MS Mincho"/>
            <w:lang w:val="en-US" w:eastAsia="zh-CN"/>
          </w:rPr>
          <w:t>) for all renderers. The following minimal configurations are accepted or any combination of those:</w:t>
        </w:r>
      </w:ins>
    </w:p>
    <w:tbl>
      <w:tblPr>
        <w:tblStyle w:val="Tabellenraster"/>
        <w:tblpPr w:leftFromText="141" w:rightFromText="141" w:horzAnchor="margin" w:tblpXSpec="right" w:tblpY="-238"/>
        <w:tblW w:w="8506" w:type="dxa"/>
        <w:tblLayout w:type="fixed"/>
        <w:tblLook w:val="04A0" w:firstRow="1" w:lastRow="0" w:firstColumn="1" w:lastColumn="0" w:noHBand="0" w:noVBand="1"/>
      </w:tblPr>
      <w:tblGrid>
        <w:gridCol w:w="2551"/>
        <w:gridCol w:w="3263"/>
        <w:gridCol w:w="2692"/>
      </w:tblGrid>
      <w:tr w:rsidR="00652B44" w:rsidRPr="00F44DC7" w14:paraId="103757A7" w14:textId="77777777" w:rsidTr="009931A3">
        <w:trPr>
          <w:ins w:id="247" w:author="Multrus, Markus" w:date="2025-11-19T11:26:00Z"/>
        </w:trPr>
        <w:tc>
          <w:tcPr>
            <w:tcW w:w="2551" w:type="dxa"/>
            <w:tcBorders>
              <w:top w:val="single" w:sz="4" w:space="0" w:color="auto"/>
              <w:left w:val="single" w:sz="4" w:space="0" w:color="auto"/>
              <w:bottom w:val="single" w:sz="4" w:space="0" w:color="auto"/>
              <w:right w:val="single" w:sz="4" w:space="0" w:color="auto"/>
            </w:tcBorders>
          </w:tcPr>
          <w:p w14:paraId="7DEC2D9F" w14:textId="77777777" w:rsidR="00652B44" w:rsidRDefault="00652B44" w:rsidP="009931A3">
            <w:pPr>
              <w:pStyle w:val="Listenabsatz"/>
              <w:ind w:left="0"/>
              <w:rPr>
                <w:ins w:id="248" w:author="Multrus, Markus" w:date="2025-11-19T11:26:00Z" w16du:dateUtc="2025-11-19T17:26:00Z"/>
                <w:rFonts w:ascii="Courier New" w:eastAsia="MS Mincho" w:hAnsi="Courier New" w:cs="Courier New"/>
                <w:sz w:val="18"/>
                <w:szCs w:val="18"/>
                <w:lang w:val="en-US" w:eastAsia="zh-CN"/>
              </w:rPr>
            </w:pPr>
            <w:ins w:id="249" w:author="Multrus, Markus" w:date="2025-11-19T11:26:00Z" w16du:dateUtc="2025-11-19T17:26:00Z">
              <w:r>
                <w:rPr>
                  <w:rFonts w:ascii="Courier New" w:eastAsia="MS Mincho" w:hAnsi="Courier New" w:cs="Courier New"/>
                  <w:sz w:val="18"/>
                  <w:szCs w:val="18"/>
                  <w:lang w:val="en-US" w:eastAsia="zh-CN"/>
                </w:rPr>
                <w:lastRenderedPageBreak/>
                <w:t>HRTF_READER_RENDERER_BINAURAL_FASTCONV</w:t>
              </w:r>
            </w:ins>
          </w:p>
        </w:tc>
        <w:tc>
          <w:tcPr>
            <w:tcW w:w="3263" w:type="dxa"/>
            <w:tcBorders>
              <w:top w:val="single" w:sz="4" w:space="0" w:color="auto"/>
              <w:left w:val="single" w:sz="4" w:space="0" w:color="auto"/>
              <w:bottom w:val="single" w:sz="4" w:space="0" w:color="auto"/>
              <w:right w:val="single" w:sz="4" w:space="0" w:color="auto"/>
            </w:tcBorders>
          </w:tcPr>
          <w:p w14:paraId="689F283E" w14:textId="77777777" w:rsidR="00652B44" w:rsidRDefault="00652B44" w:rsidP="009931A3">
            <w:pPr>
              <w:rPr>
                <w:ins w:id="250" w:author="Multrus, Markus" w:date="2025-11-19T11:26:00Z" w16du:dateUtc="2025-11-19T17:26:00Z"/>
                <w:rFonts w:ascii="Courier New" w:eastAsia="MS Mincho" w:hAnsi="Courier New" w:cs="Courier New"/>
                <w:sz w:val="18"/>
                <w:szCs w:val="18"/>
                <w:lang w:val="en-US" w:eastAsia="zh-CN"/>
              </w:rPr>
            </w:pPr>
            <w:ins w:id="251" w:author="Multrus, Markus" w:date="2025-11-19T11:26:00Z" w16du:dateUtc="2025-11-19T17:26:00Z">
              <w:r>
                <w:rPr>
                  <w:rFonts w:ascii="Courier New" w:eastAsia="MS Mincho" w:hAnsi="Courier New" w:cs="Courier New"/>
                  <w:sz w:val="18"/>
                  <w:szCs w:val="18"/>
                  <w:lang w:val="en-US" w:eastAsia="zh-CN"/>
                </w:rPr>
                <w:t>BINAURAL_INPUT_AUDIO_CONFIG_COMBINED</w:t>
              </w:r>
            </w:ins>
          </w:p>
          <w:p w14:paraId="3CD7B98D" w14:textId="77777777" w:rsidR="00652B44" w:rsidRDefault="00652B44" w:rsidP="009931A3">
            <w:pPr>
              <w:rPr>
                <w:ins w:id="252" w:author="Multrus, Markus" w:date="2025-11-19T11:26:00Z" w16du:dateUtc="2025-11-19T17:26:00Z"/>
                <w:rFonts w:ascii="Courier New" w:eastAsia="MS Mincho" w:hAnsi="Courier New" w:cs="Courier New"/>
                <w:sz w:val="18"/>
                <w:szCs w:val="18"/>
                <w:lang w:val="en-US" w:eastAsia="zh-CN"/>
              </w:rPr>
            </w:pPr>
          </w:p>
        </w:tc>
        <w:tc>
          <w:tcPr>
            <w:tcW w:w="2692" w:type="dxa"/>
            <w:tcBorders>
              <w:top w:val="single" w:sz="4" w:space="0" w:color="auto"/>
              <w:left w:val="single" w:sz="4" w:space="0" w:color="auto"/>
              <w:bottom w:val="single" w:sz="4" w:space="0" w:color="auto"/>
              <w:right w:val="single" w:sz="4" w:space="0" w:color="auto"/>
            </w:tcBorders>
          </w:tcPr>
          <w:p w14:paraId="3AF626B2" w14:textId="77777777" w:rsidR="00652B44" w:rsidRDefault="00652B44" w:rsidP="009931A3">
            <w:pPr>
              <w:rPr>
                <w:ins w:id="253" w:author="Multrus, Markus" w:date="2025-11-19T11:26:00Z" w16du:dateUtc="2025-11-19T17:26:00Z"/>
                <w:rFonts w:ascii="Courier New" w:eastAsia="MS Mincho" w:hAnsi="Courier New" w:cs="Courier New"/>
                <w:sz w:val="18"/>
                <w:szCs w:val="18"/>
                <w:lang w:val="en-US" w:eastAsia="zh-CN"/>
              </w:rPr>
            </w:pPr>
            <w:ins w:id="254" w:author="Multrus, Markus" w:date="2025-11-19T11:26:00Z" w16du:dateUtc="2025-11-19T17:26:00Z">
              <w:r>
                <w:rPr>
                  <w:rFonts w:ascii="Courier New" w:eastAsia="MS Mincho" w:hAnsi="Courier New" w:cs="Courier New"/>
                  <w:sz w:val="18"/>
                  <w:szCs w:val="18"/>
                  <w:lang w:val="en-US" w:eastAsia="zh-CN"/>
                </w:rPr>
                <w:t>Contains data for Combined HRIR</w:t>
              </w:r>
            </w:ins>
          </w:p>
        </w:tc>
      </w:tr>
      <w:tr w:rsidR="00652B44" w:rsidRPr="004169BC" w14:paraId="1418E681" w14:textId="77777777" w:rsidTr="009931A3">
        <w:trPr>
          <w:ins w:id="255" w:author="Multrus, Markus" w:date="2025-11-19T11:26:00Z"/>
        </w:trPr>
        <w:tc>
          <w:tcPr>
            <w:tcW w:w="2551" w:type="dxa"/>
            <w:tcBorders>
              <w:top w:val="single" w:sz="4" w:space="0" w:color="auto"/>
              <w:left w:val="single" w:sz="4" w:space="0" w:color="auto"/>
              <w:bottom w:val="single" w:sz="4" w:space="0" w:color="auto"/>
              <w:right w:val="single" w:sz="4" w:space="0" w:color="auto"/>
            </w:tcBorders>
            <w:hideMark/>
          </w:tcPr>
          <w:p w14:paraId="362A651B" w14:textId="77777777" w:rsidR="00652B44" w:rsidRDefault="00652B44" w:rsidP="009931A3">
            <w:pPr>
              <w:pStyle w:val="Listenabsatz"/>
              <w:ind w:left="0"/>
              <w:rPr>
                <w:ins w:id="256" w:author="Multrus, Markus" w:date="2025-11-19T11:26:00Z" w16du:dateUtc="2025-11-19T17:26:00Z"/>
                <w:rFonts w:eastAsia="MS Mincho"/>
                <w:lang w:val="en-US" w:eastAsia="zh-CN"/>
              </w:rPr>
            </w:pPr>
            <w:ins w:id="257" w:author="Multrus, Markus" w:date="2025-11-19T11:26:00Z" w16du:dateUtc="2025-11-19T17:26:00Z">
              <w:r>
                <w:rPr>
                  <w:rFonts w:ascii="Courier New" w:eastAsia="MS Mincho" w:hAnsi="Courier New" w:cs="Courier New"/>
                  <w:sz w:val="18"/>
                  <w:szCs w:val="18"/>
                  <w:lang w:val="en-US" w:eastAsia="zh-CN"/>
                </w:rPr>
                <w:t>HRTF_READER_RENDERER_BINAURAL_FASTCONV</w:t>
              </w:r>
            </w:ins>
          </w:p>
        </w:tc>
        <w:tc>
          <w:tcPr>
            <w:tcW w:w="3263" w:type="dxa"/>
            <w:tcBorders>
              <w:top w:val="single" w:sz="4" w:space="0" w:color="auto"/>
              <w:left w:val="single" w:sz="4" w:space="0" w:color="auto"/>
              <w:bottom w:val="single" w:sz="4" w:space="0" w:color="auto"/>
              <w:right w:val="single" w:sz="4" w:space="0" w:color="auto"/>
            </w:tcBorders>
          </w:tcPr>
          <w:p w14:paraId="13758292" w14:textId="77777777" w:rsidR="00652B44" w:rsidRDefault="00652B44" w:rsidP="009931A3">
            <w:pPr>
              <w:rPr>
                <w:ins w:id="258" w:author="Multrus, Markus" w:date="2025-11-19T11:26:00Z" w16du:dateUtc="2025-11-19T17:26:00Z"/>
                <w:rFonts w:ascii="Courier New" w:eastAsia="MS Mincho" w:hAnsi="Courier New" w:cs="Courier New"/>
                <w:sz w:val="18"/>
                <w:szCs w:val="18"/>
                <w:lang w:val="en-US" w:eastAsia="zh-CN"/>
              </w:rPr>
            </w:pPr>
            <w:ins w:id="259" w:author="Multrus, Markus" w:date="2025-11-19T11:26:00Z" w16du:dateUtc="2025-11-19T17:26:00Z">
              <w:r>
                <w:rPr>
                  <w:rFonts w:ascii="Courier New" w:eastAsia="MS Mincho" w:hAnsi="Courier New" w:cs="Courier New"/>
                  <w:sz w:val="18"/>
                  <w:szCs w:val="18"/>
                  <w:lang w:val="en-US" w:eastAsia="zh-CN"/>
                </w:rPr>
                <w:t>BINAURAL_INPUT_AUDIO_CONFIG_HOA3</w:t>
              </w:r>
            </w:ins>
          </w:p>
          <w:p w14:paraId="1E1ED2A3" w14:textId="77777777" w:rsidR="00652B44" w:rsidRDefault="00652B44" w:rsidP="009931A3">
            <w:pPr>
              <w:pStyle w:val="TAC"/>
              <w:rPr>
                <w:ins w:id="260" w:author="Multrus, Markus" w:date="2025-11-19T11:26:00Z" w16du:dateUtc="2025-11-19T17:26:00Z"/>
                <w:rFonts w:eastAsia="MS Mincho"/>
                <w:lang w:val="en-US" w:eastAsia="zh-CN"/>
              </w:rPr>
            </w:pPr>
          </w:p>
        </w:tc>
        <w:tc>
          <w:tcPr>
            <w:tcW w:w="2692" w:type="dxa"/>
            <w:tcBorders>
              <w:top w:val="single" w:sz="4" w:space="0" w:color="auto"/>
              <w:left w:val="single" w:sz="4" w:space="0" w:color="auto"/>
              <w:bottom w:val="single" w:sz="4" w:space="0" w:color="auto"/>
              <w:right w:val="single" w:sz="4" w:space="0" w:color="auto"/>
            </w:tcBorders>
            <w:hideMark/>
          </w:tcPr>
          <w:p w14:paraId="1F838884" w14:textId="77777777" w:rsidR="00652B44" w:rsidRDefault="00652B44" w:rsidP="009931A3">
            <w:pPr>
              <w:rPr>
                <w:ins w:id="261" w:author="Multrus, Markus" w:date="2025-11-19T11:26:00Z" w16du:dateUtc="2025-11-19T17:26:00Z"/>
                <w:rFonts w:ascii="Courier New" w:eastAsia="MS Mincho" w:hAnsi="Courier New" w:cs="Courier New"/>
                <w:sz w:val="18"/>
                <w:szCs w:val="18"/>
                <w:lang w:val="en-US" w:eastAsia="zh-CN"/>
              </w:rPr>
            </w:pPr>
            <w:ins w:id="262" w:author="Multrus, Markus" w:date="2025-11-19T11:26:00Z" w16du:dateUtc="2025-11-19T17:26:00Z">
              <w:r>
                <w:rPr>
                  <w:rFonts w:ascii="Courier New" w:eastAsia="MS Mincho" w:hAnsi="Courier New" w:cs="Courier New"/>
                  <w:sz w:val="18"/>
                  <w:szCs w:val="18"/>
                  <w:lang w:val="en-US" w:eastAsia="zh-CN"/>
                </w:rPr>
                <w:t>Contains data for HOA3</w:t>
              </w:r>
            </w:ins>
          </w:p>
        </w:tc>
      </w:tr>
      <w:tr w:rsidR="00652B44" w14:paraId="10A9BBB6" w14:textId="77777777" w:rsidTr="009931A3">
        <w:trPr>
          <w:ins w:id="263" w:author="Multrus, Markus" w:date="2025-11-19T11:26:00Z"/>
        </w:trPr>
        <w:tc>
          <w:tcPr>
            <w:tcW w:w="2551" w:type="dxa"/>
            <w:tcBorders>
              <w:top w:val="single" w:sz="4" w:space="0" w:color="auto"/>
              <w:left w:val="single" w:sz="4" w:space="0" w:color="auto"/>
              <w:bottom w:val="single" w:sz="4" w:space="0" w:color="auto"/>
              <w:right w:val="single" w:sz="4" w:space="0" w:color="auto"/>
            </w:tcBorders>
          </w:tcPr>
          <w:p w14:paraId="1A4F9F55" w14:textId="77777777" w:rsidR="00652B44" w:rsidRDefault="00652B44" w:rsidP="009931A3">
            <w:pPr>
              <w:pStyle w:val="Listenabsatz"/>
              <w:ind w:left="0"/>
              <w:rPr>
                <w:ins w:id="264" w:author="Multrus, Markus" w:date="2025-11-19T11:26:00Z" w16du:dateUtc="2025-11-19T17:26:00Z"/>
                <w:rFonts w:ascii="Courier New" w:eastAsia="MS Mincho" w:hAnsi="Courier New" w:cs="Courier New"/>
                <w:sz w:val="18"/>
                <w:szCs w:val="18"/>
                <w:lang w:val="en-US" w:eastAsia="zh-CN"/>
              </w:rPr>
            </w:pPr>
            <w:ins w:id="265" w:author="Multrus, Markus" w:date="2025-11-19T11:26:00Z" w16du:dateUtc="2025-11-19T17:26:00Z">
              <w:r>
                <w:rPr>
                  <w:rFonts w:ascii="Courier New" w:eastAsia="MS Mincho" w:hAnsi="Courier New" w:cs="Courier New"/>
                  <w:sz w:val="18"/>
                  <w:szCs w:val="18"/>
                  <w:lang w:val="en-US" w:eastAsia="zh-CN"/>
                </w:rPr>
                <w:t>HRTF_READER_RENDERER_BINAURAL_FASTCONV</w:t>
              </w:r>
            </w:ins>
          </w:p>
        </w:tc>
        <w:tc>
          <w:tcPr>
            <w:tcW w:w="3263" w:type="dxa"/>
            <w:tcBorders>
              <w:top w:val="single" w:sz="4" w:space="0" w:color="auto"/>
              <w:left w:val="single" w:sz="4" w:space="0" w:color="auto"/>
              <w:bottom w:val="single" w:sz="4" w:space="0" w:color="auto"/>
              <w:right w:val="single" w:sz="4" w:space="0" w:color="auto"/>
            </w:tcBorders>
          </w:tcPr>
          <w:p w14:paraId="7BA049C1" w14:textId="77777777" w:rsidR="00652B44" w:rsidRDefault="00652B44" w:rsidP="009931A3">
            <w:pPr>
              <w:rPr>
                <w:ins w:id="266" w:author="Multrus, Markus" w:date="2025-11-19T11:26:00Z" w16du:dateUtc="2025-11-19T17:26:00Z"/>
                <w:rFonts w:ascii="Courier New" w:eastAsia="MS Mincho" w:hAnsi="Courier New" w:cs="Courier New"/>
                <w:sz w:val="18"/>
                <w:szCs w:val="18"/>
                <w:lang w:val="en-US" w:eastAsia="zh-CN"/>
              </w:rPr>
            </w:pPr>
            <w:ins w:id="267" w:author="Multrus, Markus" w:date="2025-11-19T11:26:00Z" w16du:dateUtc="2025-11-19T17:26:00Z">
              <w:r>
                <w:rPr>
                  <w:rFonts w:ascii="Courier New" w:eastAsia="MS Mincho" w:hAnsi="Courier New" w:cs="Courier New"/>
                  <w:sz w:val="18"/>
                  <w:szCs w:val="18"/>
                  <w:lang w:val="en-US" w:eastAsia="zh-CN"/>
                </w:rPr>
                <w:t>BINAURAL_INPUT_AUDIO_CONFIG_HOA2</w:t>
              </w:r>
            </w:ins>
          </w:p>
        </w:tc>
        <w:tc>
          <w:tcPr>
            <w:tcW w:w="2692" w:type="dxa"/>
            <w:tcBorders>
              <w:top w:val="single" w:sz="4" w:space="0" w:color="auto"/>
              <w:left w:val="single" w:sz="4" w:space="0" w:color="auto"/>
              <w:bottom w:val="single" w:sz="4" w:space="0" w:color="auto"/>
              <w:right w:val="single" w:sz="4" w:space="0" w:color="auto"/>
            </w:tcBorders>
          </w:tcPr>
          <w:p w14:paraId="4F3A7510" w14:textId="77777777" w:rsidR="00652B44" w:rsidRDefault="00652B44" w:rsidP="009931A3">
            <w:pPr>
              <w:rPr>
                <w:ins w:id="268" w:author="Multrus, Markus" w:date="2025-11-19T11:26:00Z" w16du:dateUtc="2025-11-19T17:26:00Z"/>
                <w:rFonts w:ascii="Courier New" w:eastAsia="MS Mincho" w:hAnsi="Courier New" w:cs="Courier New"/>
                <w:sz w:val="18"/>
                <w:szCs w:val="18"/>
                <w:lang w:val="en-US" w:eastAsia="zh-CN"/>
              </w:rPr>
            </w:pPr>
            <w:ins w:id="269" w:author="Multrus, Markus" w:date="2025-11-19T11:26:00Z" w16du:dateUtc="2025-11-19T17:26:00Z">
              <w:r>
                <w:rPr>
                  <w:rFonts w:ascii="Courier New" w:eastAsia="MS Mincho" w:hAnsi="Courier New" w:cs="Courier New"/>
                  <w:sz w:val="18"/>
                  <w:szCs w:val="18"/>
                  <w:lang w:val="en-US" w:eastAsia="zh-CN"/>
                </w:rPr>
                <w:t>Contains data for HOA2</w:t>
              </w:r>
            </w:ins>
          </w:p>
        </w:tc>
      </w:tr>
      <w:tr w:rsidR="00652B44" w14:paraId="2222B3CA" w14:textId="77777777" w:rsidTr="009931A3">
        <w:trPr>
          <w:ins w:id="270" w:author="Multrus, Markus" w:date="2025-11-19T11:26:00Z"/>
        </w:trPr>
        <w:tc>
          <w:tcPr>
            <w:tcW w:w="2551" w:type="dxa"/>
            <w:tcBorders>
              <w:top w:val="single" w:sz="4" w:space="0" w:color="auto"/>
              <w:left w:val="single" w:sz="4" w:space="0" w:color="auto"/>
              <w:bottom w:val="single" w:sz="4" w:space="0" w:color="auto"/>
              <w:right w:val="single" w:sz="4" w:space="0" w:color="auto"/>
            </w:tcBorders>
          </w:tcPr>
          <w:p w14:paraId="5A92E0E0" w14:textId="77777777" w:rsidR="00652B44" w:rsidRDefault="00652B44" w:rsidP="009931A3">
            <w:pPr>
              <w:pStyle w:val="Listenabsatz"/>
              <w:ind w:left="0"/>
              <w:rPr>
                <w:ins w:id="271" w:author="Multrus, Markus" w:date="2025-11-19T11:26:00Z" w16du:dateUtc="2025-11-19T17:26:00Z"/>
                <w:rFonts w:ascii="Courier New" w:eastAsia="MS Mincho" w:hAnsi="Courier New" w:cs="Courier New"/>
                <w:sz w:val="18"/>
                <w:szCs w:val="18"/>
                <w:lang w:val="en-US" w:eastAsia="zh-CN"/>
              </w:rPr>
            </w:pPr>
            <w:ins w:id="272" w:author="Multrus, Markus" w:date="2025-11-19T11:26:00Z" w16du:dateUtc="2025-11-19T17:26:00Z">
              <w:r>
                <w:rPr>
                  <w:rFonts w:ascii="Courier New" w:eastAsia="MS Mincho" w:hAnsi="Courier New" w:cs="Courier New"/>
                  <w:sz w:val="18"/>
                  <w:szCs w:val="18"/>
                  <w:lang w:val="en-US" w:eastAsia="zh-CN"/>
                </w:rPr>
                <w:t>HRTF_READER_RENDERER_BINAURAL_FASTCONV</w:t>
              </w:r>
            </w:ins>
          </w:p>
        </w:tc>
        <w:tc>
          <w:tcPr>
            <w:tcW w:w="3263" w:type="dxa"/>
            <w:tcBorders>
              <w:top w:val="single" w:sz="4" w:space="0" w:color="auto"/>
              <w:left w:val="single" w:sz="4" w:space="0" w:color="auto"/>
              <w:bottom w:val="single" w:sz="4" w:space="0" w:color="auto"/>
              <w:right w:val="single" w:sz="4" w:space="0" w:color="auto"/>
            </w:tcBorders>
          </w:tcPr>
          <w:p w14:paraId="4FC9CE36" w14:textId="77777777" w:rsidR="00652B44" w:rsidRDefault="00652B44" w:rsidP="009931A3">
            <w:pPr>
              <w:pStyle w:val="TAC"/>
              <w:jc w:val="left"/>
              <w:rPr>
                <w:ins w:id="273" w:author="Multrus, Markus" w:date="2025-11-19T11:26:00Z" w16du:dateUtc="2025-11-19T17:26:00Z"/>
                <w:rFonts w:ascii="Courier New" w:hAnsi="Courier New" w:cs="Courier New"/>
                <w:sz w:val="20"/>
              </w:rPr>
            </w:pPr>
            <w:ins w:id="274" w:author="Multrus, Markus" w:date="2025-11-19T11:26:00Z" w16du:dateUtc="2025-11-19T17:26:00Z">
              <w:r>
                <w:rPr>
                  <w:rFonts w:ascii="Courier New" w:eastAsia="MS Mincho" w:hAnsi="Courier New" w:cs="Courier New"/>
                  <w:szCs w:val="18"/>
                  <w:lang w:val="en-US" w:eastAsia="zh-CN"/>
                </w:rPr>
                <w:t>BINAURAL_INPUT_AUDIO_CONFIG_FOA</w:t>
              </w:r>
            </w:ins>
          </w:p>
          <w:p w14:paraId="0BF8C97C" w14:textId="77777777" w:rsidR="00652B44" w:rsidRDefault="00652B44" w:rsidP="009931A3">
            <w:pPr>
              <w:rPr>
                <w:ins w:id="275" w:author="Multrus, Markus" w:date="2025-11-19T11:26:00Z" w16du:dateUtc="2025-11-19T17:26:00Z"/>
                <w:rFonts w:ascii="Courier New" w:eastAsia="MS Mincho" w:hAnsi="Courier New" w:cs="Courier New"/>
                <w:sz w:val="18"/>
                <w:szCs w:val="18"/>
                <w:lang w:val="en-US" w:eastAsia="zh-CN"/>
              </w:rPr>
            </w:pPr>
          </w:p>
        </w:tc>
        <w:tc>
          <w:tcPr>
            <w:tcW w:w="2692" w:type="dxa"/>
            <w:tcBorders>
              <w:top w:val="single" w:sz="4" w:space="0" w:color="auto"/>
              <w:left w:val="single" w:sz="4" w:space="0" w:color="auto"/>
              <w:bottom w:val="single" w:sz="4" w:space="0" w:color="auto"/>
              <w:right w:val="single" w:sz="4" w:space="0" w:color="auto"/>
            </w:tcBorders>
          </w:tcPr>
          <w:p w14:paraId="625641AF" w14:textId="77777777" w:rsidR="00652B44" w:rsidRDefault="00652B44" w:rsidP="009931A3">
            <w:pPr>
              <w:rPr>
                <w:ins w:id="276" w:author="Multrus, Markus" w:date="2025-11-19T11:26:00Z" w16du:dateUtc="2025-11-19T17:26:00Z"/>
                <w:rFonts w:ascii="Courier New" w:eastAsia="MS Mincho" w:hAnsi="Courier New" w:cs="Courier New"/>
                <w:sz w:val="18"/>
                <w:szCs w:val="18"/>
                <w:lang w:val="en-US" w:eastAsia="zh-CN"/>
              </w:rPr>
            </w:pPr>
            <w:ins w:id="277" w:author="Multrus, Markus" w:date="2025-11-19T11:26:00Z" w16du:dateUtc="2025-11-19T17:26:00Z">
              <w:r>
                <w:rPr>
                  <w:rFonts w:ascii="Courier New" w:eastAsia="MS Mincho" w:hAnsi="Courier New" w:cs="Courier New"/>
                  <w:sz w:val="18"/>
                  <w:szCs w:val="18"/>
                  <w:lang w:val="en-US" w:eastAsia="zh-CN"/>
                </w:rPr>
                <w:t>Contains data for FOA</w:t>
              </w:r>
            </w:ins>
          </w:p>
        </w:tc>
      </w:tr>
      <w:tr w:rsidR="00652B44" w:rsidRPr="00F44DC7" w14:paraId="7D0CE1ED" w14:textId="77777777" w:rsidTr="009931A3">
        <w:trPr>
          <w:ins w:id="278" w:author="Multrus, Markus" w:date="2025-11-19T11:26:00Z"/>
        </w:trPr>
        <w:tc>
          <w:tcPr>
            <w:tcW w:w="2551" w:type="dxa"/>
            <w:tcBorders>
              <w:top w:val="single" w:sz="4" w:space="0" w:color="auto"/>
              <w:left w:val="single" w:sz="4" w:space="0" w:color="auto"/>
              <w:bottom w:val="single" w:sz="4" w:space="0" w:color="auto"/>
              <w:right w:val="single" w:sz="4" w:space="0" w:color="auto"/>
            </w:tcBorders>
            <w:hideMark/>
          </w:tcPr>
          <w:p w14:paraId="2857FE5D" w14:textId="77777777" w:rsidR="00652B44" w:rsidRDefault="00652B44" w:rsidP="009931A3">
            <w:pPr>
              <w:pStyle w:val="Listenabsatz"/>
              <w:ind w:left="0"/>
              <w:rPr>
                <w:ins w:id="279" w:author="Multrus, Markus" w:date="2025-11-19T11:26:00Z" w16du:dateUtc="2025-11-19T17:26:00Z"/>
                <w:rFonts w:eastAsia="MS Mincho"/>
                <w:lang w:val="en-US" w:eastAsia="zh-CN"/>
              </w:rPr>
            </w:pPr>
            <w:ins w:id="280" w:author="Multrus, Markus" w:date="2025-11-19T11:26:00Z" w16du:dateUtc="2025-11-19T17:26:00Z">
              <w:r>
                <w:rPr>
                  <w:rFonts w:ascii="Courier New" w:eastAsia="MS Mincho" w:hAnsi="Courier New" w:cs="Courier New"/>
                  <w:sz w:val="18"/>
                  <w:szCs w:val="18"/>
                  <w:lang w:val="en-US" w:eastAsia="zh-CN"/>
                </w:rPr>
                <w:t>HRTF_READER_RENDERER_BINAURAL_FASTCONV_ROOM</w:t>
              </w:r>
            </w:ins>
          </w:p>
        </w:tc>
        <w:tc>
          <w:tcPr>
            <w:tcW w:w="3263" w:type="dxa"/>
            <w:tcBorders>
              <w:top w:val="single" w:sz="4" w:space="0" w:color="auto"/>
              <w:left w:val="single" w:sz="4" w:space="0" w:color="auto"/>
              <w:bottom w:val="single" w:sz="4" w:space="0" w:color="auto"/>
              <w:right w:val="single" w:sz="4" w:space="0" w:color="auto"/>
            </w:tcBorders>
          </w:tcPr>
          <w:p w14:paraId="52C5EF2E" w14:textId="77777777" w:rsidR="00652B44" w:rsidRDefault="00652B44" w:rsidP="009931A3">
            <w:pPr>
              <w:rPr>
                <w:ins w:id="281" w:author="Multrus, Markus" w:date="2025-11-19T11:26:00Z" w16du:dateUtc="2025-11-19T17:26:00Z"/>
                <w:rFonts w:ascii="Courier New" w:eastAsia="MS Mincho" w:hAnsi="Courier New" w:cs="Courier New"/>
                <w:sz w:val="18"/>
                <w:szCs w:val="18"/>
                <w:lang w:val="en-US" w:eastAsia="zh-CN"/>
              </w:rPr>
            </w:pPr>
            <w:ins w:id="282" w:author="Multrus, Markus" w:date="2025-11-19T11:26:00Z" w16du:dateUtc="2025-11-19T17:26:00Z">
              <w:r>
                <w:rPr>
                  <w:rFonts w:ascii="Courier New" w:eastAsia="MS Mincho" w:hAnsi="Courier New" w:cs="Courier New"/>
                  <w:sz w:val="18"/>
                  <w:szCs w:val="18"/>
                  <w:lang w:val="en-US" w:eastAsia="zh-CN"/>
                </w:rPr>
                <w:t>BINAURAL_INPUT_AUDIO_CONFIG_COMBINED</w:t>
              </w:r>
            </w:ins>
          </w:p>
          <w:p w14:paraId="0E7596CC" w14:textId="77777777" w:rsidR="00652B44" w:rsidRDefault="00652B44" w:rsidP="009931A3">
            <w:pPr>
              <w:pStyle w:val="TAC"/>
              <w:rPr>
                <w:ins w:id="283" w:author="Multrus, Markus" w:date="2025-11-19T11:26:00Z" w16du:dateUtc="2025-11-19T17:26:00Z"/>
                <w:rFonts w:eastAsia="MS Mincho"/>
                <w:lang w:val="en-US" w:eastAsia="zh-CN"/>
              </w:rPr>
            </w:pPr>
          </w:p>
        </w:tc>
        <w:tc>
          <w:tcPr>
            <w:tcW w:w="2692" w:type="dxa"/>
            <w:tcBorders>
              <w:top w:val="single" w:sz="4" w:space="0" w:color="auto"/>
              <w:left w:val="single" w:sz="4" w:space="0" w:color="auto"/>
              <w:bottom w:val="single" w:sz="4" w:space="0" w:color="auto"/>
              <w:right w:val="single" w:sz="4" w:space="0" w:color="auto"/>
            </w:tcBorders>
            <w:hideMark/>
          </w:tcPr>
          <w:p w14:paraId="5026D6D7" w14:textId="77777777" w:rsidR="00652B44" w:rsidRDefault="00652B44" w:rsidP="009931A3">
            <w:pPr>
              <w:ind w:right="-176"/>
              <w:rPr>
                <w:ins w:id="284" w:author="Multrus, Markus" w:date="2025-11-19T11:26:00Z" w16du:dateUtc="2025-11-19T17:26:00Z"/>
                <w:rFonts w:ascii="Courier New" w:eastAsia="MS Mincho" w:hAnsi="Courier New" w:cs="Courier New"/>
                <w:sz w:val="18"/>
                <w:szCs w:val="18"/>
                <w:lang w:val="en-US" w:eastAsia="zh-CN"/>
              </w:rPr>
            </w:pPr>
            <w:ins w:id="285" w:author="Multrus, Markus" w:date="2025-11-19T11:26:00Z" w16du:dateUtc="2025-11-19T17:26:00Z">
              <w:r>
                <w:rPr>
                  <w:rFonts w:ascii="Courier New" w:eastAsia="MS Mincho" w:hAnsi="Courier New" w:cs="Courier New"/>
                  <w:sz w:val="18"/>
                  <w:szCs w:val="18"/>
                  <w:lang w:val="en-US" w:eastAsia="zh-CN"/>
                </w:rPr>
                <w:t>Contains data for combined BRIR</w:t>
              </w:r>
            </w:ins>
          </w:p>
        </w:tc>
      </w:tr>
      <w:tr w:rsidR="00652B44" w:rsidRPr="00F44DC7" w14:paraId="12826C27" w14:textId="77777777" w:rsidTr="009931A3">
        <w:trPr>
          <w:ins w:id="286" w:author="Multrus, Markus" w:date="2025-11-19T11:26:00Z"/>
        </w:trPr>
        <w:tc>
          <w:tcPr>
            <w:tcW w:w="2551" w:type="dxa"/>
            <w:tcBorders>
              <w:top w:val="single" w:sz="4" w:space="0" w:color="auto"/>
              <w:left w:val="single" w:sz="4" w:space="0" w:color="auto"/>
              <w:bottom w:val="single" w:sz="4" w:space="0" w:color="auto"/>
              <w:right w:val="single" w:sz="4" w:space="0" w:color="auto"/>
            </w:tcBorders>
          </w:tcPr>
          <w:p w14:paraId="7244298C" w14:textId="77777777" w:rsidR="00652B44" w:rsidRDefault="00652B44" w:rsidP="009931A3">
            <w:pPr>
              <w:rPr>
                <w:ins w:id="287" w:author="Multrus, Markus" w:date="2025-11-19T11:26:00Z" w16du:dateUtc="2025-11-19T17:26:00Z"/>
                <w:rFonts w:ascii="Courier New" w:eastAsia="MS Mincho" w:hAnsi="Courier New" w:cs="Courier New"/>
                <w:color w:val="C0504D" w:themeColor="accent2"/>
                <w:sz w:val="18"/>
                <w:szCs w:val="18"/>
                <w:lang w:val="en-US" w:eastAsia="zh-CN"/>
              </w:rPr>
            </w:pPr>
            <w:ins w:id="288" w:author="Multrus, Markus" w:date="2025-11-19T11:26:00Z" w16du:dateUtc="2025-11-19T17:26:00Z">
              <w:r>
                <w:rPr>
                  <w:rFonts w:ascii="Courier New" w:eastAsia="MS Mincho" w:hAnsi="Courier New" w:cs="Courier New"/>
                  <w:color w:val="C0504D" w:themeColor="accent2"/>
                  <w:sz w:val="18"/>
                  <w:szCs w:val="18"/>
                  <w:lang w:val="en-US" w:eastAsia="zh-CN"/>
                </w:rPr>
                <w:t>HRTF_READER_RENDERER_BINAURAL_PARAMETRIC</w:t>
              </w:r>
            </w:ins>
          </w:p>
          <w:p w14:paraId="3BFAC1A4" w14:textId="77777777" w:rsidR="00652B44" w:rsidRDefault="00652B44" w:rsidP="009931A3">
            <w:pPr>
              <w:pStyle w:val="Listenabsatz"/>
              <w:ind w:left="0"/>
              <w:rPr>
                <w:ins w:id="289" w:author="Multrus, Markus" w:date="2025-11-19T11:26:00Z" w16du:dateUtc="2025-11-19T17:26:00Z"/>
                <w:rFonts w:eastAsia="MS Mincho"/>
                <w:color w:val="C0504D" w:themeColor="accent2"/>
                <w:lang w:val="en-US" w:eastAsia="zh-CN"/>
              </w:rPr>
            </w:pPr>
          </w:p>
        </w:tc>
        <w:tc>
          <w:tcPr>
            <w:tcW w:w="3263" w:type="dxa"/>
            <w:tcBorders>
              <w:top w:val="single" w:sz="4" w:space="0" w:color="auto"/>
              <w:left w:val="single" w:sz="4" w:space="0" w:color="auto"/>
              <w:bottom w:val="single" w:sz="4" w:space="0" w:color="auto"/>
              <w:right w:val="single" w:sz="4" w:space="0" w:color="auto"/>
            </w:tcBorders>
          </w:tcPr>
          <w:p w14:paraId="1DE38C11" w14:textId="77777777" w:rsidR="00652B44" w:rsidRDefault="00652B44" w:rsidP="009931A3">
            <w:pPr>
              <w:rPr>
                <w:ins w:id="290" w:author="Multrus, Markus" w:date="2025-11-19T11:26:00Z" w16du:dateUtc="2025-11-19T17:26:00Z"/>
                <w:rFonts w:ascii="Courier New" w:eastAsia="MS Mincho" w:hAnsi="Courier New" w:cs="Courier New"/>
                <w:color w:val="C0504D" w:themeColor="accent2"/>
                <w:sz w:val="18"/>
                <w:szCs w:val="18"/>
                <w:lang w:val="en-US" w:eastAsia="zh-CN"/>
              </w:rPr>
            </w:pPr>
            <w:ins w:id="291" w:author="Multrus, Markus" w:date="2025-11-19T11:26:00Z" w16du:dateUtc="2025-11-19T17:26:00Z">
              <w:r>
                <w:rPr>
                  <w:rFonts w:ascii="Courier New" w:eastAsia="MS Mincho" w:hAnsi="Courier New" w:cs="Courier New"/>
                  <w:color w:val="C0504D" w:themeColor="accent2"/>
                  <w:sz w:val="18"/>
                  <w:szCs w:val="18"/>
                  <w:lang w:val="en-US" w:eastAsia="zh-CN"/>
                </w:rPr>
                <w:t>BINAURAL_INPUT_AUDIO_CONFIG_HOA3</w:t>
              </w:r>
            </w:ins>
          </w:p>
          <w:p w14:paraId="3D8139B3" w14:textId="77777777" w:rsidR="00652B44" w:rsidRDefault="00652B44" w:rsidP="009931A3">
            <w:pPr>
              <w:pStyle w:val="TAC"/>
              <w:jc w:val="left"/>
              <w:rPr>
                <w:ins w:id="292" w:author="Multrus, Markus" w:date="2025-11-19T11:26:00Z" w16du:dateUtc="2025-11-19T17:26:00Z"/>
                <w:rFonts w:eastAsia="MS Mincho"/>
                <w:color w:val="C0504D" w:themeColor="accent2"/>
                <w:lang w:val="en-US" w:eastAsia="zh-CN"/>
              </w:rPr>
            </w:pPr>
          </w:p>
        </w:tc>
        <w:tc>
          <w:tcPr>
            <w:tcW w:w="2692" w:type="dxa"/>
            <w:tcBorders>
              <w:top w:val="single" w:sz="4" w:space="0" w:color="auto"/>
              <w:left w:val="single" w:sz="4" w:space="0" w:color="auto"/>
              <w:bottom w:val="single" w:sz="4" w:space="0" w:color="auto"/>
              <w:right w:val="single" w:sz="4" w:space="0" w:color="auto"/>
            </w:tcBorders>
            <w:hideMark/>
          </w:tcPr>
          <w:p w14:paraId="218F537B" w14:textId="77777777" w:rsidR="00652B44" w:rsidRDefault="00652B44" w:rsidP="009931A3">
            <w:pPr>
              <w:rPr>
                <w:ins w:id="293" w:author="Multrus, Markus" w:date="2025-11-19T11:26:00Z" w16du:dateUtc="2025-11-19T17:26:00Z"/>
                <w:rFonts w:ascii="Courier New" w:eastAsia="MS Mincho" w:hAnsi="Courier New" w:cs="Courier New"/>
                <w:color w:val="C0504D" w:themeColor="accent2"/>
                <w:sz w:val="18"/>
                <w:szCs w:val="18"/>
                <w:lang w:val="en-US" w:eastAsia="zh-CN"/>
              </w:rPr>
            </w:pPr>
            <w:ins w:id="294" w:author="Multrus, Markus" w:date="2025-11-19T11:26:00Z" w16du:dateUtc="2025-11-19T17:26:00Z">
              <w:r>
                <w:rPr>
                  <w:rFonts w:ascii="Courier New" w:eastAsia="MS Mincho" w:hAnsi="Courier New" w:cs="Courier New"/>
                  <w:color w:val="C0504D" w:themeColor="accent2"/>
                  <w:sz w:val="18"/>
                  <w:szCs w:val="18"/>
                  <w:lang w:val="en-US" w:eastAsia="zh-CN"/>
                </w:rPr>
                <w:t>Contains data for HOA3, HOA2, FOA and reverberation from BRIR</w:t>
              </w:r>
            </w:ins>
          </w:p>
        </w:tc>
      </w:tr>
      <w:tr w:rsidR="00652B44" w14:paraId="631DD945" w14:textId="77777777" w:rsidTr="009931A3">
        <w:trPr>
          <w:ins w:id="295" w:author="Multrus, Markus" w:date="2025-11-19T11:26:00Z"/>
        </w:trPr>
        <w:tc>
          <w:tcPr>
            <w:tcW w:w="2551" w:type="dxa"/>
            <w:tcBorders>
              <w:top w:val="single" w:sz="4" w:space="0" w:color="auto"/>
              <w:left w:val="single" w:sz="4" w:space="0" w:color="auto"/>
              <w:bottom w:val="single" w:sz="4" w:space="0" w:color="auto"/>
              <w:right w:val="single" w:sz="4" w:space="0" w:color="auto"/>
            </w:tcBorders>
          </w:tcPr>
          <w:p w14:paraId="307BDF2C" w14:textId="77777777" w:rsidR="00652B44" w:rsidRDefault="00652B44" w:rsidP="009931A3">
            <w:pPr>
              <w:rPr>
                <w:ins w:id="296" w:author="Multrus, Markus" w:date="2025-11-19T11:26:00Z" w16du:dateUtc="2025-11-19T17:26:00Z"/>
                <w:rFonts w:ascii="Courier New" w:eastAsia="MS Mincho" w:hAnsi="Courier New" w:cs="Courier New"/>
                <w:sz w:val="18"/>
                <w:szCs w:val="18"/>
                <w:lang w:val="en-US" w:eastAsia="zh-CN"/>
              </w:rPr>
            </w:pPr>
            <w:ins w:id="297" w:author="Multrus, Markus" w:date="2025-11-19T11:26:00Z" w16du:dateUtc="2025-11-19T17:26:00Z">
              <w:r>
                <w:rPr>
                  <w:rFonts w:ascii="Courier New" w:eastAsia="MS Mincho" w:hAnsi="Courier New" w:cs="Courier New"/>
                  <w:sz w:val="18"/>
                  <w:szCs w:val="18"/>
                  <w:lang w:val="en-US" w:eastAsia="zh-CN"/>
                </w:rPr>
                <w:t>HRTF_READER_RENDERER_BINAURAL_OBJECTS_TD</w:t>
              </w:r>
            </w:ins>
          </w:p>
          <w:p w14:paraId="1B2D6E02" w14:textId="77777777" w:rsidR="00652B44" w:rsidRDefault="00652B44" w:rsidP="009931A3">
            <w:pPr>
              <w:pStyle w:val="Listenabsatz"/>
              <w:ind w:left="0"/>
              <w:rPr>
                <w:ins w:id="298" w:author="Multrus, Markus" w:date="2025-11-19T11:26:00Z" w16du:dateUtc="2025-11-19T17:26:00Z"/>
                <w:rFonts w:eastAsia="MS Mincho"/>
                <w:lang w:val="en-US" w:eastAsia="zh-CN"/>
              </w:rPr>
            </w:pPr>
          </w:p>
        </w:tc>
        <w:tc>
          <w:tcPr>
            <w:tcW w:w="3263" w:type="dxa"/>
            <w:tcBorders>
              <w:top w:val="single" w:sz="4" w:space="0" w:color="auto"/>
              <w:left w:val="single" w:sz="4" w:space="0" w:color="auto"/>
              <w:bottom w:val="single" w:sz="4" w:space="0" w:color="auto"/>
              <w:right w:val="single" w:sz="4" w:space="0" w:color="auto"/>
            </w:tcBorders>
            <w:hideMark/>
          </w:tcPr>
          <w:p w14:paraId="38E20018" w14:textId="77777777" w:rsidR="00652B44" w:rsidRDefault="00652B44" w:rsidP="009931A3">
            <w:pPr>
              <w:pStyle w:val="Listenabsatz"/>
              <w:ind w:left="0"/>
              <w:rPr>
                <w:ins w:id="299" w:author="Multrus, Markus" w:date="2025-11-19T11:26:00Z" w16du:dateUtc="2025-11-19T17:26:00Z"/>
                <w:rFonts w:eastAsia="MS Mincho"/>
                <w:lang w:val="en-US" w:eastAsia="zh-CN"/>
              </w:rPr>
            </w:pPr>
            <w:ins w:id="300" w:author="Multrus, Markus" w:date="2025-11-19T11:26:00Z" w16du:dateUtc="2025-11-19T17:26:00Z">
              <w:r>
                <w:rPr>
                  <w:rFonts w:ascii="Courier New" w:eastAsia="MS Mincho" w:hAnsi="Courier New" w:cs="Courier New"/>
                  <w:szCs w:val="18"/>
                  <w:lang w:val="en-US" w:eastAsia="zh-CN"/>
                </w:rPr>
                <w:t>BINAURAL_INPUT_AUDIO_CONFIG_UNDEFINED</w:t>
              </w:r>
              <w:r>
                <w:rPr>
                  <w:rFonts w:eastAsia="MS Mincho"/>
                  <w:lang w:val="en-US" w:eastAsia="zh-CN"/>
                </w:rPr>
                <w:t xml:space="preserve"> </w:t>
              </w:r>
            </w:ins>
          </w:p>
        </w:tc>
        <w:tc>
          <w:tcPr>
            <w:tcW w:w="2692" w:type="dxa"/>
            <w:tcBorders>
              <w:top w:val="single" w:sz="4" w:space="0" w:color="auto"/>
              <w:left w:val="single" w:sz="4" w:space="0" w:color="auto"/>
              <w:bottom w:val="single" w:sz="4" w:space="0" w:color="auto"/>
              <w:right w:val="single" w:sz="4" w:space="0" w:color="auto"/>
            </w:tcBorders>
            <w:hideMark/>
          </w:tcPr>
          <w:p w14:paraId="512A697E" w14:textId="77777777" w:rsidR="00652B44" w:rsidRDefault="00652B44" w:rsidP="009931A3">
            <w:pPr>
              <w:pStyle w:val="Listenabsatz"/>
              <w:ind w:left="0"/>
              <w:rPr>
                <w:ins w:id="301" w:author="Multrus, Markus" w:date="2025-11-19T11:26:00Z" w16du:dateUtc="2025-11-19T17:26:00Z"/>
                <w:rFonts w:ascii="Courier New" w:eastAsia="MS Mincho" w:hAnsi="Courier New" w:cs="Courier New"/>
                <w:szCs w:val="18"/>
                <w:lang w:val="en-US" w:eastAsia="zh-CN"/>
              </w:rPr>
            </w:pPr>
            <w:ins w:id="302" w:author="Multrus, Markus" w:date="2025-11-19T11:26:00Z" w16du:dateUtc="2025-11-19T17:26:00Z">
              <w:r>
                <w:rPr>
                  <w:rFonts w:ascii="Courier New" w:eastAsia="MS Mincho" w:hAnsi="Courier New" w:cs="Courier New"/>
                  <w:szCs w:val="18"/>
                  <w:lang w:val="en-US" w:eastAsia="zh-CN"/>
                </w:rPr>
                <w:t>Contains data for HRIR</w:t>
              </w:r>
            </w:ins>
          </w:p>
        </w:tc>
      </w:tr>
      <w:tr w:rsidR="00652B44" w:rsidRPr="00F44DC7" w14:paraId="4FDCF871" w14:textId="77777777" w:rsidTr="009931A3">
        <w:trPr>
          <w:ins w:id="303" w:author="Multrus, Markus" w:date="2025-11-19T11:26:00Z"/>
        </w:trPr>
        <w:tc>
          <w:tcPr>
            <w:tcW w:w="2551" w:type="dxa"/>
            <w:tcBorders>
              <w:top w:val="single" w:sz="4" w:space="0" w:color="auto"/>
              <w:left w:val="single" w:sz="4" w:space="0" w:color="auto"/>
              <w:bottom w:val="single" w:sz="4" w:space="0" w:color="auto"/>
              <w:right w:val="single" w:sz="4" w:space="0" w:color="auto"/>
            </w:tcBorders>
          </w:tcPr>
          <w:p w14:paraId="0B250562" w14:textId="77777777" w:rsidR="00652B44" w:rsidRDefault="00652B44" w:rsidP="009931A3">
            <w:pPr>
              <w:rPr>
                <w:ins w:id="304" w:author="Multrus, Markus" w:date="2025-11-19T11:26:00Z" w16du:dateUtc="2025-11-19T17:26:00Z"/>
                <w:rFonts w:ascii="Courier New" w:eastAsia="MS Mincho" w:hAnsi="Courier New" w:cs="Courier New"/>
                <w:sz w:val="18"/>
                <w:szCs w:val="18"/>
                <w:lang w:val="en-US" w:eastAsia="zh-CN"/>
              </w:rPr>
            </w:pPr>
            <w:ins w:id="305" w:author="Multrus, Markus" w:date="2025-11-19T11:26:00Z" w16du:dateUtc="2025-11-19T17:26:00Z">
              <w:r>
                <w:rPr>
                  <w:rFonts w:ascii="Courier New" w:eastAsia="MS Mincho" w:hAnsi="Courier New" w:cs="Courier New"/>
                  <w:sz w:val="18"/>
                  <w:szCs w:val="18"/>
                  <w:lang w:val="en-US" w:eastAsia="zh-CN"/>
                </w:rPr>
                <w:t>HRTF_READER_RENDERER_BINAURAL_CREND</w:t>
              </w:r>
            </w:ins>
          </w:p>
          <w:p w14:paraId="264C47DC" w14:textId="77777777" w:rsidR="00652B44" w:rsidRDefault="00652B44" w:rsidP="009931A3">
            <w:pPr>
              <w:pStyle w:val="Listenabsatz"/>
              <w:ind w:left="0"/>
              <w:rPr>
                <w:ins w:id="306" w:author="Multrus, Markus" w:date="2025-11-19T11:26:00Z" w16du:dateUtc="2025-11-19T17:26:00Z"/>
                <w:rFonts w:eastAsia="MS Mincho"/>
                <w:lang w:val="en-US" w:eastAsia="zh-CN"/>
              </w:rPr>
            </w:pPr>
          </w:p>
        </w:tc>
        <w:tc>
          <w:tcPr>
            <w:tcW w:w="3263" w:type="dxa"/>
            <w:tcBorders>
              <w:top w:val="single" w:sz="4" w:space="0" w:color="auto"/>
              <w:left w:val="single" w:sz="4" w:space="0" w:color="auto"/>
              <w:bottom w:val="single" w:sz="4" w:space="0" w:color="auto"/>
              <w:right w:val="single" w:sz="4" w:space="0" w:color="auto"/>
            </w:tcBorders>
          </w:tcPr>
          <w:p w14:paraId="576D92CB" w14:textId="77777777" w:rsidR="00652B44" w:rsidRDefault="00652B44" w:rsidP="009931A3">
            <w:pPr>
              <w:rPr>
                <w:ins w:id="307" w:author="Multrus, Markus" w:date="2025-11-19T11:26:00Z" w16du:dateUtc="2025-11-19T17:26:00Z"/>
                <w:rFonts w:ascii="Courier New" w:eastAsia="MS Mincho" w:hAnsi="Courier New" w:cs="Courier New"/>
                <w:sz w:val="18"/>
                <w:szCs w:val="18"/>
                <w:lang w:val="en-US" w:eastAsia="zh-CN"/>
              </w:rPr>
            </w:pPr>
            <w:ins w:id="308" w:author="Multrus, Markus" w:date="2025-11-19T11:26:00Z" w16du:dateUtc="2025-11-19T17:26:00Z">
              <w:r>
                <w:rPr>
                  <w:rFonts w:ascii="Courier New" w:eastAsia="MS Mincho" w:hAnsi="Courier New" w:cs="Courier New"/>
                  <w:sz w:val="18"/>
                  <w:szCs w:val="18"/>
                  <w:lang w:val="en-US" w:eastAsia="zh-CN"/>
                </w:rPr>
                <w:t>BINAURAL_INPUT_AUDIO_CONFIG_COMBINED</w:t>
              </w:r>
            </w:ins>
          </w:p>
          <w:p w14:paraId="21A567B7" w14:textId="77777777" w:rsidR="00652B44" w:rsidRDefault="00652B44" w:rsidP="009931A3">
            <w:pPr>
              <w:pStyle w:val="TAC"/>
              <w:jc w:val="left"/>
              <w:rPr>
                <w:ins w:id="309" w:author="Multrus, Markus" w:date="2025-11-19T11:26:00Z" w16du:dateUtc="2025-11-19T17:26:00Z"/>
                <w:rFonts w:eastAsia="MS Mincho"/>
                <w:lang w:val="en-US" w:eastAsia="zh-CN"/>
              </w:rPr>
            </w:pPr>
          </w:p>
        </w:tc>
        <w:tc>
          <w:tcPr>
            <w:tcW w:w="2692" w:type="dxa"/>
            <w:tcBorders>
              <w:top w:val="single" w:sz="4" w:space="0" w:color="auto"/>
              <w:left w:val="single" w:sz="4" w:space="0" w:color="auto"/>
              <w:bottom w:val="single" w:sz="4" w:space="0" w:color="auto"/>
              <w:right w:val="single" w:sz="4" w:space="0" w:color="auto"/>
            </w:tcBorders>
            <w:hideMark/>
          </w:tcPr>
          <w:p w14:paraId="61889585" w14:textId="77777777" w:rsidR="00652B44" w:rsidRDefault="00652B44" w:rsidP="009931A3">
            <w:pPr>
              <w:pStyle w:val="Listenabsatz"/>
              <w:ind w:left="0"/>
              <w:rPr>
                <w:ins w:id="310" w:author="Multrus, Markus" w:date="2025-11-19T11:26:00Z" w16du:dateUtc="2025-11-19T17:26:00Z"/>
                <w:rFonts w:ascii="Courier New" w:eastAsia="MS Mincho" w:hAnsi="Courier New" w:cs="Courier New"/>
                <w:szCs w:val="18"/>
                <w:lang w:val="en-US" w:eastAsia="zh-CN"/>
              </w:rPr>
            </w:pPr>
            <w:ins w:id="311" w:author="Multrus, Markus" w:date="2025-11-19T11:26:00Z" w16du:dateUtc="2025-11-19T17:26:00Z">
              <w:r>
                <w:rPr>
                  <w:rFonts w:ascii="Courier New" w:eastAsia="MS Mincho" w:hAnsi="Courier New" w:cs="Courier New"/>
                  <w:szCs w:val="18"/>
                  <w:lang w:val="en-US" w:eastAsia="zh-CN"/>
                </w:rPr>
                <w:t>Contains data for combined HRIR</w:t>
              </w:r>
            </w:ins>
          </w:p>
        </w:tc>
      </w:tr>
      <w:tr w:rsidR="00652B44" w:rsidRPr="004169BC" w14:paraId="0F73BCF1" w14:textId="77777777" w:rsidTr="009931A3">
        <w:trPr>
          <w:ins w:id="312" w:author="Multrus, Markus" w:date="2025-11-19T11:26:00Z"/>
        </w:trPr>
        <w:tc>
          <w:tcPr>
            <w:tcW w:w="2551" w:type="dxa"/>
            <w:tcBorders>
              <w:top w:val="single" w:sz="4" w:space="0" w:color="auto"/>
              <w:left w:val="single" w:sz="4" w:space="0" w:color="auto"/>
              <w:bottom w:val="single" w:sz="4" w:space="0" w:color="auto"/>
              <w:right w:val="single" w:sz="4" w:space="0" w:color="auto"/>
            </w:tcBorders>
          </w:tcPr>
          <w:p w14:paraId="6B33DAD1" w14:textId="77777777" w:rsidR="00652B44" w:rsidRDefault="00652B44" w:rsidP="009931A3">
            <w:pPr>
              <w:rPr>
                <w:ins w:id="313" w:author="Multrus, Markus" w:date="2025-11-19T11:26:00Z" w16du:dateUtc="2025-11-19T17:26:00Z"/>
                <w:rFonts w:ascii="Courier New" w:eastAsia="MS Mincho" w:hAnsi="Courier New" w:cs="Courier New"/>
                <w:sz w:val="18"/>
                <w:szCs w:val="18"/>
                <w:lang w:val="en-US" w:eastAsia="zh-CN"/>
              </w:rPr>
            </w:pPr>
            <w:ins w:id="314" w:author="Multrus, Markus" w:date="2025-11-19T11:26:00Z" w16du:dateUtc="2025-11-19T17:26:00Z">
              <w:r>
                <w:rPr>
                  <w:rFonts w:ascii="Courier New" w:eastAsia="MS Mincho" w:hAnsi="Courier New" w:cs="Courier New"/>
                  <w:sz w:val="18"/>
                  <w:szCs w:val="18"/>
                  <w:lang w:val="en-US" w:eastAsia="zh-CN"/>
                </w:rPr>
                <w:t>HRTF_READER_RENDERER_BINAURAL_CREND</w:t>
              </w:r>
            </w:ins>
          </w:p>
          <w:p w14:paraId="3F5E86FA" w14:textId="77777777" w:rsidR="00652B44" w:rsidRDefault="00652B44" w:rsidP="009931A3">
            <w:pPr>
              <w:pStyle w:val="Listenabsatz"/>
              <w:ind w:left="0"/>
              <w:rPr>
                <w:ins w:id="315" w:author="Multrus, Markus" w:date="2025-11-19T11:26:00Z" w16du:dateUtc="2025-11-19T17:26:00Z"/>
                <w:rFonts w:eastAsia="MS Mincho"/>
                <w:lang w:val="en-US" w:eastAsia="zh-CN"/>
              </w:rPr>
            </w:pPr>
          </w:p>
        </w:tc>
        <w:tc>
          <w:tcPr>
            <w:tcW w:w="3263" w:type="dxa"/>
            <w:tcBorders>
              <w:top w:val="single" w:sz="4" w:space="0" w:color="auto"/>
              <w:left w:val="single" w:sz="4" w:space="0" w:color="auto"/>
              <w:bottom w:val="single" w:sz="4" w:space="0" w:color="auto"/>
              <w:right w:val="single" w:sz="4" w:space="0" w:color="auto"/>
            </w:tcBorders>
          </w:tcPr>
          <w:p w14:paraId="286CF2D3" w14:textId="77777777" w:rsidR="00652B44" w:rsidRDefault="00652B44" w:rsidP="009931A3">
            <w:pPr>
              <w:rPr>
                <w:ins w:id="316" w:author="Multrus, Markus" w:date="2025-11-19T11:26:00Z" w16du:dateUtc="2025-11-19T17:26:00Z"/>
                <w:rFonts w:ascii="Courier New" w:eastAsia="MS Mincho" w:hAnsi="Courier New" w:cs="Courier New"/>
                <w:sz w:val="18"/>
                <w:szCs w:val="18"/>
                <w:lang w:val="en-US" w:eastAsia="zh-CN"/>
              </w:rPr>
            </w:pPr>
            <w:ins w:id="317" w:author="Multrus, Markus" w:date="2025-11-19T11:26:00Z" w16du:dateUtc="2025-11-19T17:26:00Z">
              <w:r>
                <w:rPr>
                  <w:rFonts w:ascii="Courier New" w:eastAsia="MS Mincho" w:hAnsi="Courier New" w:cs="Courier New"/>
                  <w:sz w:val="18"/>
                  <w:szCs w:val="18"/>
                  <w:lang w:val="en-US" w:eastAsia="zh-CN"/>
                </w:rPr>
                <w:t>BINAURAL_INPUT_AUDIO_CONFIG_HOA3</w:t>
              </w:r>
            </w:ins>
          </w:p>
          <w:p w14:paraId="76AC3F7F" w14:textId="77777777" w:rsidR="00652B44" w:rsidRDefault="00652B44" w:rsidP="009931A3">
            <w:pPr>
              <w:pStyle w:val="TAC"/>
              <w:jc w:val="left"/>
              <w:rPr>
                <w:ins w:id="318" w:author="Multrus, Markus" w:date="2025-11-19T11:26:00Z" w16du:dateUtc="2025-11-19T17:26:00Z"/>
                <w:rFonts w:eastAsia="MS Mincho"/>
                <w:lang w:val="en-US" w:eastAsia="zh-CN"/>
              </w:rPr>
            </w:pPr>
          </w:p>
        </w:tc>
        <w:tc>
          <w:tcPr>
            <w:tcW w:w="2692" w:type="dxa"/>
            <w:tcBorders>
              <w:top w:val="single" w:sz="4" w:space="0" w:color="auto"/>
              <w:left w:val="single" w:sz="4" w:space="0" w:color="auto"/>
              <w:bottom w:val="single" w:sz="4" w:space="0" w:color="auto"/>
              <w:right w:val="single" w:sz="4" w:space="0" w:color="auto"/>
            </w:tcBorders>
            <w:hideMark/>
          </w:tcPr>
          <w:p w14:paraId="490CE9D7" w14:textId="77777777" w:rsidR="00652B44" w:rsidRDefault="00652B44" w:rsidP="009931A3">
            <w:pPr>
              <w:pStyle w:val="Listenabsatz"/>
              <w:ind w:left="0"/>
              <w:rPr>
                <w:ins w:id="319" w:author="Multrus, Markus" w:date="2025-11-19T11:26:00Z" w16du:dateUtc="2025-11-19T17:26:00Z"/>
                <w:rFonts w:ascii="Courier New" w:eastAsia="MS Mincho" w:hAnsi="Courier New" w:cs="Courier New"/>
                <w:szCs w:val="18"/>
                <w:lang w:val="en-US" w:eastAsia="zh-CN"/>
              </w:rPr>
            </w:pPr>
            <w:ins w:id="320" w:author="Multrus, Markus" w:date="2025-11-19T11:26:00Z" w16du:dateUtc="2025-11-19T17:26:00Z">
              <w:r>
                <w:rPr>
                  <w:rFonts w:ascii="Courier New" w:eastAsia="MS Mincho" w:hAnsi="Courier New" w:cs="Courier New"/>
                  <w:szCs w:val="18"/>
                  <w:lang w:val="en-US" w:eastAsia="zh-CN"/>
                </w:rPr>
                <w:t>Contains data for HOA3</w:t>
              </w:r>
            </w:ins>
          </w:p>
        </w:tc>
      </w:tr>
      <w:tr w:rsidR="00652B44" w:rsidRPr="004169BC" w14:paraId="0CFA923D" w14:textId="77777777" w:rsidTr="009931A3">
        <w:trPr>
          <w:ins w:id="321" w:author="Multrus, Markus" w:date="2025-11-19T11:26:00Z"/>
        </w:trPr>
        <w:tc>
          <w:tcPr>
            <w:tcW w:w="2551" w:type="dxa"/>
            <w:tcBorders>
              <w:top w:val="single" w:sz="4" w:space="0" w:color="auto"/>
              <w:left w:val="single" w:sz="4" w:space="0" w:color="auto"/>
              <w:bottom w:val="single" w:sz="4" w:space="0" w:color="auto"/>
              <w:right w:val="single" w:sz="4" w:space="0" w:color="auto"/>
            </w:tcBorders>
          </w:tcPr>
          <w:p w14:paraId="6624293D" w14:textId="77777777" w:rsidR="00652B44" w:rsidRDefault="00652B44" w:rsidP="009931A3">
            <w:pPr>
              <w:rPr>
                <w:ins w:id="322" w:author="Multrus, Markus" w:date="2025-11-19T11:26:00Z" w16du:dateUtc="2025-11-19T17:26:00Z"/>
                <w:rFonts w:ascii="Courier New" w:eastAsia="MS Mincho" w:hAnsi="Courier New" w:cs="Courier New"/>
                <w:sz w:val="18"/>
                <w:szCs w:val="18"/>
                <w:lang w:val="en-US" w:eastAsia="zh-CN"/>
              </w:rPr>
            </w:pPr>
            <w:ins w:id="323" w:author="Multrus, Markus" w:date="2025-11-19T11:26:00Z" w16du:dateUtc="2025-11-19T17:26:00Z">
              <w:r>
                <w:rPr>
                  <w:rFonts w:ascii="Courier New" w:eastAsia="MS Mincho" w:hAnsi="Courier New" w:cs="Courier New"/>
                  <w:sz w:val="18"/>
                  <w:szCs w:val="18"/>
                  <w:lang w:val="en-US" w:eastAsia="zh-CN"/>
                </w:rPr>
                <w:t>HRTF_READER_RENDERER_BINAURAL_CREND</w:t>
              </w:r>
            </w:ins>
          </w:p>
          <w:p w14:paraId="144EF223" w14:textId="77777777" w:rsidR="00652B44" w:rsidRDefault="00652B44" w:rsidP="009931A3">
            <w:pPr>
              <w:pStyle w:val="Listenabsatz"/>
              <w:ind w:left="0"/>
              <w:rPr>
                <w:ins w:id="324" w:author="Multrus, Markus" w:date="2025-11-19T11:26:00Z" w16du:dateUtc="2025-11-19T17:26:00Z"/>
                <w:rFonts w:eastAsia="MS Mincho"/>
                <w:lang w:val="en-US" w:eastAsia="zh-CN"/>
              </w:rPr>
            </w:pPr>
          </w:p>
        </w:tc>
        <w:tc>
          <w:tcPr>
            <w:tcW w:w="3263" w:type="dxa"/>
            <w:tcBorders>
              <w:top w:val="single" w:sz="4" w:space="0" w:color="auto"/>
              <w:left w:val="single" w:sz="4" w:space="0" w:color="auto"/>
              <w:bottom w:val="single" w:sz="4" w:space="0" w:color="auto"/>
              <w:right w:val="single" w:sz="4" w:space="0" w:color="auto"/>
            </w:tcBorders>
          </w:tcPr>
          <w:p w14:paraId="33ABEE8D" w14:textId="77777777" w:rsidR="00652B44" w:rsidRDefault="00652B44" w:rsidP="009931A3">
            <w:pPr>
              <w:rPr>
                <w:ins w:id="325" w:author="Multrus, Markus" w:date="2025-11-19T11:26:00Z" w16du:dateUtc="2025-11-19T17:26:00Z"/>
                <w:rFonts w:ascii="Courier New" w:eastAsia="MS Mincho" w:hAnsi="Courier New" w:cs="Courier New"/>
                <w:sz w:val="18"/>
                <w:szCs w:val="18"/>
                <w:lang w:val="en-US" w:eastAsia="zh-CN"/>
              </w:rPr>
            </w:pPr>
            <w:ins w:id="326" w:author="Multrus, Markus" w:date="2025-11-19T11:26:00Z" w16du:dateUtc="2025-11-19T17:26:00Z">
              <w:r>
                <w:rPr>
                  <w:rFonts w:ascii="Courier New" w:eastAsia="MS Mincho" w:hAnsi="Courier New" w:cs="Courier New"/>
                  <w:sz w:val="18"/>
                  <w:szCs w:val="18"/>
                  <w:lang w:val="en-US" w:eastAsia="zh-CN"/>
                </w:rPr>
                <w:t>BINAURAL_INPUT_AUDIO_CONFIG_HOA2</w:t>
              </w:r>
            </w:ins>
          </w:p>
          <w:p w14:paraId="65EB55C9" w14:textId="77777777" w:rsidR="00652B44" w:rsidRDefault="00652B44" w:rsidP="009931A3">
            <w:pPr>
              <w:pStyle w:val="TAC"/>
              <w:jc w:val="left"/>
              <w:rPr>
                <w:ins w:id="327" w:author="Multrus, Markus" w:date="2025-11-19T11:26:00Z" w16du:dateUtc="2025-11-19T17:26:00Z"/>
                <w:rFonts w:eastAsia="MS Mincho"/>
                <w:lang w:val="en-US" w:eastAsia="zh-CN"/>
              </w:rPr>
            </w:pPr>
          </w:p>
        </w:tc>
        <w:tc>
          <w:tcPr>
            <w:tcW w:w="2692" w:type="dxa"/>
            <w:tcBorders>
              <w:top w:val="single" w:sz="4" w:space="0" w:color="auto"/>
              <w:left w:val="single" w:sz="4" w:space="0" w:color="auto"/>
              <w:bottom w:val="single" w:sz="4" w:space="0" w:color="auto"/>
              <w:right w:val="single" w:sz="4" w:space="0" w:color="auto"/>
            </w:tcBorders>
            <w:hideMark/>
          </w:tcPr>
          <w:p w14:paraId="1046F390" w14:textId="77777777" w:rsidR="00652B44" w:rsidRDefault="00652B44" w:rsidP="009931A3">
            <w:pPr>
              <w:pStyle w:val="Listenabsatz"/>
              <w:ind w:left="0"/>
              <w:rPr>
                <w:ins w:id="328" w:author="Multrus, Markus" w:date="2025-11-19T11:26:00Z" w16du:dateUtc="2025-11-19T17:26:00Z"/>
                <w:rFonts w:ascii="Courier New" w:eastAsia="MS Mincho" w:hAnsi="Courier New" w:cs="Courier New"/>
                <w:szCs w:val="18"/>
                <w:lang w:val="en-US" w:eastAsia="zh-CN"/>
              </w:rPr>
            </w:pPr>
            <w:ins w:id="329" w:author="Multrus, Markus" w:date="2025-11-19T11:26:00Z" w16du:dateUtc="2025-11-19T17:26:00Z">
              <w:r>
                <w:rPr>
                  <w:rFonts w:ascii="Courier New" w:eastAsia="MS Mincho" w:hAnsi="Courier New" w:cs="Courier New"/>
                  <w:szCs w:val="18"/>
                  <w:lang w:val="en-US" w:eastAsia="zh-CN"/>
                </w:rPr>
                <w:t>Contains data for HOA2</w:t>
              </w:r>
            </w:ins>
          </w:p>
        </w:tc>
      </w:tr>
      <w:tr w:rsidR="00652B44" w:rsidRPr="004169BC" w14:paraId="48FBA114" w14:textId="77777777" w:rsidTr="009931A3">
        <w:trPr>
          <w:ins w:id="330" w:author="Multrus, Markus" w:date="2025-11-19T11:26:00Z"/>
        </w:trPr>
        <w:tc>
          <w:tcPr>
            <w:tcW w:w="2551" w:type="dxa"/>
            <w:tcBorders>
              <w:top w:val="single" w:sz="4" w:space="0" w:color="auto"/>
              <w:left w:val="single" w:sz="4" w:space="0" w:color="auto"/>
              <w:bottom w:val="single" w:sz="4" w:space="0" w:color="auto"/>
              <w:right w:val="single" w:sz="4" w:space="0" w:color="auto"/>
            </w:tcBorders>
          </w:tcPr>
          <w:p w14:paraId="03C8E71C" w14:textId="77777777" w:rsidR="00652B44" w:rsidRDefault="00652B44" w:rsidP="009931A3">
            <w:pPr>
              <w:rPr>
                <w:ins w:id="331" w:author="Multrus, Markus" w:date="2025-11-19T11:26:00Z" w16du:dateUtc="2025-11-19T17:26:00Z"/>
                <w:rFonts w:ascii="Courier New" w:eastAsia="MS Mincho" w:hAnsi="Courier New" w:cs="Courier New"/>
                <w:sz w:val="18"/>
                <w:szCs w:val="18"/>
                <w:lang w:val="en-US" w:eastAsia="zh-CN"/>
              </w:rPr>
            </w:pPr>
            <w:ins w:id="332" w:author="Multrus, Markus" w:date="2025-11-19T11:26:00Z" w16du:dateUtc="2025-11-19T17:26:00Z">
              <w:r>
                <w:rPr>
                  <w:rFonts w:ascii="Courier New" w:eastAsia="MS Mincho" w:hAnsi="Courier New" w:cs="Courier New"/>
                  <w:sz w:val="18"/>
                  <w:szCs w:val="18"/>
                  <w:lang w:val="en-US" w:eastAsia="zh-CN"/>
                </w:rPr>
                <w:t>HRTF_READER_RENDERER_BINAURAL_CREND</w:t>
              </w:r>
            </w:ins>
          </w:p>
          <w:p w14:paraId="4D56D272" w14:textId="77777777" w:rsidR="00652B44" w:rsidRDefault="00652B44" w:rsidP="009931A3">
            <w:pPr>
              <w:pStyle w:val="Listenabsatz"/>
              <w:ind w:left="0"/>
              <w:rPr>
                <w:ins w:id="333" w:author="Multrus, Markus" w:date="2025-11-19T11:26:00Z" w16du:dateUtc="2025-11-19T17:26:00Z"/>
                <w:rFonts w:eastAsia="MS Mincho"/>
                <w:lang w:val="en-US" w:eastAsia="zh-CN"/>
              </w:rPr>
            </w:pPr>
          </w:p>
        </w:tc>
        <w:tc>
          <w:tcPr>
            <w:tcW w:w="3263" w:type="dxa"/>
            <w:tcBorders>
              <w:top w:val="single" w:sz="4" w:space="0" w:color="auto"/>
              <w:left w:val="single" w:sz="4" w:space="0" w:color="auto"/>
              <w:bottom w:val="single" w:sz="4" w:space="0" w:color="auto"/>
              <w:right w:val="single" w:sz="4" w:space="0" w:color="auto"/>
            </w:tcBorders>
          </w:tcPr>
          <w:p w14:paraId="16D43EE0" w14:textId="77777777" w:rsidR="00652B44" w:rsidRDefault="00652B44" w:rsidP="009931A3">
            <w:pPr>
              <w:rPr>
                <w:ins w:id="334" w:author="Multrus, Markus" w:date="2025-11-19T11:26:00Z" w16du:dateUtc="2025-11-19T17:26:00Z"/>
                <w:rFonts w:ascii="Courier New" w:eastAsia="MS Mincho" w:hAnsi="Courier New" w:cs="Courier New"/>
                <w:sz w:val="18"/>
                <w:szCs w:val="18"/>
                <w:lang w:val="en-US" w:eastAsia="zh-CN"/>
              </w:rPr>
            </w:pPr>
            <w:ins w:id="335" w:author="Multrus, Markus" w:date="2025-11-19T11:26:00Z" w16du:dateUtc="2025-11-19T17:26:00Z">
              <w:r>
                <w:rPr>
                  <w:rFonts w:ascii="Courier New" w:eastAsia="MS Mincho" w:hAnsi="Courier New" w:cs="Courier New"/>
                  <w:sz w:val="18"/>
                  <w:szCs w:val="18"/>
                  <w:lang w:val="en-US" w:eastAsia="zh-CN"/>
                </w:rPr>
                <w:t>BINAURAL_INPUT_AUDIO_CONFIG_FOA</w:t>
              </w:r>
            </w:ins>
          </w:p>
          <w:p w14:paraId="677CDA95" w14:textId="77777777" w:rsidR="00652B44" w:rsidRDefault="00652B44" w:rsidP="009931A3">
            <w:pPr>
              <w:pStyle w:val="TAC"/>
              <w:jc w:val="left"/>
              <w:rPr>
                <w:ins w:id="336" w:author="Multrus, Markus" w:date="2025-11-19T11:26:00Z" w16du:dateUtc="2025-11-19T17:26:00Z"/>
                <w:rFonts w:eastAsia="MS Mincho"/>
                <w:lang w:val="en-US" w:eastAsia="zh-CN"/>
              </w:rPr>
            </w:pPr>
          </w:p>
        </w:tc>
        <w:tc>
          <w:tcPr>
            <w:tcW w:w="2692" w:type="dxa"/>
            <w:tcBorders>
              <w:top w:val="single" w:sz="4" w:space="0" w:color="auto"/>
              <w:left w:val="single" w:sz="4" w:space="0" w:color="auto"/>
              <w:bottom w:val="single" w:sz="4" w:space="0" w:color="auto"/>
              <w:right w:val="single" w:sz="4" w:space="0" w:color="auto"/>
            </w:tcBorders>
            <w:hideMark/>
          </w:tcPr>
          <w:p w14:paraId="3BDA83B6" w14:textId="77777777" w:rsidR="00652B44" w:rsidRDefault="00652B44" w:rsidP="009931A3">
            <w:pPr>
              <w:pStyle w:val="Listenabsatz"/>
              <w:ind w:left="0"/>
              <w:rPr>
                <w:ins w:id="337" w:author="Multrus, Markus" w:date="2025-11-19T11:26:00Z" w16du:dateUtc="2025-11-19T17:26:00Z"/>
                <w:rFonts w:ascii="Courier New" w:eastAsia="MS Mincho" w:hAnsi="Courier New" w:cs="Courier New"/>
                <w:szCs w:val="18"/>
                <w:lang w:val="en-US" w:eastAsia="zh-CN"/>
              </w:rPr>
            </w:pPr>
            <w:ins w:id="338" w:author="Multrus, Markus" w:date="2025-11-19T11:26:00Z" w16du:dateUtc="2025-11-19T17:26:00Z">
              <w:r>
                <w:rPr>
                  <w:rFonts w:ascii="Courier New" w:eastAsia="MS Mincho" w:hAnsi="Courier New" w:cs="Courier New"/>
                  <w:szCs w:val="18"/>
                  <w:lang w:val="en-US" w:eastAsia="zh-CN"/>
                </w:rPr>
                <w:t>Contains data for FOA</w:t>
              </w:r>
            </w:ins>
          </w:p>
        </w:tc>
      </w:tr>
      <w:tr w:rsidR="00652B44" w:rsidRPr="00F44DC7" w14:paraId="28426309" w14:textId="77777777" w:rsidTr="009931A3">
        <w:trPr>
          <w:ins w:id="339" w:author="Multrus, Markus" w:date="2025-11-19T11:26:00Z"/>
        </w:trPr>
        <w:tc>
          <w:tcPr>
            <w:tcW w:w="2551" w:type="dxa"/>
            <w:tcBorders>
              <w:top w:val="single" w:sz="4" w:space="0" w:color="auto"/>
              <w:left w:val="single" w:sz="4" w:space="0" w:color="auto"/>
              <w:bottom w:val="single" w:sz="4" w:space="0" w:color="auto"/>
              <w:right w:val="single" w:sz="4" w:space="0" w:color="auto"/>
            </w:tcBorders>
          </w:tcPr>
          <w:p w14:paraId="785F4C70" w14:textId="77777777" w:rsidR="00652B44" w:rsidRDefault="00652B44" w:rsidP="009931A3">
            <w:pPr>
              <w:rPr>
                <w:ins w:id="340" w:author="Multrus, Markus" w:date="2025-11-19T11:26:00Z" w16du:dateUtc="2025-11-19T17:26:00Z"/>
                <w:rFonts w:ascii="Courier New" w:eastAsia="MS Mincho" w:hAnsi="Courier New" w:cs="Courier New"/>
                <w:sz w:val="18"/>
                <w:szCs w:val="18"/>
                <w:lang w:val="en-US" w:eastAsia="zh-CN"/>
              </w:rPr>
            </w:pPr>
            <w:ins w:id="341" w:author="Multrus, Markus" w:date="2025-11-19T11:26:00Z" w16du:dateUtc="2025-11-19T17:26:00Z">
              <w:r>
                <w:rPr>
                  <w:rFonts w:ascii="Courier New" w:eastAsia="MS Mincho" w:hAnsi="Courier New" w:cs="Courier New"/>
                  <w:sz w:val="18"/>
                  <w:szCs w:val="18"/>
                  <w:lang w:val="en-US" w:eastAsia="zh-CN"/>
                </w:rPr>
                <w:t>HRTF_READER_RENDERER_BINAURAL_CREND_ROOM</w:t>
              </w:r>
            </w:ins>
          </w:p>
          <w:p w14:paraId="7B044C29" w14:textId="77777777" w:rsidR="00652B44" w:rsidRDefault="00652B44" w:rsidP="009931A3">
            <w:pPr>
              <w:pStyle w:val="Listenabsatz"/>
              <w:ind w:left="0"/>
              <w:rPr>
                <w:ins w:id="342" w:author="Multrus, Markus" w:date="2025-11-19T11:26:00Z" w16du:dateUtc="2025-11-19T17:26:00Z"/>
                <w:rFonts w:eastAsia="MS Mincho"/>
                <w:lang w:val="en-US" w:eastAsia="zh-CN"/>
              </w:rPr>
            </w:pPr>
          </w:p>
        </w:tc>
        <w:tc>
          <w:tcPr>
            <w:tcW w:w="3263" w:type="dxa"/>
            <w:tcBorders>
              <w:top w:val="single" w:sz="4" w:space="0" w:color="auto"/>
              <w:left w:val="single" w:sz="4" w:space="0" w:color="auto"/>
              <w:bottom w:val="single" w:sz="4" w:space="0" w:color="auto"/>
              <w:right w:val="single" w:sz="4" w:space="0" w:color="auto"/>
            </w:tcBorders>
          </w:tcPr>
          <w:p w14:paraId="6EEABB40" w14:textId="77777777" w:rsidR="00652B44" w:rsidRDefault="00652B44" w:rsidP="009931A3">
            <w:pPr>
              <w:rPr>
                <w:ins w:id="343" w:author="Multrus, Markus" w:date="2025-11-19T11:26:00Z" w16du:dateUtc="2025-11-19T17:26:00Z"/>
                <w:rFonts w:ascii="Courier New" w:eastAsia="MS Mincho" w:hAnsi="Courier New" w:cs="Courier New"/>
                <w:sz w:val="18"/>
                <w:szCs w:val="18"/>
                <w:lang w:val="en-US" w:eastAsia="zh-CN"/>
              </w:rPr>
            </w:pPr>
            <w:ins w:id="344" w:author="Multrus, Markus" w:date="2025-11-19T11:26:00Z" w16du:dateUtc="2025-11-19T17:26:00Z">
              <w:r>
                <w:rPr>
                  <w:rFonts w:ascii="Courier New" w:eastAsia="MS Mincho" w:hAnsi="Courier New" w:cs="Courier New"/>
                  <w:sz w:val="18"/>
                  <w:szCs w:val="18"/>
                  <w:lang w:val="en-US" w:eastAsia="zh-CN"/>
                </w:rPr>
                <w:t>BINAURAL_INPUT_AUDIO_CONFIG_COMBINED</w:t>
              </w:r>
            </w:ins>
          </w:p>
          <w:p w14:paraId="3E1E77EB" w14:textId="77777777" w:rsidR="00652B44" w:rsidRDefault="00652B44" w:rsidP="009931A3">
            <w:pPr>
              <w:pStyle w:val="TAC"/>
              <w:jc w:val="left"/>
              <w:rPr>
                <w:ins w:id="345" w:author="Multrus, Markus" w:date="2025-11-19T11:26:00Z" w16du:dateUtc="2025-11-19T17:26:00Z"/>
                <w:rFonts w:eastAsia="MS Mincho"/>
                <w:lang w:val="en-US" w:eastAsia="zh-CN"/>
              </w:rPr>
            </w:pPr>
          </w:p>
        </w:tc>
        <w:tc>
          <w:tcPr>
            <w:tcW w:w="2692" w:type="dxa"/>
            <w:tcBorders>
              <w:top w:val="single" w:sz="4" w:space="0" w:color="auto"/>
              <w:left w:val="single" w:sz="4" w:space="0" w:color="auto"/>
              <w:bottom w:val="single" w:sz="4" w:space="0" w:color="auto"/>
              <w:right w:val="single" w:sz="4" w:space="0" w:color="auto"/>
            </w:tcBorders>
            <w:hideMark/>
          </w:tcPr>
          <w:p w14:paraId="31EB3AFA" w14:textId="77777777" w:rsidR="00652B44" w:rsidRDefault="00652B44" w:rsidP="009931A3">
            <w:pPr>
              <w:pStyle w:val="Listenabsatz"/>
              <w:ind w:left="0"/>
              <w:rPr>
                <w:ins w:id="346" w:author="Multrus, Markus" w:date="2025-11-19T11:26:00Z" w16du:dateUtc="2025-11-19T17:26:00Z"/>
                <w:rFonts w:ascii="Courier New" w:eastAsia="MS Mincho" w:hAnsi="Courier New" w:cs="Courier New"/>
                <w:szCs w:val="18"/>
                <w:lang w:val="en-US" w:eastAsia="zh-CN"/>
              </w:rPr>
            </w:pPr>
            <w:ins w:id="347" w:author="Multrus, Markus" w:date="2025-11-19T11:26:00Z" w16du:dateUtc="2025-11-19T17:26:00Z">
              <w:r>
                <w:rPr>
                  <w:rFonts w:ascii="Courier New" w:eastAsia="MS Mincho" w:hAnsi="Courier New" w:cs="Courier New"/>
                  <w:szCs w:val="18"/>
                  <w:lang w:val="en-US" w:eastAsia="zh-CN"/>
                </w:rPr>
                <w:t>Contains data for combined BRIR only (BINAURAL_ROOM_IR)</w:t>
              </w:r>
            </w:ins>
          </w:p>
        </w:tc>
      </w:tr>
      <w:tr w:rsidR="00652B44" w:rsidRPr="00F44DC7" w14:paraId="4522B5FE" w14:textId="77777777" w:rsidTr="009931A3">
        <w:trPr>
          <w:ins w:id="348" w:author="Multrus, Markus" w:date="2025-11-19T11:26:00Z"/>
        </w:trPr>
        <w:tc>
          <w:tcPr>
            <w:tcW w:w="2551" w:type="dxa"/>
            <w:tcBorders>
              <w:top w:val="single" w:sz="4" w:space="0" w:color="auto"/>
              <w:left w:val="single" w:sz="4" w:space="0" w:color="auto"/>
              <w:bottom w:val="single" w:sz="4" w:space="0" w:color="auto"/>
              <w:right w:val="single" w:sz="4" w:space="0" w:color="auto"/>
            </w:tcBorders>
            <w:hideMark/>
          </w:tcPr>
          <w:p w14:paraId="15DE1E6C" w14:textId="77777777" w:rsidR="00652B44" w:rsidRDefault="00652B44" w:rsidP="009931A3">
            <w:pPr>
              <w:pStyle w:val="Listenabsatz"/>
              <w:ind w:left="0"/>
              <w:rPr>
                <w:ins w:id="349" w:author="Multrus, Markus" w:date="2025-11-19T11:26:00Z" w16du:dateUtc="2025-11-19T17:26:00Z"/>
                <w:rFonts w:eastAsia="MS Mincho"/>
                <w:lang w:val="en-US" w:eastAsia="zh-CN"/>
              </w:rPr>
            </w:pPr>
            <w:ins w:id="350" w:author="Multrus, Markus" w:date="2025-11-19T11:26:00Z" w16du:dateUtc="2025-11-19T17:26:00Z">
              <w:r w:rsidRPr="001574D9">
                <w:rPr>
                  <w:rFonts w:ascii="Courier New" w:eastAsia="MS Mincho" w:hAnsi="Courier New" w:cs="Courier New"/>
                  <w:sz w:val="18"/>
                  <w:szCs w:val="18"/>
                  <w:lang w:val="en-US" w:eastAsia="zh-CN"/>
                </w:rPr>
                <w:t>HRTF_READER_</w:t>
              </w:r>
              <w:r>
                <w:rPr>
                  <w:rFonts w:ascii="Courier New" w:eastAsia="MS Mincho" w:hAnsi="Courier New" w:cs="Courier New"/>
                  <w:szCs w:val="18"/>
                  <w:lang w:val="en-US" w:eastAsia="zh-CN"/>
                </w:rPr>
                <w:t>RENDERER_REVERB_ALL</w:t>
              </w:r>
              <w:r>
                <w:rPr>
                  <w:rFonts w:eastAsia="MS Mincho"/>
                  <w:lang w:val="en-US" w:eastAsia="zh-CN"/>
                </w:rPr>
                <w:t xml:space="preserve"> </w:t>
              </w:r>
            </w:ins>
          </w:p>
        </w:tc>
        <w:tc>
          <w:tcPr>
            <w:tcW w:w="3263" w:type="dxa"/>
            <w:tcBorders>
              <w:top w:val="single" w:sz="4" w:space="0" w:color="auto"/>
              <w:left w:val="single" w:sz="4" w:space="0" w:color="auto"/>
              <w:bottom w:val="single" w:sz="4" w:space="0" w:color="auto"/>
              <w:right w:val="single" w:sz="4" w:space="0" w:color="auto"/>
            </w:tcBorders>
          </w:tcPr>
          <w:p w14:paraId="0541DA06" w14:textId="77777777" w:rsidR="00652B44" w:rsidRDefault="00652B44" w:rsidP="009931A3">
            <w:pPr>
              <w:rPr>
                <w:ins w:id="351" w:author="Multrus, Markus" w:date="2025-11-19T11:26:00Z" w16du:dateUtc="2025-11-19T17:26:00Z"/>
                <w:rFonts w:ascii="Courier New" w:eastAsia="MS Mincho" w:hAnsi="Courier New" w:cs="Courier New"/>
                <w:sz w:val="18"/>
                <w:szCs w:val="18"/>
                <w:lang w:val="en-US" w:eastAsia="zh-CN"/>
              </w:rPr>
            </w:pPr>
          </w:p>
          <w:p w14:paraId="4A55C1EA" w14:textId="77777777" w:rsidR="00652B44" w:rsidRDefault="00652B44" w:rsidP="009931A3">
            <w:pPr>
              <w:pStyle w:val="TAC"/>
              <w:jc w:val="left"/>
              <w:rPr>
                <w:ins w:id="352" w:author="Multrus, Markus" w:date="2025-11-19T11:26:00Z" w16du:dateUtc="2025-11-19T17:26:00Z"/>
                <w:rFonts w:eastAsia="MS Mincho"/>
                <w:lang w:val="en-US" w:eastAsia="zh-CN"/>
              </w:rPr>
            </w:pPr>
          </w:p>
        </w:tc>
        <w:tc>
          <w:tcPr>
            <w:tcW w:w="2692" w:type="dxa"/>
            <w:tcBorders>
              <w:top w:val="single" w:sz="4" w:space="0" w:color="auto"/>
              <w:left w:val="single" w:sz="4" w:space="0" w:color="auto"/>
              <w:bottom w:val="single" w:sz="4" w:space="0" w:color="auto"/>
              <w:right w:val="single" w:sz="4" w:space="0" w:color="auto"/>
            </w:tcBorders>
            <w:hideMark/>
          </w:tcPr>
          <w:p w14:paraId="56FD0E84" w14:textId="77777777" w:rsidR="00652B44" w:rsidRDefault="00652B44" w:rsidP="009931A3">
            <w:pPr>
              <w:pStyle w:val="Listenabsatz"/>
              <w:ind w:left="0"/>
              <w:rPr>
                <w:ins w:id="353" w:author="Multrus, Markus" w:date="2025-11-19T11:26:00Z" w16du:dateUtc="2025-11-19T17:26:00Z"/>
                <w:rFonts w:ascii="Courier New" w:eastAsia="MS Mincho" w:hAnsi="Courier New" w:cs="Courier New"/>
                <w:szCs w:val="18"/>
                <w:lang w:val="en-US" w:eastAsia="zh-CN"/>
              </w:rPr>
            </w:pPr>
            <w:ins w:id="354" w:author="Multrus, Markus" w:date="2025-11-19T11:26:00Z" w16du:dateUtc="2025-11-19T17:26:00Z">
              <w:r>
                <w:rPr>
                  <w:rFonts w:ascii="Courier New" w:eastAsia="MS Mincho" w:hAnsi="Courier New" w:cs="Courier New"/>
                  <w:szCs w:val="18"/>
                  <w:lang w:val="en-US" w:eastAsia="zh-CN"/>
                </w:rPr>
                <w:t>Contains data for HRIR with reverberation (BINAURAL_ROOM_</w:t>
              </w:r>
              <w:proofErr w:type="gramStart"/>
              <w:r>
                <w:rPr>
                  <w:rFonts w:ascii="Courier New" w:eastAsia="MS Mincho" w:hAnsi="Courier New" w:cs="Courier New"/>
                  <w:szCs w:val="18"/>
                  <w:lang w:val="en-US" w:eastAsia="zh-CN"/>
                </w:rPr>
                <w:t>REVERB)when</w:t>
              </w:r>
              <w:proofErr w:type="gramEnd"/>
              <w:r>
                <w:rPr>
                  <w:rFonts w:ascii="Courier New" w:eastAsia="MS Mincho" w:hAnsi="Courier New" w:cs="Courier New"/>
                  <w:szCs w:val="18"/>
                  <w:lang w:val="en-US" w:eastAsia="zh-CN"/>
                </w:rPr>
                <w:t xml:space="preserve"> TD renderer or </w:t>
              </w:r>
              <w:proofErr w:type="spellStart"/>
              <w:r>
                <w:rPr>
                  <w:rFonts w:ascii="Courier New" w:eastAsia="MS Mincho" w:hAnsi="Courier New" w:cs="Courier New"/>
                  <w:szCs w:val="18"/>
                  <w:lang w:val="en-US" w:eastAsia="zh-CN"/>
                </w:rPr>
                <w:t>mixerconv</w:t>
              </w:r>
              <w:proofErr w:type="spellEnd"/>
              <w:r>
                <w:rPr>
                  <w:rFonts w:ascii="Courier New" w:eastAsia="MS Mincho" w:hAnsi="Courier New" w:cs="Courier New"/>
                  <w:szCs w:val="18"/>
                  <w:lang w:val="en-US" w:eastAsia="zh-CN"/>
                </w:rPr>
                <w:t xml:space="preserve"> are used</w:t>
              </w:r>
            </w:ins>
          </w:p>
        </w:tc>
      </w:tr>
    </w:tbl>
    <w:p w14:paraId="5FACBB85" w14:textId="77777777" w:rsidR="00652B44" w:rsidRDefault="00652B44" w:rsidP="00652B44">
      <w:pPr>
        <w:rPr>
          <w:ins w:id="355" w:author="Multrus, Markus" w:date="2025-11-19T11:26:00Z" w16du:dateUtc="2025-11-19T17:26:00Z"/>
          <w:rFonts w:eastAsia="MS Mincho"/>
          <w:lang w:val="en-US" w:eastAsia="zh-CN"/>
        </w:rPr>
      </w:pPr>
    </w:p>
    <w:p w14:paraId="00A2CCE4" w14:textId="77777777" w:rsidR="00652B44" w:rsidRDefault="00652B44" w:rsidP="00652B44">
      <w:pPr>
        <w:rPr>
          <w:ins w:id="356" w:author="Multrus, Markus" w:date="2025-11-19T11:26:00Z" w16du:dateUtc="2025-11-19T17:26:00Z"/>
          <w:lang w:val="en-AU" w:eastAsia="en-US"/>
        </w:rPr>
      </w:pPr>
    </w:p>
    <w:p w14:paraId="009AE5B4" w14:textId="77777777" w:rsidR="00652B44" w:rsidRDefault="00652B44" w:rsidP="00652B44">
      <w:pPr>
        <w:rPr>
          <w:ins w:id="357" w:author="Multrus, Markus" w:date="2025-11-19T11:26:00Z" w16du:dateUtc="2025-11-19T17:26:00Z"/>
          <w:lang w:val="en-AU"/>
        </w:rPr>
      </w:pPr>
      <w:ins w:id="358" w:author="Multrus, Markus" w:date="2025-11-19T11:26:00Z" w16du:dateUtc="2025-11-19T17:26:00Z">
        <w:r>
          <w:rPr>
            <w:lang w:val="en-AU"/>
          </w:rPr>
          <w:br w:type="page"/>
        </w:r>
      </w:ins>
    </w:p>
    <w:p w14:paraId="516AD793" w14:textId="77777777" w:rsidR="00652B44" w:rsidRPr="00C400FC" w:rsidRDefault="00652B44" w:rsidP="00652B44">
      <w:pPr>
        <w:pStyle w:val="TH"/>
        <w:rPr>
          <w:ins w:id="359" w:author="Multrus, Markus" w:date="2025-11-19T11:26:00Z" w16du:dateUtc="2025-11-19T17:26:00Z"/>
        </w:rPr>
      </w:pPr>
      <w:ins w:id="360" w:author="Multrus, Markus" w:date="2025-11-19T11:26:00Z" w16du:dateUtc="2025-11-19T17:26:00Z">
        <w:r w:rsidRPr="00B32C7F">
          <w:lastRenderedPageBreak/>
          <w:t xml:space="preserve">Table </w:t>
        </w:r>
        <w:r>
          <w:rPr>
            <w:noProof/>
          </w:rPr>
          <w:t>3C</w:t>
        </w:r>
        <w:r w:rsidRPr="00B32C7F">
          <w:t>: HR filter</w:t>
        </w:r>
        <w:r>
          <w:t>s for binaural renderer Fastconv Impulse response binary entries</w:t>
        </w:r>
      </w:ins>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992"/>
        <w:gridCol w:w="1843"/>
        <w:gridCol w:w="4394"/>
      </w:tblGrid>
      <w:tr w:rsidR="00652B44" w:rsidRPr="00B32C7F" w14:paraId="36CD497E" w14:textId="77777777" w:rsidTr="009931A3">
        <w:trPr>
          <w:ins w:id="361"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0ADCF5B0" w14:textId="77777777" w:rsidR="00652B44" w:rsidRPr="00B32C7F" w:rsidRDefault="00652B44" w:rsidP="009931A3">
            <w:pPr>
              <w:pStyle w:val="TAH"/>
              <w:rPr>
                <w:ins w:id="362" w:author="Multrus, Markus" w:date="2025-11-19T11:26:00Z" w16du:dateUtc="2025-11-19T17:26:00Z"/>
                <w:rFonts w:ascii="Times New Roman" w:hAnsi="Times New Roman"/>
                <w:sz w:val="20"/>
              </w:rPr>
            </w:pPr>
            <w:ins w:id="363" w:author="Multrus, Markus" w:date="2025-11-19T11:26:00Z" w16du:dateUtc="2025-11-19T17:26:00Z">
              <w:r w:rsidRPr="00B32C7F">
                <w:rPr>
                  <w:rFonts w:ascii="Times New Roman" w:hAnsi="Times New Roman"/>
                  <w:sz w:val="20"/>
                </w:rPr>
                <w:t>Offset</w:t>
              </w:r>
            </w:ins>
          </w:p>
        </w:tc>
        <w:tc>
          <w:tcPr>
            <w:tcW w:w="992" w:type="dxa"/>
            <w:tcBorders>
              <w:top w:val="single" w:sz="4" w:space="0" w:color="auto"/>
              <w:left w:val="single" w:sz="4" w:space="0" w:color="auto"/>
              <w:bottom w:val="single" w:sz="4" w:space="0" w:color="auto"/>
              <w:right w:val="single" w:sz="4" w:space="0" w:color="auto"/>
            </w:tcBorders>
            <w:hideMark/>
          </w:tcPr>
          <w:p w14:paraId="59CA0C8B" w14:textId="77777777" w:rsidR="00652B44" w:rsidRPr="00B32C7F" w:rsidRDefault="00652B44" w:rsidP="009931A3">
            <w:pPr>
              <w:pStyle w:val="TAH"/>
              <w:rPr>
                <w:ins w:id="364" w:author="Multrus, Markus" w:date="2025-11-19T11:26:00Z" w16du:dateUtc="2025-11-19T17:26:00Z"/>
                <w:rFonts w:ascii="Times New Roman" w:hAnsi="Times New Roman"/>
                <w:sz w:val="20"/>
              </w:rPr>
            </w:pPr>
            <w:ins w:id="365" w:author="Multrus, Markus" w:date="2025-11-19T11:26:00Z" w16du:dateUtc="2025-11-19T17:26:00Z">
              <w:r w:rsidRPr="00B32C7F">
                <w:rPr>
                  <w:rFonts w:ascii="Times New Roman" w:hAnsi="Times New Roman"/>
                  <w:sz w:val="20"/>
                </w:rPr>
                <w:t>Format</w:t>
              </w:r>
            </w:ins>
          </w:p>
        </w:tc>
        <w:tc>
          <w:tcPr>
            <w:tcW w:w="1843" w:type="dxa"/>
            <w:tcBorders>
              <w:top w:val="single" w:sz="4" w:space="0" w:color="auto"/>
              <w:left w:val="single" w:sz="4" w:space="0" w:color="auto"/>
              <w:bottom w:val="single" w:sz="4" w:space="0" w:color="auto"/>
              <w:right w:val="single" w:sz="4" w:space="0" w:color="auto"/>
            </w:tcBorders>
            <w:hideMark/>
          </w:tcPr>
          <w:p w14:paraId="375025C2" w14:textId="77777777" w:rsidR="00652B44" w:rsidRPr="00B32C7F" w:rsidRDefault="00652B44" w:rsidP="009931A3">
            <w:pPr>
              <w:pStyle w:val="TAH"/>
              <w:rPr>
                <w:ins w:id="366" w:author="Multrus, Markus" w:date="2025-11-19T11:26:00Z" w16du:dateUtc="2025-11-19T17:26:00Z"/>
                <w:rFonts w:ascii="Times New Roman" w:hAnsi="Times New Roman"/>
                <w:sz w:val="20"/>
              </w:rPr>
            </w:pPr>
            <w:ins w:id="367" w:author="Multrus, Markus" w:date="2025-11-19T11:26:00Z" w16du:dateUtc="2025-11-19T17:26:00Z">
              <w:r w:rsidRPr="00B32C7F">
                <w:rPr>
                  <w:rFonts w:ascii="Times New Roman" w:hAnsi="Times New Roman"/>
                  <w:sz w:val="20"/>
                </w:rPr>
                <w:t xml:space="preserve">Length </w:t>
              </w:r>
            </w:ins>
          </w:p>
          <w:p w14:paraId="18C56795" w14:textId="77777777" w:rsidR="00652B44" w:rsidRPr="00B32C7F" w:rsidRDefault="00652B44" w:rsidP="009931A3">
            <w:pPr>
              <w:pStyle w:val="TAH"/>
              <w:rPr>
                <w:ins w:id="368" w:author="Multrus, Markus" w:date="2025-11-19T11:26:00Z" w16du:dateUtc="2025-11-19T17:26:00Z"/>
                <w:rFonts w:ascii="Times New Roman" w:hAnsi="Times New Roman"/>
                <w:sz w:val="20"/>
              </w:rPr>
            </w:pPr>
            <w:ins w:id="369" w:author="Multrus, Markus" w:date="2025-11-19T11:26:00Z" w16du:dateUtc="2025-11-19T17:26:00Z">
              <w:r w:rsidRPr="00B32C7F">
                <w:rPr>
                  <w:rFonts w:ascii="Times New Roman" w:hAnsi="Times New Roman"/>
                  <w:sz w:val="20"/>
                </w:rPr>
                <w:t>(in bytes)</w:t>
              </w:r>
            </w:ins>
          </w:p>
        </w:tc>
        <w:tc>
          <w:tcPr>
            <w:tcW w:w="4394" w:type="dxa"/>
            <w:tcBorders>
              <w:top w:val="single" w:sz="4" w:space="0" w:color="auto"/>
              <w:left w:val="single" w:sz="4" w:space="0" w:color="auto"/>
              <w:bottom w:val="single" w:sz="4" w:space="0" w:color="auto"/>
              <w:right w:val="single" w:sz="4" w:space="0" w:color="auto"/>
            </w:tcBorders>
            <w:hideMark/>
          </w:tcPr>
          <w:p w14:paraId="68238C61" w14:textId="77777777" w:rsidR="00652B44" w:rsidRPr="00B32C7F" w:rsidRDefault="00652B44" w:rsidP="009931A3">
            <w:pPr>
              <w:pStyle w:val="TAH"/>
              <w:rPr>
                <w:ins w:id="370" w:author="Multrus, Markus" w:date="2025-11-19T11:26:00Z" w16du:dateUtc="2025-11-19T17:26:00Z"/>
                <w:rFonts w:ascii="Times New Roman" w:hAnsi="Times New Roman"/>
                <w:sz w:val="20"/>
              </w:rPr>
            </w:pPr>
            <w:ins w:id="371" w:author="Multrus, Markus" w:date="2025-11-19T11:26:00Z" w16du:dateUtc="2025-11-19T17:26:00Z">
              <w:r w:rsidRPr="00B32C7F">
                <w:rPr>
                  <w:rFonts w:ascii="Times New Roman" w:hAnsi="Times New Roman"/>
                  <w:sz w:val="20"/>
                </w:rPr>
                <w:t>Description</w:t>
              </w:r>
            </w:ins>
          </w:p>
        </w:tc>
      </w:tr>
      <w:tr w:rsidR="00652B44" w:rsidRPr="00F44DC7" w14:paraId="16D05E85" w14:textId="77777777" w:rsidTr="009931A3">
        <w:trPr>
          <w:ins w:id="372"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7C8941F5" w14:textId="77777777" w:rsidR="00652B44" w:rsidRPr="00B32C7F" w:rsidRDefault="00652B44" w:rsidP="009931A3">
            <w:pPr>
              <w:pStyle w:val="TAC"/>
              <w:rPr>
                <w:ins w:id="373" w:author="Multrus, Markus" w:date="2025-11-19T11:26:00Z" w16du:dateUtc="2025-11-19T17:26:00Z"/>
                <w:rFonts w:ascii="Times New Roman" w:hAnsi="Times New Roman"/>
                <w:sz w:val="20"/>
              </w:rPr>
            </w:pPr>
            <w:ins w:id="374" w:author="Multrus, Markus" w:date="2025-11-19T11:26:00Z" w16du:dateUtc="2025-11-19T17:26:00Z">
              <w:r w:rsidRPr="00B32C7F">
                <w:rPr>
                  <w:rFonts w:ascii="Times New Roman" w:hAnsi="Times New Roman"/>
                  <w:sz w:val="20"/>
                </w:rPr>
                <w:t>0</w:t>
              </w:r>
            </w:ins>
          </w:p>
        </w:tc>
        <w:tc>
          <w:tcPr>
            <w:tcW w:w="992" w:type="dxa"/>
            <w:tcBorders>
              <w:top w:val="single" w:sz="4" w:space="0" w:color="auto"/>
              <w:left w:val="single" w:sz="4" w:space="0" w:color="auto"/>
              <w:bottom w:val="single" w:sz="4" w:space="0" w:color="auto"/>
              <w:right w:val="single" w:sz="4" w:space="0" w:color="auto"/>
            </w:tcBorders>
            <w:hideMark/>
          </w:tcPr>
          <w:p w14:paraId="38B45661" w14:textId="77777777" w:rsidR="00652B44" w:rsidRPr="00B32C7F" w:rsidRDefault="00652B44" w:rsidP="009931A3">
            <w:pPr>
              <w:pStyle w:val="TAC"/>
              <w:rPr>
                <w:ins w:id="375" w:author="Multrus, Markus" w:date="2025-11-19T11:26:00Z" w16du:dateUtc="2025-11-19T17:26:00Z"/>
                <w:rFonts w:ascii="Times New Roman" w:hAnsi="Times New Roman"/>
                <w:sz w:val="20"/>
              </w:rPr>
            </w:pPr>
            <w:ins w:id="376" w:author="Multrus, Markus" w:date="2025-11-19T11:26:00Z" w16du:dateUtc="2025-11-19T17:26: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7962A32C" w14:textId="77777777" w:rsidR="00652B44" w:rsidRPr="00B32C7F" w:rsidRDefault="00652B44" w:rsidP="009931A3">
            <w:pPr>
              <w:pStyle w:val="TAC"/>
              <w:rPr>
                <w:ins w:id="377" w:author="Multrus, Markus" w:date="2025-11-19T11:26:00Z" w16du:dateUtc="2025-11-19T17:26:00Z"/>
                <w:rFonts w:ascii="Times New Roman" w:hAnsi="Times New Roman"/>
                <w:sz w:val="20"/>
              </w:rPr>
            </w:pPr>
            <w:ins w:id="378" w:author="Multrus, Markus" w:date="2025-11-19T11:26:00Z" w16du:dateUtc="2025-11-19T17:26: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581ACA51" w14:textId="77777777" w:rsidR="00652B44" w:rsidRPr="00B32C7F" w:rsidRDefault="00652B44" w:rsidP="009931A3">
            <w:pPr>
              <w:pStyle w:val="TAC"/>
              <w:ind w:left="720" w:hanging="360"/>
              <w:jc w:val="left"/>
              <w:rPr>
                <w:ins w:id="379" w:author="Multrus, Markus" w:date="2025-11-19T11:26:00Z" w16du:dateUtc="2025-11-19T17:26:00Z"/>
                <w:rFonts w:ascii="Courier New" w:hAnsi="Courier New" w:cs="Courier New"/>
                <w:sz w:val="20"/>
              </w:rPr>
            </w:pPr>
            <w:ins w:id="380" w:author="Multrus, Markus" w:date="2025-11-19T11:26:00Z" w16du:dateUtc="2025-11-19T17:26:00Z">
              <w:r>
                <w:rPr>
                  <w:rFonts w:eastAsia="MS Mincho" w:cs="Arial"/>
                  <w:sz w:val="20"/>
                </w:rPr>
                <w:t>Scaling factor for latency value</w:t>
              </w:r>
            </w:ins>
          </w:p>
        </w:tc>
      </w:tr>
      <w:tr w:rsidR="00652B44" w:rsidRPr="00B32C7F" w14:paraId="327379E5" w14:textId="77777777" w:rsidTr="009931A3">
        <w:trPr>
          <w:ins w:id="381"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52C6C6AB" w14:textId="77777777" w:rsidR="00652B44" w:rsidRPr="00B32C7F" w:rsidRDefault="00652B44" w:rsidP="009931A3">
            <w:pPr>
              <w:pStyle w:val="TAC"/>
              <w:rPr>
                <w:ins w:id="382" w:author="Multrus, Markus" w:date="2025-11-19T11:26:00Z" w16du:dateUtc="2025-11-19T17:26:00Z"/>
                <w:rFonts w:ascii="Times New Roman" w:hAnsi="Times New Roman"/>
                <w:sz w:val="20"/>
              </w:rPr>
            </w:pPr>
            <w:ins w:id="383" w:author="Multrus, Markus" w:date="2025-11-19T11:26:00Z" w16du:dateUtc="2025-11-19T17:26:00Z">
              <w:r>
                <w:rPr>
                  <w:rFonts w:ascii="Times New Roman" w:hAnsi="Times New Roman"/>
                  <w:sz w:val="20"/>
                </w:rPr>
                <w:t>2</w:t>
              </w:r>
            </w:ins>
          </w:p>
        </w:tc>
        <w:tc>
          <w:tcPr>
            <w:tcW w:w="992" w:type="dxa"/>
            <w:tcBorders>
              <w:top w:val="single" w:sz="4" w:space="0" w:color="auto"/>
              <w:left w:val="single" w:sz="4" w:space="0" w:color="auto"/>
              <w:bottom w:val="single" w:sz="4" w:space="0" w:color="auto"/>
              <w:right w:val="single" w:sz="4" w:space="0" w:color="auto"/>
            </w:tcBorders>
            <w:hideMark/>
          </w:tcPr>
          <w:p w14:paraId="2EC06A5C" w14:textId="77777777" w:rsidR="00652B44" w:rsidRPr="00B32C7F" w:rsidRDefault="00652B44" w:rsidP="009931A3">
            <w:pPr>
              <w:pStyle w:val="TAC"/>
              <w:rPr>
                <w:ins w:id="384" w:author="Multrus, Markus" w:date="2025-11-19T11:26:00Z" w16du:dateUtc="2025-11-19T17:26:00Z"/>
                <w:rFonts w:ascii="Times New Roman" w:hAnsi="Times New Roman"/>
                <w:sz w:val="20"/>
              </w:rPr>
            </w:pPr>
            <w:ins w:id="385" w:author="Multrus, Markus" w:date="2025-11-19T11:26:00Z" w16du:dateUtc="2025-11-19T17:26: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26BD15E7" w14:textId="77777777" w:rsidR="00652B44" w:rsidRPr="00B32C7F" w:rsidRDefault="00652B44" w:rsidP="009931A3">
            <w:pPr>
              <w:pStyle w:val="TAC"/>
              <w:rPr>
                <w:ins w:id="386" w:author="Multrus, Markus" w:date="2025-11-19T11:26:00Z" w16du:dateUtc="2025-11-19T17:26:00Z"/>
                <w:rFonts w:ascii="Times New Roman" w:hAnsi="Times New Roman"/>
                <w:sz w:val="20"/>
              </w:rPr>
            </w:pPr>
            <w:ins w:id="387" w:author="Multrus, Markus" w:date="2025-11-19T11:26:00Z" w16du:dateUtc="2025-11-19T17:26:00Z">
              <w:r w:rsidRPr="00B32C7F">
                <w:rPr>
                  <w:rFonts w:ascii="Times New Roman" w:hAnsi="Times New Roman"/>
                  <w:sz w:val="20"/>
                </w:rPr>
                <w:t>4</w:t>
              </w:r>
            </w:ins>
          </w:p>
        </w:tc>
        <w:tc>
          <w:tcPr>
            <w:tcW w:w="4394" w:type="dxa"/>
            <w:tcBorders>
              <w:top w:val="single" w:sz="4" w:space="0" w:color="auto"/>
              <w:left w:val="single" w:sz="4" w:space="0" w:color="auto"/>
              <w:bottom w:val="single" w:sz="4" w:space="0" w:color="auto"/>
              <w:right w:val="single" w:sz="4" w:space="0" w:color="auto"/>
            </w:tcBorders>
          </w:tcPr>
          <w:p w14:paraId="3EFE0786" w14:textId="77777777" w:rsidR="00652B44" w:rsidRPr="001574D9" w:rsidRDefault="00652B44" w:rsidP="009931A3">
            <w:pPr>
              <w:pStyle w:val="TAC"/>
              <w:ind w:left="720" w:hanging="360"/>
              <w:jc w:val="left"/>
              <w:rPr>
                <w:ins w:id="388" w:author="Multrus, Markus" w:date="2025-11-19T11:26:00Z" w16du:dateUtc="2025-11-19T17:26:00Z"/>
                <w:rFonts w:ascii="Courier New" w:hAnsi="Courier New" w:cs="Courier New"/>
                <w:szCs w:val="18"/>
                <w:vertAlign w:val="superscript"/>
              </w:rPr>
            </w:pPr>
            <w:ins w:id="389" w:author="Multrus, Markus" w:date="2025-11-19T11:26:00Z" w16du:dateUtc="2025-11-19T17:26:00Z">
              <w:r>
                <w:rPr>
                  <w:rFonts w:ascii="Times New Roman" w:hAnsi="Times New Roman"/>
                  <w:sz w:val="20"/>
                </w:rPr>
                <w:t>Latency value</w:t>
              </w:r>
              <w:r>
                <w:rPr>
                  <w:rFonts w:ascii="Times New Roman" w:hAnsi="Times New Roman"/>
                  <w:sz w:val="20"/>
                  <w:vertAlign w:val="superscript"/>
                </w:rPr>
                <w:t>*</w:t>
              </w:r>
            </w:ins>
          </w:p>
        </w:tc>
      </w:tr>
      <w:tr w:rsidR="00652B44" w:rsidRPr="00F44DC7" w14:paraId="26E66FAB" w14:textId="77777777" w:rsidTr="009931A3">
        <w:trPr>
          <w:ins w:id="390"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13181458" w14:textId="77777777" w:rsidR="00652B44" w:rsidRPr="00B32C7F" w:rsidRDefault="00652B44" w:rsidP="009931A3">
            <w:pPr>
              <w:pStyle w:val="TAC"/>
              <w:rPr>
                <w:ins w:id="391" w:author="Multrus, Markus" w:date="2025-11-19T11:26:00Z" w16du:dateUtc="2025-11-19T17:26:00Z"/>
                <w:rFonts w:ascii="Times New Roman" w:hAnsi="Times New Roman"/>
                <w:sz w:val="20"/>
              </w:rPr>
            </w:pPr>
            <w:ins w:id="392" w:author="Multrus, Markus" w:date="2025-11-19T11:26:00Z" w16du:dateUtc="2025-11-19T17:26:00Z">
              <w:r>
                <w:rPr>
                  <w:rFonts w:ascii="Times New Roman" w:hAnsi="Times New Roman"/>
                  <w:sz w:val="20"/>
                </w:rPr>
                <w:t>6</w:t>
              </w:r>
            </w:ins>
          </w:p>
        </w:tc>
        <w:tc>
          <w:tcPr>
            <w:tcW w:w="992" w:type="dxa"/>
            <w:tcBorders>
              <w:top w:val="single" w:sz="4" w:space="0" w:color="auto"/>
              <w:left w:val="single" w:sz="4" w:space="0" w:color="auto"/>
              <w:bottom w:val="single" w:sz="4" w:space="0" w:color="auto"/>
              <w:right w:val="single" w:sz="4" w:space="0" w:color="auto"/>
            </w:tcBorders>
            <w:hideMark/>
          </w:tcPr>
          <w:p w14:paraId="1DD138C1" w14:textId="77777777" w:rsidR="00652B44" w:rsidRPr="00B32C7F" w:rsidRDefault="00652B44" w:rsidP="009931A3">
            <w:pPr>
              <w:pStyle w:val="TAC"/>
              <w:rPr>
                <w:ins w:id="393" w:author="Multrus, Markus" w:date="2025-11-19T11:26:00Z" w16du:dateUtc="2025-11-19T17:26:00Z"/>
                <w:rFonts w:ascii="Times New Roman" w:hAnsi="Times New Roman"/>
                <w:sz w:val="20"/>
              </w:rPr>
            </w:pPr>
            <w:ins w:id="394" w:author="Multrus, Markus" w:date="2025-11-19T11:26:00Z" w16du:dateUtc="2025-11-19T17:26: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7E7B1435" w14:textId="77777777" w:rsidR="00652B44" w:rsidRPr="00B32C7F" w:rsidRDefault="00652B44" w:rsidP="009931A3">
            <w:pPr>
              <w:pStyle w:val="TAC"/>
              <w:rPr>
                <w:ins w:id="395" w:author="Multrus, Markus" w:date="2025-11-19T11:26:00Z" w16du:dateUtc="2025-11-19T17:26:00Z"/>
                <w:rFonts w:ascii="Times New Roman" w:hAnsi="Times New Roman"/>
                <w:sz w:val="20"/>
              </w:rPr>
            </w:pPr>
            <w:ins w:id="396" w:author="Multrus, Markus" w:date="2025-11-19T11:26:00Z" w16du:dateUtc="2025-11-19T17:26: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52C33C20" w14:textId="77777777" w:rsidR="00652B44" w:rsidRPr="00B32C7F" w:rsidRDefault="00652B44" w:rsidP="009931A3">
            <w:pPr>
              <w:pStyle w:val="TAC"/>
              <w:ind w:left="720" w:hanging="360"/>
              <w:jc w:val="left"/>
              <w:rPr>
                <w:ins w:id="397" w:author="Multrus, Markus" w:date="2025-11-19T11:26:00Z" w16du:dateUtc="2025-11-19T17:26:00Z"/>
                <w:rFonts w:ascii="Courier New" w:hAnsi="Courier New" w:cs="Courier New"/>
                <w:szCs w:val="18"/>
              </w:rPr>
            </w:pPr>
            <w:ins w:id="398" w:author="Multrus, Markus" w:date="2025-11-19T11:26:00Z" w16du:dateUtc="2025-11-19T17:26:00Z">
              <w:r>
                <w:rPr>
                  <w:rFonts w:ascii="Times New Roman" w:hAnsi="Times New Roman"/>
                  <w:sz w:val="20"/>
                </w:rPr>
                <w:t xml:space="preserve">Number of </w:t>
              </w:r>
              <w:r w:rsidRPr="00FE2F6F">
                <w:rPr>
                  <w:rFonts w:ascii="Times New Roman" w:hAnsi="Times New Roman"/>
                  <w:sz w:val="20"/>
                </w:rPr>
                <w:t>Binaural</w:t>
              </w:r>
              <w:r>
                <w:rPr>
                  <w:rFonts w:ascii="Times New Roman" w:hAnsi="Times New Roman"/>
                  <w:sz w:val="20"/>
                </w:rPr>
                <w:t xml:space="preserve"> </w:t>
              </w:r>
              <w:r w:rsidRPr="00FE2F6F">
                <w:rPr>
                  <w:rFonts w:ascii="Times New Roman" w:hAnsi="Times New Roman"/>
                  <w:sz w:val="20"/>
                </w:rPr>
                <w:t>conv</w:t>
              </w:r>
              <w:r>
                <w:rPr>
                  <w:rFonts w:ascii="Times New Roman" w:hAnsi="Times New Roman"/>
                  <w:sz w:val="20"/>
                </w:rPr>
                <w:t xml:space="preserve">olution </w:t>
              </w:r>
              <w:r w:rsidRPr="00FE2F6F">
                <w:rPr>
                  <w:rFonts w:ascii="Times New Roman" w:hAnsi="Times New Roman"/>
                  <w:sz w:val="20"/>
                </w:rPr>
                <w:t>bands</w:t>
              </w:r>
              <w:r>
                <w:rPr>
                  <w:rFonts w:ascii="Times New Roman" w:hAnsi="Times New Roman"/>
                  <w:sz w:val="20"/>
                </w:rPr>
                <w:t xml:space="preserve"> (Nb)</w:t>
              </w:r>
            </w:ins>
          </w:p>
        </w:tc>
      </w:tr>
      <w:tr w:rsidR="00652B44" w:rsidRPr="00B32C7F" w14:paraId="16988850" w14:textId="77777777" w:rsidTr="009931A3">
        <w:trPr>
          <w:ins w:id="399"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7156B701" w14:textId="77777777" w:rsidR="00652B44" w:rsidRPr="00B32C7F" w:rsidRDefault="00652B44" w:rsidP="009931A3">
            <w:pPr>
              <w:pStyle w:val="TAC"/>
              <w:rPr>
                <w:ins w:id="400" w:author="Multrus, Markus" w:date="2025-11-19T11:26:00Z" w16du:dateUtc="2025-11-19T17:26:00Z"/>
                <w:rFonts w:ascii="Times New Roman" w:hAnsi="Times New Roman"/>
                <w:sz w:val="20"/>
              </w:rPr>
            </w:pPr>
            <w:ins w:id="401" w:author="Multrus, Markus" w:date="2025-11-19T11:26:00Z" w16du:dateUtc="2025-11-19T17:26:00Z">
              <w:r>
                <w:rPr>
                  <w:rFonts w:ascii="Times New Roman" w:hAnsi="Times New Roman"/>
                  <w:sz w:val="20"/>
                </w:rPr>
                <w:t>8</w:t>
              </w:r>
            </w:ins>
          </w:p>
        </w:tc>
        <w:tc>
          <w:tcPr>
            <w:tcW w:w="992" w:type="dxa"/>
            <w:tcBorders>
              <w:top w:val="single" w:sz="4" w:space="0" w:color="auto"/>
              <w:left w:val="single" w:sz="4" w:space="0" w:color="auto"/>
              <w:bottom w:val="single" w:sz="4" w:space="0" w:color="auto"/>
              <w:right w:val="single" w:sz="4" w:space="0" w:color="auto"/>
            </w:tcBorders>
            <w:hideMark/>
          </w:tcPr>
          <w:p w14:paraId="26B790EF" w14:textId="77777777" w:rsidR="00652B44" w:rsidRPr="00B32C7F" w:rsidRDefault="00652B44" w:rsidP="009931A3">
            <w:pPr>
              <w:pStyle w:val="TAC"/>
              <w:rPr>
                <w:ins w:id="402" w:author="Multrus, Markus" w:date="2025-11-19T11:26:00Z" w16du:dateUtc="2025-11-19T17:26:00Z"/>
                <w:rFonts w:ascii="Times New Roman" w:hAnsi="Times New Roman"/>
                <w:sz w:val="20"/>
              </w:rPr>
            </w:pPr>
            <w:ins w:id="403" w:author="Multrus, Markus" w:date="2025-11-19T11:26:00Z" w16du:dateUtc="2025-11-19T17:26: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6B3FE621" w14:textId="77777777" w:rsidR="00652B44" w:rsidRPr="00B32C7F" w:rsidRDefault="00652B44" w:rsidP="009931A3">
            <w:pPr>
              <w:pStyle w:val="TAC"/>
              <w:rPr>
                <w:ins w:id="404" w:author="Multrus, Markus" w:date="2025-11-19T11:26:00Z" w16du:dateUtc="2025-11-19T17:26:00Z"/>
                <w:rFonts w:ascii="Times New Roman" w:hAnsi="Times New Roman"/>
                <w:sz w:val="20"/>
              </w:rPr>
            </w:pPr>
            <w:ins w:id="405" w:author="Multrus, Markus" w:date="2025-11-19T11:26:00Z" w16du:dateUtc="2025-11-19T17:26: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0D6C80DE" w14:textId="77777777" w:rsidR="00652B44" w:rsidRPr="00B32C7F" w:rsidRDefault="00652B44" w:rsidP="009931A3">
            <w:pPr>
              <w:pStyle w:val="TAC"/>
              <w:ind w:left="720" w:hanging="360"/>
              <w:jc w:val="left"/>
              <w:rPr>
                <w:ins w:id="406" w:author="Multrus, Markus" w:date="2025-11-19T11:26:00Z" w16du:dateUtc="2025-11-19T17:26:00Z"/>
                <w:rFonts w:ascii="Courier New" w:hAnsi="Courier New" w:cs="Courier New"/>
                <w:szCs w:val="18"/>
              </w:rPr>
            </w:pPr>
            <w:ins w:id="407" w:author="Multrus, Markus" w:date="2025-11-19T11:26:00Z" w16du:dateUtc="2025-11-19T17:26:00Z">
              <w:r w:rsidRPr="0014719B">
                <w:rPr>
                  <w:rFonts w:ascii="Times New Roman" w:hAnsi="Times New Roman"/>
                  <w:sz w:val="20"/>
                </w:rPr>
                <w:t>Num</w:t>
              </w:r>
              <w:r>
                <w:rPr>
                  <w:rFonts w:ascii="Times New Roman" w:hAnsi="Times New Roman"/>
                  <w:sz w:val="20"/>
                </w:rPr>
                <w:t xml:space="preserve">ber of </w:t>
              </w:r>
              <w:r w:rsidRPr="0014719B">
                <w:rPr>
                  <w:rFonts w:ascii="Times New Roman" w:hAnsi="Times New Roman"/>
                  <w:sz w:val="20"/>
                </w:rPr>
                <w:t>channels</w:t>
              </w:r>
              <w:r>
                <w:rPr>
                  <w:rFonts w:ascii="Times New Roman" w:hAnsi="Times New Roman"/>
                  <w:sz w:val="20"/>
                </w:rPr>
                <w:t xml:space="preserve"> (Nc)</w:t>
              </w:r>
            </w:ins>
          </w:p>
        </w:tc>
      </w:tr>
      <w:tr w:rsidR="00652B44" w:rsidRPr="00F44DC7" w14:paraId="0B0C6830" w14:textId="77777777" w:rsidTr="009931A3">
        <w:trPr>
          <w:ins w:id="408"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74B2195C" w14:textId="77777777" w:rsidR="00652B44" w:rsidRPr="00B32C7F" w:rsidRDefault="00652B44" w:rsidP="009931A3">
            <w:pPr>
              <w:pStyle w:val="TAC"/>
              <w:rPr>
                <w:ins w:id="409" w:author="Multrus, Markus" w:date="2025-11-19T11:26:00Z" w16du:dateUtc="2025-11-19T17:26:00Z"/>
                <w:rFonts w:ascii="Times New Roman" w:hAnsi="Times New Roman"/>
                <w:sz w:val="20"/>
              </w:rPr>
            </w:pPr>
            <w:ins w:id="410" w:author="Multrus, Markus" w:date="2025-11-19T11:26:00Z" w16du:dateUtc="2025-11-19T17:26:00Z">
              <w:r>
                <w:rPr>
                  <w:rFonts w:ascii="Times New Roman" w:hAnsi="Times New Roman"/>
                  <w:sz w:val="20"/>
                </w:rPr>
                <w:t>10</w:t>
              </w:r>
            </w:ins>
          </w:p>
        </w:tc>
        <w:tc>
          <w:tcPr>
            <w:tcW w:w="992" w:type="dxa"/>
            <w:tcBorders>
              <w:top w:val="single" w:sz="4" w:space="0" w:color="auto"/>
              <w:left w:val="single" w:sz="4" w:space="0" w:color="auto"/>
              <w:bottom w:val="single" w:sz="4" w:space="0" w:color="auto"/>
              <w:right w:val="single" w:sz="4" w:space="0" w:color="auto"/>
            </w:tcBorders>
            <w:hideMark/>
          </w:tcPr>
          <w:p w14:paraId="6F83D661" w14:textId="77777777" w:rsidR="00652B44" w:rsidRPr="00B32C7F" w:rsidRDefault="00652B44" w:rsidP="009931A3">
            <w:pPr>
              <w:pStyle w:val="TAC"/>
              <w:rPr>
                <w:ins w:id="411" w:author="Multrus, Markus" w:date="2025-11-19T11:26:00Z" w16du:dateUtc="2025-11-19T17:26:00Z"/>
                <w:rFonts w:ascii="Times New Roman" w:hAnsi="Times New Roman"/>
                <w:sz w:val="20"/>
              </w:rPr>
            </w:pPr>
            <w:ins w:id="412" w:author="Multrus, Markus" w:date="2025-11-19T11:26:00Z" w16du:dateUtc="2025-11-19T17:26: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2FC44019" w14:textId="77777777" w:rsidR="00652B44" w:rsidRPr="00B32C7F" w:rsidRDefault="00652B44" w:rsidP="009931A3">
            <w:pPr>
              <w:pStyle w:val="TAC"/>
              <w:rPr>
                <w:ins w:id="413" w:author="Multrus, Markus" w:date="2025-11-19T11:26:00Z" w16du:dateUtc="2025-11-19T17:26:00Z"/>
                <w:rFonts w:ascii="Times New Roman" w:hAnsi="Times New Roman"/>
                <w:sz w:val="20"/>
              </w:rPr>
            </w:pPr>
            <w:ins w:id="414" w:author="Multrus, Markus" w:date="2025-11-19T11:26:00Z" w16du:dateUtc="2025-11-19T17:26: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16DBD879" w14:textId="77777777" w:rsidR="00652B44" w:rsidRPr="00B32C7F" w:rsidRDefault="00652B44" w:rsidP="009931A3">
            <w:pPr>
              <w:pStyle w:val="TAC"/>
              <w:ind w:left="720" w:hanging="360"/>
              <w:jc w:val="left"/>
              <w:rPr>
                <w:ins w:id="415" w:author="Multrus, Markus" w:date="2025-11-19T11:26:00Z" w16du:dateUtc="2025-11-19T17:26:00Z"/>
                <w:rFonts w:ascii="Courier New" w:hAnsi="Courier New" w:cs="Courier New"/>
                <w:szCs w:val="18"/>
              </w:rPr>
            </w:pPr>
            <w:ins w:id="416" w:author="Multrus, Markus" w:date="2025-11-19T11:26:00Z" w16du:dateUtc="2025-11-19T17:26:00Z">
              <w:r>
                <w:rPr>
                  <w:rFonts w:ascii="Times New Roman" w:hAnsi="Times New Roman"/>
                  <w:sz w:val="20"/>
                </w:rPr>
                <w:t>Number of taps per filter (</w:t>
              </w:r>
              <w:proofErr w:type="spellStart"/>
              <w:r>
                <w:rPr>
                  <w:rFonts w:ascii="Times New Roman" w:hAnsi="Times New Roman"/>
                  <w:sz w:val="20"/>
                </w:rPr>
                <w:t>Nt</w:t>
              </w:r>
              <w:proofErr w:type="spellEnd"/>
              <w:r>
                <w:rPr>
                  <w:rFonts w:ascii="Times New Roman" w:hAnsi="Times New Roman"/>
                  <w:sz w:val="20"/>
                </w:rPr>
                <w:t>)</w:t>
              </w:r>
            </w:ins>
          </w:p>
        </w:tc>
      </w:tr>
      <w:tr w:rsidR="00652B44" w:rsidRPr="00F44DC7" w14:paraId="67AA765D" w14:textId="77777777" w:rsidTr="009931A3">
        <w:trPr>
          <w:ins w:id="417"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76059ED3" w14:textId="77777777" w:rsidR="00652B44" w:rsidRPr="00B32C7F" w:rsidRDefault="00652B44" w:rsidP="009931A3">
            <w:pPr>
              <w:pStyle w:val="TAC"/>
              <w:rPr>
                <w:ins w:id="418" w:author="Multrus, Markus" w:date="2025-11-19T11:26:00Z" w16du:dateUtc="2025-11-19T17:26:00Z"/>
                <w:rFonts w:ascii="Times New Roman" w:hAnsi="Times New Roman"/>
                <w:sz w:val="20"/>
              </w:rPr>
            </w:pPr>
            <w:ins w:id="419" w:author="Multrus, Markus" w:date="2025-11-19T11:26:00Z" w16du:dateUtc="2025-11-19T17:26:00Z">
              <w:r>
                <w:rPr>
                  <w:rFonts w:ascii="Times New Roman" w:hAnsi="Times New Roman"/>
                  <w:sz w:val="20"/>
                </w:rPr>
                <w:t>12</w:t>
              </w:r>
            </w:ins>
          </w:p>
        </w:tc>
        <w:tc>
          <w:tcPr>
            <w:tcW w:w="992" w:type="dxa"/>
            <w:tcBorders>
              <w:top w:val="single" w:sz="4" w:space="0" w:color="auto"/>
              <w:left w:val="single" w:sz="4" w:space="0" w:color="auto"/>
              <w:bottom w:val="single" w:sz="4" w:space="0" w:color="auto"/>
              <w:right w:val="single" w:sz="4" w:space="0" w:color="auto"/>
            </w:tcBorders>
            <w:hideMark/>
          </w:tcPr>
          <w:p w14:paraId="50AAF6FE" w14:textId="77777777" w:rsidR="00652B44" w:rsidRPr="00B32C7F" w:rsidRDefault="00652B44" w:rsidP="009931A3">
            <w:pPr>
              <w:pStyle w:val="TAC"/>
              <w:rPr>
                <w:ins w:id="420" w:author="Multrus, Markus" w:date="2025-11-19T11:26:00Z" w16du:dateUtc="2025-11-19T17:26:00Z"/>
                <w:rFonts w:ascii="Times New Roman" w:hAnsi="Times New Roman"/>
                <w:sz w:val="20"/>
              </w:rPr>
            </w:pPr>
            <w:ins w:id="421" w:author="Multrus, Markus" w:date="2025-11-19T11:26:00Z" w16du:dateUtc="2025-11-19T17:26: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49D24F28" w14:textId="77777777" w:rsidR="00652B44" w:rsidRPr="00B32C7F" w:rsidRDefault="00652B44" w:rsidP="009931A3">
            <w:pPr>
              <w:pStyle w:val="TAC"/>
              <w:rPr>
                <w:ins w:id="422" w:author="Multrus, Markus" w:date="2025-11-19T11:26:00Z" w16du:dateUtc="2025-11-19T17:26:00Z"/>
                <w:rFonts w:ascii="Times New Roman" w:hAnsi="Times New Roman"/>
                <w:sz w:val="20"/>
              </w:rPr>
            </w:pPr>
            <w:ins w:id="423" w:author="Multrus, Markus" w:date="2025-11-19T11:26:00Z" w16du:dateUtc="2025-11-19T17:26: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2433860D" w14:textId="77777777" w:rsidR="00652B44" w:rsidRPr="00B32C7F" w:rsidRDefault="00652B44" w:rsidP="009931A3">
            <w:pPr>
              <w:pStyle w:val="TAC"/>
              <w:ind w:left="720" w:hanging="360"/>
              <w:jc w:val="left"/>
              <w:rPr>
                <w:ins w:id="424" w:author="Multrus, Markus" w:date="2025-11-19T11:26:00Z" w16du:dateUtc="2025-11-19T17:26:00Z"/>
                <w:rFonts w:ascii="Courier New" w:hAnsi="Courier New" w:cs="Courier New"/>
                <w:szCs w:val="18"/>
              </w:rPr>
            </w:pPr>
            <w:ins w:id="425" w:author="Multrus, Markus" w:date="2025-11-19T11:26:00Z" w16du:dateUtc="2025-11-19T17:26:00Z">
              <w:r>
                <w:rPr>
                  <w:rFonts w:eastAsia="MS Mincho" w:cs="Arial"/>
                  <w:sz w:val="20"/>
                </w:rPr>
                <w:t>Scaling factor for filters taps</w:t>
              </w:r>
            </w:ins>
          </w:p>
        </w:tc>
      </w:tr>
      <w:tr w:rsidR="00652B44" w:rsidRPr="00F44DC7" w14:paraId="0FB2898F" w14:textId="77777777" w:rsidTr="009931A3">
        <w:trPr>
          <w:ins w:id="426"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118BBF3B" w14:textId="77777777" w:rsidR="00652B44" w:rsidRPr="00B32C7F" w:rsidRDefault="00652B44" w:rsidP="009931A3">
            <w:pPr>
              <w:pStyle w:val="TAC"/>
              <w:rPr>
                <w:ins w:id="427" w:author="Multrus, Markus" w:date="2025-11-19T11:26:00Z" w16du:dateUtc="2025-11-19T17:26:00Z"/>
                <w:rFonts w:ascii="Times New Roman" w:hAnsi="Times New Roman"/>
                <w:sz w:val="20"/>
              </w:rPr>
            </w:pPr>
            <w:ins w:id="428" w:author="Multrus, Markus" w:date="2025-11-19T11:26:00Z" w16du:dateUtc="2025-11-19T17:26:00Z">
              <w:r>
                <w:rPr>
                  <w:rFonts w:ascii="Times New Roman" w:hAnsi="Times New Roman"/>
                  <w:sz w:val="20"/>
                </w:rPr>
                <w:t>14</w:t>
              </w:r>
            </w:ins>
          </w:p>
        </w:tc>
        <w:tc>
          <w:tcPr>
            <w:tcW w:w="992" w:type="dxa"/>
            <w:tcBorders>
              <w:top w:val="single" w:sz="4" w:space="0" w:color="auto"/>
              <w:left w:val="single" w:sz="4" w:space="0" w:color="auto"/>
              <w:bottom w:val="single" w:sz="4" w:space="0" w:color="auto"/>
              <w:right w:val="single" w:sz="4" w:space="0" w:color="auto"/>
            </w:tcBorders>
            <w:hideMark/>
          </w:tcPr>
          <w:p w14:paraId="3933EE0F" w14:textId="77777777" w:rsidR="00652B44" w:rsidRPr="00B32C7F" w:rsidRDefault="00652B44" w:rsidP="009931A3">
            <w:pPr>
              <w:pStyle w:val="TAC"/>
              <w:rPr>
                <w:ins w:id="429" w:author="Multrus, Markus" w:date="2025-11-19T11:26:00Z" w16du:dateUtc="2025-11-19T17:26:00Z"/>
                <w:rFonts w:ascii="Times New Roman" w:hAnsi="Times New Roman"/>
                <w:sz w:val="20"/>
              </w:rPr>
            </w:pPr>
            <w:ins w:id="430" w:author="Multrus, Markus" w:date="2025-11-19T11:26:00Z" w16du:dateUtc="2025-11-19T17:26:00Z">
              <w:r w:rsidRPr="00B32C7F">
                <w:rPr>
                  <w:rFonts w:ascii="Times New Roman" w:hAnsi="Times New Roman"/>
                  <w:sz w:val="20"/>
                </w:rPr>
                <w:t>integer</w:t>
              </w:r>
              <w:r>
                <w:rPr>
                  <w:rFonts w:ascii="Times New Roman" w:hAnsi="Times New Roman"/>
                  <w:sz w:val="20"/>
                </w:rPr>
                <w:t>s</w:t>
              </w:r>
            </w:ins>
          </w:p>
        </w:tc>
        <w:tc>
          <w:tcPr>
            <w:tcW w:w="1843" w:type="dxa"/>
            <w:tcBorders>
              <w:top w:val="single" w:sz="4" w:space="0" w:color="auto"/>
              <w:left w:val="single" w:sz="4" w:space="0" w:color="auto"/>
              <w:bottom w:val="single" w:sz="4" w:space="0" w:color="auto"/>
              <w:right w:val="single" w:sz="4" w:space="0" w:color="auto"/>
            </w:tcBorders>
            <w:hideMark/>
          </w:tcPr>
          <w:p w14:paraId="1840950F" w14:textId="77777777" w:rsidR="00652B44" w:rsidRPr="00B32C7F" w:rsidRDefault="00652B44" w:rsidP="009931A3">
            <w:pPr>
              <w:pStyle w:val="TAC"/>
              <w:rPr>
                <w:ins w:id="431" w:author="Multrus, Markus" w:date="2025-11-19T11:26:00Z" w16du:dateUtc="2025-11-19T17:26:00Z"/>
                <w:rFonts w:ascii="Times New Roman" w:hAnsi="Times New Roman"/>
                <w:sz w:val="20"/>
              </w:rPr>
            </w:pPr>
            <w:ins w:id="432" w:author="Multrus, Markus" w:date="2025-11-19T11:26:00Z" w16du:dateUtc="2025-11-19T17:26:00Z">
              <w:r>
                <w:rPr>
                  <w:rFonts w:ascii="Times New Roman" w:hAnsi="Times New Roman"/>
                  <w:sz w:val="20"/>
                </w:rPr>
                <w:t xml:space="preserve">2 * Nb * Nc * </w:t>
              </w:r>
              <w:proofErr w:type="spellStart"/>
              <w:r>
                <w:rPr>
                  <w:rFonts w:ascii="Times New Roman" w:hAnsi="Times New Roman"/>
                  <w:sz w:val="20"/>
                </w:rPr>
                <w:t>Nt</w:t>
              </w:r>
              <w:proofErr w:type="spellEnd"/>
            </w:ins>
          </w:p>
        </w:tc>
        <w:tc>
          <w:tcPr>
            <w:tcW w:w="4394" w:type="dxa"/>
            <w:tcBorders>
              <w:top w:val="single" w:sz="4" w:space="0" w:color="auto"/>
              <w:left w:val="single" w:sz="4" w:space="0" w:color="auto"/>
              <w:bottom w:val="single" w:sz="4" w:space="0" w:color="auto"/>
              <w:right w:val="single" w:sz="4" w:space="0" w:color="auto"/>
            </w:tcBorders>
          </w:tcPr>
          <w:p w14:paraId="00A3319A" w14:textId="77777777" w:rsidR="00652B44" w:rsidRPr="00B32C7F" w:rsidRDefault="00652B44" w:rsidP="009931A3">
            <w:pPr>
              <w:pStyle w:val="TAC"/>
              <w:ind w:left="720" w:hanging="360"/>
              <w:jc w:val="left"/>
              <w:rPr>
                <w:ins w:id="433" w:author="Multrus, Markus" w:date="2025-11-19T11:26:00Z" w16du:dateUtc="2025-11-19T17:26:00Z"/>
                <w:rFonts w:ascii="Courier New" w:hAnsi="Courier New" w:cs="Courier New"/>
                <w:szCs w:val="18"/>
              </w:rPr>
            </w:pPr>
            <w:ins w:id="434" w:author="Multrus, Markus" w:date="2025-11-19T11:26:00Z" w16du:dateUtc="2025-11-19T17:26:00Z">
              <w:r>
                <w:rPr>
                  <w:rFonts w:cs="Courier New"/>
                </w:rPr>
                <w:t>Left ear real taps v</w:t>
              </w:r>
              <w:r>
                <w:rPr>
                  <w:rFonts w:ascii="Times New Roman" w:hAnsi="Times New Roman"/>
                  <w:sz w:val="20"/>
                </w:rPr>
                <w:t>alues</w:t>
              </w:r>
              <w:r>
                <w:rPr>
                  <w:rFonts w:ascii="Times New Roman" w:hAnsi="Times New Roman"/>
                  <w:sz w:val="20"/>
                  <w:vertAlign w:val="superscript"/>
                </w:rPr>
                <w:t>*</w:t>
              </w:r>
            </w:ins>
          </w:p>
        </w:tc>
      </w:tr>
      <w:tr w:rsidR="00652B44" w:rsidRPr="00F44DC7" w14:paraId="479013A0" w14:textId="77777777" w:rsidTr="009931A3">
        <w:trPr>
          <w:ins w:id="435"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4F53F7A9" w14:textId="77777777" w:rsidR="00652B44" w:rsidRPr="00B32C7F" w:rsidRDefault="00652B44" w:rsidP="009931A3">
            <w:pPr>
              <w:pStyle w:val="TAC"/>
              <w:rPr>
                <w:ins w:id="436" w:author="Multrus, Markus" w:date="2025-11-19T11:26:00Z" w16du:dateUtc="2025-11-19T17:26:00Z"/>
                <w:rFonts w:ascii="Times New Roman" w:hAnsi="Times New Roman"/>
                <w:sz w:val="20"/>
              </w:rPr>
            </w:pPr>
            <w:ins w:id="437" w:author="Multrus, Markus" w:date="2025-11-19T11:26:00Z" w16du:dateUtc="2025-11-19T17:26:00Z">
              <w:r>
                <w:rPr>
                  <w:rFonts w:ascii="Times New Roman" w:hAnsi="Times New Roman"/>
                  <w:sz w:val="20"/>
                </w:rPr>
                <w:t xml:space="preserve">14 + 2 * Nb * Nc * </w:t>
              </w:r>
              <w:proofErr w:type="spellStart"/>
              <w:r>
                <w:rPr>
                  <w:rFonts w:ascii="Times New Roman" w:hAnsi="Times New Roman"/>
                  <w:sz w:val="20"/>
                </w:rPr>
                <w:t>Nt</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6350E306" w14:textId="77777777" w:rsidR="00652B44" w:rsidRPr="00B32C7F" w:rsidRDefault="00652B44" w:rsidP="009931A3">
            <w:pPr>
              <w:pStyle w:val="TAC"/>
              <w:rPr>
                <w:ins w:id="438" w:author="Multrus, Markus" w:date="2025-11-19T11:26:00Z" w16du:dateUtc="2025-11-19T17:26:00Z"/>
                <w:rFonts w:ascii="Times New Roman" w:hAnsi="Times New Roman"/>
                <w:sz w:val="20"/>
              </w:rPr>
            </w:pPr>
            <w:ins w:id="439" w:author="Multrus, Markus" w:date="2025-11-19T11:26:00Z" w16du:dateUtc="2025-11-19T17:26:00Z">
              <w:r w:rsidRPr="00B32C7F">
                <w:rPr>
                  <w:rFonts w:ascii="Times New Roman" w:hAnsi="Times New Roman"/>
                  <w:sz w:val="20"/>
                </w:rPr>
                <w:t>integer</w:t>
              </w:r>
              <w:r>
                <w:rPr>
                  <w:rFonts w:ascii="Times New Roman" w:hAnsi="Times New Roman"/>
                  <w:sz w:val="20"/>
                </w:rPr>
                <w:t>s</w:t>
              </w:r>
            </w:ins>
          </w:p>
        </w:tc>
        <w:tc>
          <w:tcPr>
            <w:tcW w:w="1843" w:type="dxa"/>
            <w:tcBorders>
              <w:top w:val="single" w:sz="4" w:space="0" w:color="auto"/>
              <w:left w:val="single" w:sz="4" w:space="0" w:color="auto"/>
              <w:bottom w:val="single" w:sz="4" w:space="0" w:color="auto"/>
              <w:right w:val="single" w:sz="4" w:space="0" w:color="auto"/>
            </w:tcBorders>
            <w:hideMark/>
          </w:tcPr>
          <w:p w14:paraId="3122507F" w14:textId="77777777" w:rsidR="00652B44" w:rsidRPr="00B32C7F" w:rsidRDefault="00652B44" w:rsidP="009931A3">
            <w:pPr>
              <w:pStyle w:val="TAC"/>
              <w:rPr>
                <w:ins w:id="440" w:author="Multrus, Markus" w:date="2025-11-19T11:26:00Z" w16du:dateUtc="2025-11-19T17:26:00Z"/>
                <w:rFonts w:ascii="Times New Roman" w:hAnsi="Times New Roman"/>
                <w:sz w:val="20"/>
              </w:rPr>
            </w:pPr>
            <w:ins w:id="441" w:author="Multrus, Markus" w:date="2025-11-19T11:26:00Z" w16du:dateUtc="2025-11-19T17:26:00Z">
              <w:r>
                <w:rPr>
                  <w:rFonts w:ascii="Times New Roman" w:hAnsi="Times New Roman"/>
                  <w:sz w:val="20"/>
                </w:rPr>
                <w:t xml:space="preserve">2 * Nb * Nc * </w:t>
              </w:r>
              <w:proofErr w:type="spellStart"/>
              <w:r>
                <w:rPr>
                  <w:rFonts w:ascii="Times New Roman" w:hAnsi="Times New Roman"/>
                  <w:sz w:val="20"/>
                </w:rPr>
                <w:t>Nt</w:t>
              </w:r>
              <w:proofErr w:type="spellEnd"/>
            </w:ins>
          </w:p>
        </w:tc>
        <w:tc>
          <w:tcPr>
            <w:tcW w:w="4394" w:type="dxa"/>
            <w:tcBorders>
              <w:top w:val="single" w:sz="4" w:space="0" w:color="auto"/>
              <w:left w:val="single" w:sz="4" w:space="0" w:color="auto"/>
              <w:bottom w:val="single" w:sz="4" w:space="0" w:color="auto"/>
              <w:right w:val="single" w:sz="4" w:space="0" w:color="auto"/>
            </w:tcBorders>
          </w:tcPr>
          <w:p w14:paraId="0C76E085" w14:textId="77777777" w:rsidR="00652B44" w:rsidRPr="00B32C7F" w:rsidRDefault="00652B44" w:rsidP="009931A3">
            <w:pPr>
              <w:pStyle w:val="TAC"/>
              <w:ind w:left="720" w:hanging="360"/>
              <w:jc w:val="left"/>
              <w:rPr>
                <w:ins w:id="442" w:author="Multrus, Markus" w:date="2025-11-19T11:26:00Z" w16du:dateUtc="2025-11-19T17:26:00Z"/>
                <w:rFonts w:ascii="Courier New" w:hAnsi="Courier New" w:cs="Courier New"/>
                <w:szCs w:val="18"/>
              </w:rPr>
            </w:pPr>
            <w:ins w:id="443" w:author="Multrus, Markus" w:date="2025-11-19T11:26:00Z" w16du:dateUtc="2025-11-19T17:26:00Z">
              <w:r>
                <w:rPr>
                  <w:rFonts w:cs="Courier New"/>
                </w:rPr>
                <w:t>Left ear imaginary taps v</w:t>
              </w:r>
              <w:r>
                <w:rPr>
                  <w:rFonts w:ascii="Times New Roman" w:hAnsi="Times New Roman"/>
                  <w:sz w:val="20"/>
                </w:rPr>
                <w:t>alues</w:t>
              </w:r>
              <w:r>
                <w:rPr>
                  <w:rFonts w:ascii="Times New Roman" w:hAnsi="Times New Roman"/>
                  <w:sz w:val="20"/>
                  <w:vertAlign w:val="superscript"/>
                </w:rPr>
                <w:t>*</w:t>
              </w:r>
            </w:ins>
          </w:p>
        </w:tc>
      </w:tr>
      <w:tr w:rsidR="00652B44" w:rsidRPr="00F44DC7" w14:paraId="5F514F8F" w14:textId="77777777" w:rsidTr="009931A3">
        <w:trPr>
          <w:ins w:id="444"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7D4DBBA3" w14:textId="77777777" w:rsidR="00652B44" w:rsidRPr="00B32C7F" w:rsidRDefault="00652B44" w:rsidP="009931A3">
            <w:pPr>
              <w:pStyle w:val="TAC"/>
              <w:rPr>
                <w:ins w:id="445" w:author="Multrus, Markus" w:date="2025-11-19T11:26:00Z" w16du:dateUtc="2025-11-19T17:26:00Z"/>
                <w:rFonts w:ascii="Times New Roman" w:hAnsi="Times New Roman"/>
                <w:sz w:val="20"/>
              </w:rPr>
            </w:pPr>
            <w:ins w:id="446" w:author="Multrus, Markus" w:date="2025-11-19T11:26:00Z" w16du:dateUtc="2025-11-19T17:26:00Z">
              <w:r>
                <w:rPr>
                  <w:rFonts w:ascii="Times New Roman" w:hAnsi="Times New Roman"/>
                  <w:sz w:val="20"/>
                </w:rPr>
                <w:t xml:space="preserve">14 + 2 * 2 * Nb * Nc * </w:t>
              </w:r>
              <w:proofErr w:type="spellStart"/>
              <w:r>
                <w:rPr>
                  <w:rFonts w:ascii="Times New Roman" w:hAnsi="Times New Roman"/>
                  <w:sz w:val="20"/>
                </w:rPr>
                <w:t>Nt</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2A24463D" w14:textId="77777777" w:rsidR="00652B44" w:rsidRPr="00B32C7F" w:rsidRDefault="00652B44" w:rsidP="009931A3">
            <w:pPr>
              <w:pStyle w:val="TAC"/>
              <w:rPr>
                <w:ins w:id="447" w:author="Multrus, Markus" w:date="2025-11-19T11:26:00Z" w16du:dateUtc="2025-11-19T17:26:00Z"/>
                <w:rFonts w:ascii="Times New Roman" w:hAnsi="Times New Roman"/>
                <w:sz w:val="20"/>
              </w:rPr>
            </w:pPr>
            <w:ins w:id="448" w:author="Multrus, Markus" w:date="2025-11-19T11:26:00Z" w16du:dateUtc="2025-11-19T17:26:00Z">
              <w:r w:rsidRPr="00B32C7F">
                <w:rPr>
                  <w:rFonts w:ascii="Times New Roman" w:hAnsi="Times New Roman"/>
                  <w:sz w:val="20"/>
                </w:rPr>
                <w:t>integer</w:t>
              </w:r>
              <w:r>
                <w:rPr>
                  <w:rFonts w:ascii="Times New Roman" w:hAnsi="Times New Roman"/>
                  <w:sz w:val="20"/>
                </w:rPr>
                <w:t>s</w:t>
              </w:r>
            </w:ins>
          </w:p>
        </w:tc>
        <w:tc>
          <w:tcPr>
            <w:tcW w:w="1843" w:type="dxa"/>
            <w:tcBorders>
              <w:top w:val="single" w:sz="4" w:space="0" w:color="auto"/>
              <w:left w:val="single" w:sz="4" w:space="0" w:color="auto"/>
              <w:bottom w:val="single" w:sz="4" w:space="0" w:color="auto"/>
              <w:right w:val="single" w:sz="4" w:space="0" w:color="auto"/>
            </w:tcBorders>
            <w:hideMark/>
          </w:tcPr>
          <w:p w14:paraId="4CA76CE6" w14:textId="77777777" w:rsidR="00652B44" w:rsidRPr="00B32C7F" w:rsidRDefault="00652B44" w:rsidP="009931A3">
            <w:pPr>
              <w:pStyle w:val="TAC"/>
              <w:rPr>
                <w:ins w:id="449" w:author="Multrus, Markus" w:date="2025-11-19T11:26:00Z" w16du:dateUtc="2025-11-19T17:26:00Z"/>
                <w:rFonts w:ascii="Times New Roman" w:hAnsi="Times New Roman"/>
                <w:sz w:val="20"/>
              </w:rPr>
            </w:pPr>
            <w:ins w:id="450" w:author="Multrus, Markus" w:date="2025-11-19T11:26:00Z" w16du:dateUtc="2025-11-19T17:26:00Z">
              <w:r>
                <w:rPr>
                  <w:rFonts w:ascii="Times New Roman" w:hAnsi="Times New Roman"/>
                  <w:sz w:val="20"/>
                </w:rPr>
                <w:t xml:space="preserve">2 * Nb * Nc * </w:t>
              </w:r>
              <w:proofErr w:type="spellStart"/>
              <w:r>
                <w:rPr>
                  <w:rFonts w:ascii="Times New Roman" w:hAnsi="Times New Roman"/>
                  <w:sz w:val="20"/>
                </w:rPr>
                <w:t>Nt</w:t>
              </w:r>
              <w:proofErr w:type="spellEnd"/>
            </w:ins>
          </w:p>
        </w:tc>
        <w:tc>
          <w:tcPr>
            <w:tcW w:w="4394" w:type="dxa"/>
            <w:tcBorders>
              <w:top w:val="single" w:sz="4" w:space="0" w:color="auto"/>
              <w:left w:val="single" w:sz="4" w:space="0" w:color="auto"/>
              <w:bottom w:val="single" w:sz="4" w:space="0" w:color="auto"/>
              <w:right w:val="single" w:sz="4" w:space="0" w:color="auto"/>
            </w:tcBorders>
          </w:tcPr>
          <w:p w14:paraId="4E098C1F" w14:textId="77777777" w:rsidR="00652B44" w:rsidRPr="00B32C7F" w:rsidRDefault="00652B44" w:rsidP="009931A3">
            <w:pPr>
              <w:pStyle w:val="TAC"/>
              <w:ind w:left="720" w:hanging="360"/>
              <w:jc w:val="left"/>
              <w:rPr>
                <w:ins w:id="451" w:author="Multrus, Markus" w:date="2025-11-19T11:26:00Z" w16du:dateUtc="2025-11-19T17:26:00Z"/>
                <w:rFonts w:ascii="Courier New" w:hAnsi="Courier New" w:cs="Courier New"/>
                <w:szCs w:val="18"/>
              </w:rPr>
            </w:pPr>
            <w:ins w:id="452" w:author="Multrus, Markus" w:date="2025-11-19T11:26:00Z" w16du:dateUtc="2025-11-19T17:26:00Z">
              <w:r>
                <w:rPr>
                  <w:rFonts w:cs="Courier New"/>
                </w:rPr>
                <w:t>Right ear real taps v</w:t>
              </w:r>
              <w:r>
                <w:rPr>
                  <w:rFonts w:ascii="Times New Roman" w:hAnsi="Times New Roman"/>
                  <w:sz w:val="20"/>
                </w:rPr>
                <w:t>alues</w:t>
              </w:r>
              <w:r>
                <w:rPr>
                  <w:rFonts w:ascii="Times New Roman" w:hAnsi="Times New Roman"/>
                  <w:sz w:val="20"/>
                  <w:vertAlign w:val="superscript"/>
                </w:rPr>
                <w:t>*</w:t>
              </w:r>
            </w:ins>
          </w:p>
        </w:tc>
      </w:tr>
      <w:tr w:rsidR="00652B44" w:rsidRPr="00F44DC7" w14:paraId="52BC247B" w14:textId="77777777" w:rsidTr="009931A3">
        <w:trPr>
          <w:ins w:id="453"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4D661A08" w14:textId="77777777" w:rsidR="00652B44" w:rsidRPr="00B32C7F" w:rsidRDefault="00652B44" w:rsidP="009931A3">
            <w:pPr>
              <w:pStyle w:val="TAC"/>
              <w:rPr>
                <w:ins w:id="454" w:author="Multrus, Markus" w:date="2025-11-19T11:26:00Z" w16du:dateUtc="2025-11-19T17:26:00Z"/>
                <w:rFonts w:ascii="Times New Roman" w:hAnsi="Times New Roman"/>
                <w:sz w:val="20"/>
              </w:rPr>
            </w:pPr>
            <w:ins w:id="455" w:author="Multrus, Markus" w:date="2025-11-19T11:26:00Z" w16du:dateUtc="2025-11-19T17:26:00Z">
              <w:r>
                <w:rPr>
                  <w:rFonts w:ascii="Times New Roman" w:hAnsi="Times New Roman"/>
                  <w:sz w:val="20"/>
                </w:rPr>
                <w:t xml:space="preserve">14 + 3 * 2 * Nb * Nc * </w:t>
              </w:r>
              <w:proofErr w:type="spellStart"/>
              <w:r>
                <w:rPr>
                  <w:rFonts w:ascii="Times New Roman" w:hAnsi="Times New Roman"/>
                  <w:sz w:val="20"/>
                </w:rPr>
                <w:t>Nt</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61019320" w14:textId="77777777" w:rsidR="00652B44" w:rsidRPr="00B32C7F" w:rsidRDefault="00652B44" w:rsidP="009931A3">
            <w:pPr>
              <w:pStyle w:val="TAC"/>
              <w:rPr>
                <w:ins w:id="456" w:author="Multrus, Markus" w:date="2025-11-19T11:26:00Z" w16du:dateUtc="2025-11-19T17:26:00Z"/>
                <w:rFonts w:ascii="Times New Roman" w:hAnsi="Times New Roman"/>
                <w:sz w:val="20"/>
              </w:rPr>
            </w:pPr>
            <w:ins w:id="457" w:author="Multrus, Markus" w:date="2025-11-19T11:26:00Z" w16du:dateUtc="2025-11-19T17:26:00Z">
              <w:r w:rsidRPr="00B32C7F">
                <w:rPr>
                  <w:rFonts w:ascii="Times New Roman" w:hAnsi="Times New Roman"/>
                  <w:sz w:val="20"/>
                </w:rPr>
                <w:t>integer</w:t>
              </w:r>
              <w:r>
                <w:rPr>
                  <w:rFonts w:ascii="Times New Roman" w:hAnsi="Times New Roman"/>
                  <w:sz w:val="20"/>
                </w:rPr>
                <w:t>s</w:t>
              </w:r>
            </w:ins>
          </w:p>
        </w:tc>
        <w:tc>
          <w:tcPr>
            <w:tcW w:w="1843" w:type="dxa"/>
            <w:tcBorders>
              <w:top w:val="single" w:sz="4" w:space="0" w:color="auto"/>
              <w:left w:val="single" w:sz="4" w:space="0" w:color="auto"/>
              <w:bottom w:val="single" w:sz="4" w:space="0" w:color="auto"/>
              <w:right w:val="single" w:sz="4" w:space="0" w:color="auto"/>
            </w:tcBorders>
            <w:hideMark/>
          </w:tcPr>
          <w:p w14:paraId="147613E3" w14:textId="77777777" w:rsidR="00652B44" w:rsidRPr="00B32C7F" w:rsidRDefault="00652B44" w:rsidP="009931A3">
            <w:pPr>
              <w:pStyle w:val="TAC"/>
              <w:rPr>
                <w:ins w:id="458" w:author="Multrus, Markus" w:date="2025-11-19T11:26:00Z" w16du:dateUtc="2025-11-19T17:26:00Z"/>
                <w:rFonts w:ascii="Times New Roman" w:hAnsi="Times New Roman"/>
                <w:sz w:val="20"/>
              </w:rPr>
            </w:pPr>
            <w:ins w:id="459" w:author="Multrus, Markus" w:date="2025-11-19T11:26:00Z" w16du:dateUtc="2025-11-19T17:26:00Z">
              <w:r>
                <w:rPr>
                  <w:rFonts w:ascii="Times New Roman" w:hAnsi="Times New Roman"/>
                  <w:sz w:val="20"/>
                </w:rPr>
                <w:t xml:space="preserve">2 * Nb * Nc * </w:t>
              </w:r>
              <w:proofErr w:type="spellStart"/>
              <w:r>
                <w:rPr>
                  <w:rFonts w:ascii="Times New Roman" w:hAnsi="Times New Roman"/>
                  <w:sz w:val="20"/>
                </w:rPr>
                <w:t>Nt</w:t>
              </w:r>
              <w:proofErr w:type="spellEnd"/>
            </w:ins>
          </w:p>
        </w:tc>
        <w:tc>
          <w:tcPr>
            <w:tcW w:w="4394" w:type="dxa"/>
            <w:tcBorders>
              <w:top w:val="single" w:sz="4" w:space="0" w:color="auto"/>
              <w:left w:val="single" w:sz="4" w:space="0" w:color="auto"/>
              <w:bottom w:val="single" w:sz="4" w:space="0" w:color="auto"/>
              <w:right w:val="single" w:sz="4" w:space="0" w:color="auto"/>
            </w:tcBorders>
          </w:tcPr>
          <w:p w14:paraId="10E5961A" w14:textId="77777777" w:rsidR="00652B44" w:rsidRPr="00B32C7F" w:rsidRDefault="00652B44" w:rsidP="009931A3">
            <w:pPr>
              <w:pStyle w:val="TAC"/>
              <w:ind w:left="720" w:hanging="360"/>
              <w:jc w:val="left"/>
              <w:rPr>
                <w:ins w:id="460" w:author="Multrus, Markus" w:date="2025-11-19T11:26:00Z" w16du:dateUtc="2025-11-19T17:26:00Z"/>
                <w:rFonts w:ascii="Courier New" w:hAnsi="Courier New" w:cs="Courier New"/>
                <w:szCs w:val="18"/>
              </w:rPr>
            </w:pPr>
            <w:ins w:id="461" w:author="Multrus, Markus" w:date="2025-11-19T11:26:00Z" w16du:dateUtc="2025-11-19T17:26:00Z">
              <w:r>
                <w:rPr>
                  <w:rFonts w:cs="Courier New"/>
                </w:rPr>
                <w:t>Right ear imaginary taps v</w:t>
              </w:r>
              <w:r>
                <w:rPr>
                  <w:rFonts w:ascii="Times New Roman" w:hAnsi="Times New Roman"/>
                  <w:sz w:val="20"/>
                </w:rPr>
                <w:t>alues</w:t>
              </w:r>
              <w:r>
                <w:rPr>
                  <w:rFonts w:ascii="Times New Roman" w:hAnsi="Times New Roman"/>
                  <w:sz w:val="20"/>
                  <w:vertAlign w:val="superscript"/>
                </w:rPr>
                <w:t>*</w:t>
              </w:r>
            </w:ins>
          </w:p>
        </w:tc>
      </w:tr>
    </w:tbl>
    <w:p w14:paraId="16D07600" w14:textId="77777777" w:rsidR="00652B44" w:rsidRDefault="00652B44" w:rsidP="00652B44">
      <w:pPr>
        <w:pStyle w:val="TH"/>
        <w:rPr>
          <w:ins w:id="462" w:author="Multrus, Markus" w:date="2025-11-19T11:26:00Z" w16du:dateUtc="2025-11-19T17:26:00Z"/>
        </w:rPr>
      </w:pPr>
    </w:p>
    <w:p w14:paraId="564BA661" w14:textId="77777777" w:rsidR="00652B44" w:rsidRPr="00C400FC" w:rsidRDefault="00652B44" w:rsidP="00652B44">
      <w:pPr>
        <w:pStyle w:val="TH"/>
        <w:rPr>
          <w:ins w:id="463" w:author="Multrus, Markus" w:date="2025-11-19T11:26:00Z" w16du:dateUtc="2025-11-19T17:26:00Z"/>
        </w:rPr>
      </w:pPr>
      <w:ins w:id="464" w:author="Multrus, Markus" w:date="2025-11-19T11:26:00Z" w16du:dateUtc="2025-11-19T17:26:00Z">
        <w:r w:rsidRPr="00B32C7F">
          <w:t xml:space="preserve">Table </w:t>
        </w:r>
        <w:r>
          <w:rPr>
            <w:noProof/>
          </w:rPr>
          <w:t>3D</w:t>
        </w:r>
        <w:r w:rsidRPr="00B32C7F">
          <w:t>: HR filter</w:t>
        </w:r>
        <w:r>
          <w:t>s for binaural renderer Fastconv Room Impulse Response binary entries</w:t>
        </w:r>
      </w:ins>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992"/>
        <w:gridCol w:w="1843"/>
        <w:gridCol w:w="4394"/>
      </w:tblGrid>
      <w:tr w:rsidR="00652B44" w:rsidRPr="00B32C7F" w14:paraId="5DAD3224" w14:textId="77777777" w:rsidTr="009931A3">
        <w:trPr>
          <w:ins w:id="465"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2F3AC2E9" w14:textId="77777777" w:rsidR="00652B44" w:rsidRPr="00B32C7F" w:rsidRDefault="00652B44" w:rsidP="009931A3">
            <w:pPr>
              <w:pStyle w:val="TAH"/>
              <w:rPr>
                <w:ins w:id="466" w:author="Multrus, Markus" w:date="2025-11-19T11:26:00Z" w16du:dateUtc="2025-11-19T17:26:00Z"/>
                <w:rFonts w:ascii="Times New Roman" w:hAnsi="Times New Roman"/>
                <w:sz w:val="20"/>
              </w:rPr>
            </w:pPr>
            <w:ins w:id="467" w:author="Multrus, Markus" w:date="2025-11-19T11:26:00Z" w16du:dateUtc="2025-11-19T17:26:00Z">
              <w:r w:rsidRPr="00B32C7F">
                <w:rPr>
                  <w:rFonts w:ascii="Times New Roman" w:hAnsi="Times New Roman"/>
                  <w:sz w:val="20"/>
                </w:rPr>
                <w:t>Offset</w:t>
              </w:r>
            </w:ins>
          </w:p>
        </w:tc>
        <w:tc>
          <w:tcPr>
            <w:tcW w:w="992" w:type="dxa"/>
            <w:tcBorders>
              <w:top w:val="single" w:sz="4" w:space="0" w:color="auto"/>
              <w:left w:val="single" w:sz="4" w:space="0" w:color="auto"/>
              <w:bottom w:val="single" w:sz="4" w:space="0" w:color="auto"/>
              <w:right w:val="single" w:sz="4" w:space="0" w:color="auto"/>
            </w:tcBorders>
            <w:hideMark/>
          </w:tcPr>
          <w:p w14:paraId="7C543F28" w14:textId="77777777" w:rsidR="00652B44" w:rsidRPr="00B32C7F" w:rsidRDefault="00652B44" w:rsidP="009931A3">
            <w:pPr>
              <w:pStyle w:val="TAH"/>
              <w:rPr>
                <w:ins w:id="468" w:author="Multrus, Markus" w:date="2025-11-19T11:26:00Z" w16du:dateUtc="2025-11-19T17:26:00Z"/>
                <w:rFonts w:ascii="Times New Roman" w:hAnsi="Times New Roman"/>
                <w:sz w:val="20"/>
              </w:rPr>
            </w:pPr>
            <w:ins w:id="469" w:author="Multrus, Markus" w:date="2025-11-19T11:26:00Z" w16du:dateUtc="2025-11-19T17:26:00Z">
              <w:r w:rsidRPr="00B32C7F">
                <w:rPr>
                  <w:rFonts w:ascii="Times New Roman" w:hAnsi="Times New Roman"/>
                  <w:sz w:val="20"/>
                </w:rPr>
                <w:t>Format</w:t>
              </w:r>
            </w:ins>
          </w:p>
        </w:tc>
        <w:tc>
          <w:tcPr>
            <w:tcW w:w="1843" w:type="dxa"/>
            <w:tcBorders>
              <w:top w:val="single" w:sz="4" w:space="0" w:color="auto"/>
              <w:left w:val="single" w:sz="4" w:space="0" w:color="auto"/>
              <w:bottom w:val="single" w:sz="4" w:space="0" w:color="auto"/>
              <w:right w:val="single" w:sz="4" w:space="0" w:color="auto"/>
            </w:tcBorders>
            <w:hideMark/>
          </w:tcPr>
          <w:p w14:paraId="4707CB8E" w14:textId="77777777" w:rsidR="00652B44" w:rsidRPr="00B32C7F" w:rsidRDefault="00652B44" w:rsidP="009931A3">
            <w:pPr>
              <w:pStyle w:val="TAH"/>
              <w:rPr>
                <w:ins w:id="470" w:author="Multrus, Markus" w:date="2025-11-19T11:26:00Z" w16du:dateUtc="2025-11-19T17:26:00Z"/>
                <w:rFonts w:ascii="Times New Roman" w:hAnsi="Times New Roman"/>
                <w:sz w:val="20"/>
              </w:rPr>
            </w:pPr>
            <w:ins w:id="471" w:author="Multrus, Markus" w:date="2025-11-19T11:26:00Z" w16du:dateUtc="2025-11-19T17:26:00Z">
              <w:r w:rsidRPr="00B32C7F">
                <w:rPr>
                  <w:rFonts w:ascii="Times New Roman" w:hAnsi="Times New Roman"/>
                  <w:sz w:val="20"/>
                </w:rPr>
                <w:t xml:space="preserve">Length </w:t>
              </w:r>
            </w:ins>
          </w:p>
          <w:p w14:paraId="1118E154" w14:textId="77777777" w:rsidR="00652B44" w:rsidRPr="00B32C7F" w:rsidRDefault="00652B44" w:rsidP="009931A3">
            <w:pPr>
              <w:pStyle w:val="TAH"/>
              <w:rPr>
                <w:ins w:id="472" w:author="Multrus, Markus" w:date="2025-11-19T11:26:00Z" w16du:dateUtc="2025-11-19T17:26:00Z"/>
                <w:rFonts w:ascii="Times New Roman" w:hAnsi="Times New Roman"/>
                <w:sz w:val="20"/>
              </w:rPr>
            </w:pPr>
            <w:ins w:id="473" w:author="Multrus, Markus" w:date="2025-11-19T11:26:00Z" w16du:dateUtc="2025-11-19T17:26:00Z">
              <w:r w:rsidRPr="00B32C7F">
                <w:rPr>
                  <w:rFonts w:ascii="Times New Roman" w:hAnsi="Times New Roman"/>
                  <w:sz w:val="20"/>
                </w:rPr>
                <w:t>(in bytes)</w:t>
              </w:r>
            </w:ins>
          </w:p>
        </w:tc>
        <w:tc>
          <w:tcPr>
            <w:tcW w:w="4394" w:type="dxa"/>
            <w:tcBorders>
              <w:top w:val="single" w:sz="4" w:space="0" w:color="auto"/>
              <w:left w:val="single" w:sz="4" w:space="0" w:color="auto"/>
              <w:bottom w:val="single" w:sz="4" w:space="0" w:color="auto"/>
              <w:right w:val="single" w:sz="4" w:space="0" w:color="auto"/>
            </w:tcBorders>
            <w:hideMark/>
          </w:tcPr>
          <w:p w14:paraId="028905B9" w14:textId="77777777" w:rsidR="00652B44" w:rsidRPr="00B32C7F" w:rsidRDefault="00652B44" w:rsidP="009931A3">
            <w:pPr>
              <w:pStyle w:val="TAH"/>
              <w:rPr>
                <w:ins w:id="474" w:author="Multrus, Markus" w:date="2025-11-19T11:26:00Z" w16du:dateUtc="2025-11-19T17:26:00Z"/>
                <w:rFonts w:ascii="Times New Roman" w:hAnsi="Times New Roman"/>
                <w:sz w:val="20"/>
              </w:rPr>
            </w:pPr>
            <w:ins w:id="475" w:author="Multrus, Markus" w:date="2025-11-19T11:26:00Z" w16du:dateUtc="2025-11-19T17:26:00Z">
              <w:r w:rsidRPr="00B32C7F">
                <w:rPr>
                  <w:rFonts w:ascii="Times New Roman" w:hAnsi="Times New Roman"/>
                  <w:sz w:val="20"/>
                </w:rPr>
                <w:t>Description</w:t>
              </w:r>
            </w:ins>
          </w:p>
        </w:tc>
      </w:tr>
      <w:tr w:rsidR="00652B44" w:rsidRPr="00F44DC7" w14:paraId="12FC82AD" w14:textId="77777777" w:rsidTr="009931A3">
        <w:trPr>
          <w:ins w:id="476"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5869882A" w14:textId="77777777" w:rsidR="00652B44" w:rsidRPr="00B32C7F" w:rsidRDefault="00652B44" w:rsidP="009931A3">
            <w:pPr>
              <w:pStyle w:val="TAC"/>
              <w:rPr>
                <w:ins w:id="477" w:author="Multrus, Markus" w:date="2025-11-19T11:26:00Z" w16du:dateUtc="2025-11-19T17:26:00Z"/>
                <w:rFonts w:ascii="Times New Roman" w:hAnsi="Times New Roman"/>
                <w:sz w:val="20"/>
              </w:rPr>
            </w:pPr>
            <w:ins w:id="478" w:author="Multrus, Markus" w:date="2025-11-19T11:26:00Z" w16du:dateUtc="2025-11-19T17:26:00Z">
              <w:r w:rsidRPr="00B32C7F">
                <w:rPr>
                  <w:rFonts w:ascii="Times New Roman" w:hAnsi="Times New Roman"/>
                  <w:sz w:val="20"/>
                </w:rPr>
                <w:t>0</w:t>
              </w:r>
            </w:ins>
          </w:p>
        </w:tc>
        <w:tc>
          <w:tcPr>
            <w:tcW w:w="992" w:type="dxa"/>
            <w:tcBorders>
              <w:top w:val="single" w:sz="4" w:space="0" w:color="auto"/>
              <w:left w:val="single" w:sz="4" w:space="0" w:color="auto"/>
              <w:bottom w:val="single" w:sz="4" w:space="0" w:color="auto"/>
              <w:right w:val="single" w:sz="4" w:space="0" w:color="auto"/>
            </w:tcBorders>
            <w:hideMark/>
          </w:tcPr>
          <w:p w14:paraId="6399921D" w14:textId="77777777" w:rsidR="00652B44" w:rsidRPr="00B32C7F" w:rsidRDefault="00652B44" w:rsidP="009931A3">
            <w:pPr>
              <w:pStyle w:val="TAC"/>
              <w:rPr>
                <w:ins w:id="479" w:author="Multrus, Markus" w:date="2025-11-19T11:26:00Z" w16du:dateUtc="2025-11-19T17:26:00Z"/>
                <w:rFonts w:ascii="Times New Roman" w:hAnsi="Times New Roman"/>
                <w:sz w:val="20"/>
              </w:rPr>
            </w:pPr>
            <w:ins w:id="480" w:author="Multrus, Markus" w:date="2025-11-19T11:26:00Z" w16du:dateUtc="2025-11-19T17:26: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15876118" w14:textId="77777777" w:rsidR="00652B44" w:rsidRPr="00B32C7F" w:rsidRDefault="00652B44" w:rsidP="009931A3">
            <w:pPr>
              <w:pStyle w:val="TAC"/>
              <w:rPr>
                <w:ins w:id="481" w:author="Multrus, Markus" w:date="2025-11-19T11:26:00Z" w16du:dateUtc="2025-11-19T17:26:00Z"/>
                <w:rFonts w:ascii="Times New Roman" w:hAnsi="Times New Roman"/>
                <w:sz w:val="20"/>
              </w:rPr>
            </w:pPr>
            <w:ins w:id="482" w:author="Multrus, Markus" w:date="2025-11-19T11:26:00Z" w16du:dateUtc="2025-11-19T17:26: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05A4812E" w14:textId="77777777" w:rsidR="00652B44" w:rsidRPr="00B32C7F" w:rsidRDefault="00652B44" w:rsidP="009931A3">
            <w:pPr>
              <w:pStyle w:val="TAC"/>
              <w:ind w:left="720" w:hanging="360"/>
              <w:jc w:val="left"/>
              <w:rPr>
                <w:ins w:id="483" w:author="Multrus, Markus" w:date="2025-11-19T11:26:00Z" w16du:dateUtc="2025-11-19T17:26:00Z"/>
                <w:rFonts w:ascii="Courier New" w:hAnsi="Courier New" w:cs="Courier New"/>
                <w:sz w:val="20"/>
              </w:rPr>
            </w:pPr>
            <w:ins w:id="484" w:author="Multrus, Markus" w:date="2025-11-19T11:26:00Z" w16du:dateUtc="2025-11-19T17:26:00Z">
              <w:r>
                <w:rPr>
                  <w:rFonts w:eastAsia="MS Mincho" w:cs="Arial"/>
                  <w:sz w:val="20"/>
                </w:rPr>
                <w:t>Scaling factor for latency value</w:t>
              </w:r>
            </w:ins>
          </w:p>
        </w:tc>
      </w:tr>
      <w:tr w:rsidR="00652B44" w:rsidRPr="00B32C7F" w14:paraId="03F1277F" w14:textId="77777777" w:rsidTr="009931A3">
        <w:trPr>
          <w:ins w:id="485"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7C2DECD4" w14:textId="77777777" w:rsidR="00652B44" w:rsidRPr="00B32C7F" w:rsidRDefault="00652B44" w:rsidP="009931A3">
            <w:pPr>
              <w:pStyle w:val="TAC"/>
              <w:rPr>
                <w:ins w:id="486" w:author="Multrus, Markus" w:date="2025-11-19T11:26:00Z" w16du:dateUtc="2025-11-19T17:26:00Z"/>
                <w:rFonts w:ascii="Times New Roman" w:hAnsi="Times New Roman"/>
                <w:sz w:val="20"/>
              </w:rPr>
            </w:pPr>
            <w:ins w:id="487" w:author="Multrus, Markus" w:date="2025-11-19T11:26:00Z" w16du:dateUtc="2025-11-19T17:26:00Z">
              <w:r>
                <w:rPr>
                  <w:rFonts w:ascii="Times New Roman" w:hAnsi="Times New Roman"/>
                  <w:sz w:val="20"/>
                </w:rPr>
                <w:t>2</w:t>
              </w:r>
            </w:ins>
          </w:p>
        </w:tc>
        <w:tc>
          <w:tcPr>
            <w:tcW w:w="992" w:type="dxa"/>
            <w:tcBorders>
              <w:top w:val="single" w:sz="4" w:space="0" w:color="auto"/>
              <w:left w:val="single" w:sz="4" w:space="0" w:color="auto"/>
              <w:bottom w:val="single" w:sz="4" w:space="0" w:color="auto"/>
              <w:right w:val="single" w:sz="4" w:space="0" w:color="auto"/>
            </w:tcBorders>
            <w:hideMark/>
          </w:tcPr>
          <w:p w14:paraId="08E373E2" w14:textId="77777777" w:rsidR="00652B44" w:rsidRPr="00B32C7F" w:rsidRDefault="00652B44" w:rsidP="009931A3">
            <w:pPr>
              <w:pStyle w:val="TAC"/>
              <w:rPr>
                <w:ins w:id="488" w:author="Multrus, Markus" w:date="2025-11-19T11:26:00Z" w16du:dateUtc="2025-11-19T17:26:00Z"/>
                <w:rFonts w:ascii="Times New Roman" w:hAnsi="Times New Roman"/>
                <w:sz w:val="20"/>
              </w:rPr>
            </w:pPr>
            <w:ins w:id="489" w:author="Multrus, Markus" w:date="2025-11-19T11:26:00Z" w16du:dateUtc="2025-11-19T17:26: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18E16A1D" w14:textId="77777777" w:rsidR="00652B44" w:rsidRPr="00B32C7F" w:rsidRDefault="00652B44" w:rsidP="009931A3">
            <w:pPr>
              <w:pStyle w:val="TAC"/>
              <w:rPr>
                <w:ins w:id="490" w:author="Multrus, Markus" w:date="2025-11-19T11:26:00Z" w16du:dateUtc="2025-11-19T17:26:00Z"/>
                <w:rFonts w:ascii="Times New Roman" w:hAnsi="Times New Roman"/>
                <w:sz w:val="20"/>
              </w:rPr>
            </w:pPr>
            <w:ins w:id="491" w:author="Multrus, Markus" w:date="2025-11-19T11:26:00Z" w16du:dateUtc="2025-11-19T17:26:00Z">
              <w:r w:rsidRPr="00B32C7F">
                <w:rPr>
                  <w:rFonts w:ascii="Times New Roman" w:hAnsi="Times New Roman"/>
                  <w:sz w:val="20"/>
                </w:rPr>
                <w:t>4</w:t>
              </w:r>
            </w:ins>
          </w:p>
        </w:tc>
        <w:tc>
          <w:tcPr>
            <w:tcW w:w="4394" w:type="dxa"/>
            <w:tcBorders>
              <w:top w:val="single" w:sz="4" w:space="0" w:color="auto"/>
              <w:left w:val="single" w:sz="4" w:space="0" w:color="auto"/>
              <w:bottom w:val="single" w:sz="4" w:space="0" w:color="auto"/>
              <w:right w:val="single" w:sz="4" w:space="0" w:color="auto"/>
            </w:tcBorders>
          </w:tcPr>
          <w:p w14:paraId="1AB0992E" w14:textId="77777777" w:rsidR="00652B44" w:rsidRPr="00E208DF" w:rsidRDefault="00652B44" w:rsidP="009931A3">
            <w:pPr>
              <w:pStyle w:val="TAC"/>
              <w:ind w:left="720" w:hanging="360"/>
              <w:jc w:val="left"/>
              <w:rPr>
                <w:ins w:id="492" w:author="Multrus, Markus" w:date="2025-11-19T11:26:00Z" w16du:dateUtc="2025-11-19T17:26:00Z"/>
                <w:rFonts w:ascii="Courier New" w:hAnsi="Courier New" w:cs="Courier New"/>
                <w:szCs w:val="18"/>
                <w:vertAlign w:val="superscript"/>
              </w:rPr>
            </w:pPr>
            <w:ins w:id="493" w:author="Multrus, Markus" w:date="2025-11-19T11:26:00Z" w16du:dateUtc="2025-11-19T17:26:00Z">
              <w:r>
                <w:rPr>
                  <w:rFonts w:ascii="Times New Roman" w:hAnsi="Times New Roman"/>
                  <w:sz w:val="20"/>
                </w:rPr>
                <w:t>Latency value</w:t>
              </w:r>
              <w:r>
                <w:rPr>
                  <w:rFonts w:ascii="Times New Roman" w:hAnsi="Times New Roman"/>
                  <w:sz w:val="20"/>
                  <w:vertAlign w:val="superscript"/>
                </w:rPr>
                <w:t>*</w:t>
              </w:r>
            </w:ins>
          </w:p>
        </w:tc>
      </w:tr>
      <w:tr w:rsidR="00652B44" w:rsidRPr="00F44DC7" w14:paraId="09162D8E" w14:textId="77777777" w:rsidTr="009931A3">
        <w:trPr>
          <w:ins w:id="494"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5584E5F0" w14:textId="77777777" w:rsidR="00652B44" w:rsidRPr="00B32C7F" w:rsidRDefault="00652B44" w:rsidP="009931A3">
            <w:pPr>
              <w:pStyle w:val="TAC"/>
              <w:rPr>
                <w:ins w:id="495" w:author="Multrus, Markus" w:date="2025-11-19T11:26:00Z" w16du:dateUtc="2025-11-19T17:26:00Z"/>
                <w:rFonts w:ascii="Times New Roman" w:hAnsi="Times New Roman"/>
                <w:sz w:val="20"/>
              </w:rPr>
            </w:pPr>
            <w:ins w:id="496" w:author="Multrus, Markus" w:date="2025-11-19T11:26:00Z" w16du:dateUtc="2025-11-19T17:26:00Z">
              <w:r>
                <w:rPr>
                  <w:rFonts w:ascii="Times New Roman" w:hAnsi="Times New Roman"/>
                  <w:sz w:val="20"/>
                </w:rPr>
                <w:t>6</w:t>
              </w:r>
            </w:ins>
          </w:p>
        </w:tc>
        <w:tc>
          <w:tcPr>
            <w:tcW w:w="992" w:type="dxa"/>
            <w:tcBorders>
              <w:top w:val="single" w:sz="4" w:space="0" w:color="auto"/>
              <w:left w:val="single" w:sz="4" w:space="0" w:color="auto"/>
              <w:bottom w:val="single" w:sz="4" w:space="0" w:color="auto"/>
              <w:right w:val="single" w:sz="4" w:space="0" w:color="auto"/>
            </w:tcBorders>
            <w:hideMark/>
          </w:tcPr>
          <w:p w14:paraId="667607DE" w14:textId="77777777" w:rsidR="00652B44" w:rsidRPr="00B32C7F" w:rsidRDefault="00652B44" w:rsidP="009931A3">
            <w:pPr>
              <w:pStyle w:val="TAC"/>
              <w:rPr>
                <w:ins w:id="497" w:author="Multrus, Markus" w:date="2025-11-19T11:26:00Z" w16du:dateUtc="2025-11-19T17:26:00Z"/>
                <w:rFonts w:ascii="Times New Roman" w:hAnsi="Times New Roman"/>
                <w:sz w:val="20"/>
              </w:rPr>
            </w:pPr>
            <w:ins w:id="498" w:author="Multrus, Markus" w:date="2025-11-19T11:26:00Z" w16du:dateUtc="2025-11-19T17:26: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5918CE20" w14:textId="77777777" w:rsidR="00652B44" w:rsidRPr="00B32C7F" w:rsidRDefault="00652B44" w:rsidP="009931A3">
            <w:pPr>
              <w:pStyle w:val="TAC"/>
              <w:rPr>
                <w:ins w:id="499" w:author="Multrus, Markus" w:date="2025-11-19T11:26:00Z" w16du:dateUtc="2025-11-19T17:26:00Z"/>
                <w:rFonts w:ascii="Times New Roman" w:hAnsi="Times New Roman"/>
                <w:sz w:val="20"/>
              </w:rPr>
            </w:pPr>
            <w:ins w:id="500" w:author="Multrus, Markus" w:date="2025-11-19T11:26:00Z" w16du:dateUtc="2025-11-19T17:26: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27A892D8" w14:textId="77777777" w:rsidR="00652B44" w:rsidRPr="00B32C7F" w:rsidRDefault="00652B44" w:rsidP="009931A3">
            <w:pPr>
              <w:pStyle w:val="TAC"/>
              <w:ind w:left="720" w:hanging="360"/>
              <w:jc w:val="left"/>
              <w:rPr>
                <w:ins w:id="501" w:author="Multrus, Markus" w:date="2025-11-19T11:26:00Z" w16du:dateUtc="2025-11-19T17:26:00Z"/>
                <w:rFonts w:ascii="Courier New" w:hAnsi="Courier New" w:cs="Courier New"/>
                <w:szCs w:val="18"/>
              </w:rPr>
            </w:pPr>
            <w:ins w:id="502" w:author="Multrus, Markus" w:date="2025-11-19T11:26:00Z" w16du:dateUtc="2025-11-19T17:26:00Z">
              <w:r>
                <w:rPr>
                  <w:rFonts w:ascii="Times New Roman" w:hAnsi="Times New Roman"/>
                  <w:sz w:val="20"/>
                </w:rPr>
                <w:t xml:space="preserve">Number of </w:t>
              </w:r>
              <w:r w:rsidRPr="00FE2F6F">
                <w:rPr>
                  <w:rFonts w:ascii="Times New Roman" w:hAnsi="Times New Roman"/>
                  <w:sz w:val="20"/>
                </w:rPr>
                <w:t>Binaural</w:t>
              </w:r>
              <w:r>
                <w:rPr>
                  <w:rFonts w:ascii="Times New Roman" w:hAnsi="Times New Roman"/>
                  <w:sz w:val="20"/>
                </w:rPr>
                <w:t xml:space="preserve"> </w:t>
              </w:r>
              <w:r w:rsidRPr="00FE2F6F">
                <w:rPr>
                  <w:rFonts w:ascii="Times New Roman" w:hAnsi="Times New Roman"/>
                  <w:sz w:val="20"/>
                </w:rPr>
                <w:t>conv</w:t>
              </w:r>
              <w:r>
                <w:rPr>
                  <w:rFonts w:ascii="Times New Roman" w:hAnsi="Times New Roman"/>
                  <w:sz w:val="20"/>
                </w:rPr>
                <w:t xml:space="preserve">olution </w:t>
              </w:r>
              <w:r w:rsidRPr="00FE2F6F">
                <w:rPr>
                  <w:rFonts w:ascii="Times New Roman" w:hAnsi="Times New Roman"/>
                  <w:sz w:val="20"/>
                </w:rPr>
                <w:t>bands</w:t>
              </w:r>
              <w:r>
                <w:rPr>
                  <w:rFonts w:ascii="Times New Roman" w:hAnsi="Times New Roman"/>
                  <w:sz w:val="20"/>
                </w:rPr>
                <w:t xml:space="preserve"> (Nb)</w:t>
              </w:r>
            </w:ins>
          </w:p>
        </w:tc>
      </w:tr>
      <w:tr w:rsidR="00652B44" w:rsidRPr="00B32C7F" w14:paraId="69B4F70E" w14:textId="77777777" w:rsidTr="009931A3">
        <w:trPr>
          <w:ins w:id="503"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32DE6632" w14:textId="77777777" w:rsidR="00652B44" w:rsidRPr="00B32C7F" w:rsidRDefault="00652B44" w:rsidP="009931A3">
            <w:pPr>
              <w:pStyle w:val="TAC"/>
              <w:rPr>
                <w:ins w:id="504" w:author="Multrus, Markus" w:date="2025-11-19T11:26:00Z" w16du:dateUtc="2025-11-19T17:26:00Z"/>
                <w:rFonts w:ascii="Times New Roman" w:hAnsi="Times New Roman"/>
                <w:sz w:val="20"/>
              </w:rPr>
            </w:pPr>
            <w:ins w:id="505" w:author="Multrus, Markus" w:date="2025-11-19T11:26:00Z" w16du:dateUtc="2025-11-19T17:26:00Z">
              <w:r>
                <w:rPr>
                  <w:rFonts w:ascii="Times New Roman" w:hAnsi="Times New Roman"/>
                  <w:sz w:val="20"/>
                </w:rPr>
                <w:t>8</w:t>
              </w:r>
            </w:ins>
          </w:p>
        </w:tc>
        <w:tc>
          <w:tcPr>
            <w:tcW w:w="992" w:type="dxa"/>
            <w:tcBorders>
              <w:top w:val="single" w:sz="4" w:space="0" w:color="auto"/>
              <w:left w:val="single" w:sz="4" w:space="0" w:color="auto"/>
              <w:bottom w:val="single" w:sz="4" w:space="0" w:color="auto"/>
              <w:right w:val="single" w:sz="4" w:space="0" w:color="auto"/>
            </w:tcBorders>
            <w:hideMark/>
          </w:tcPr>
          <w:p w14:paraId="19035C31" w14:textId="77777777" w:rsidR="00652B44" w:rsidRPr="00B32C7F" w:rsidRDefault="00652B44" w:rsidP="009931A3">
            <w:pPr>
              <w:pStyle w:val="TAC"/>
              <w:rPr>
                <w:ins w:id="506" w:author="Multrus, Markus" w:date="2025-11-19T11:26:00Z" w16du:dateUtc="2025-11-19T17:26:00Z"/>
                <w:rFonts w:ascii="Times New Roman" w:hAnsi="Times New Roman"/>
                <w:sz w:val="20"/>
              </w:rPr>
            </w:pPr>
            <w:ins w:id="507" w:author="Multrus, Markus" w:date="2025-11-19T11:26:00Z" w16du:dateUtc="2025-11-19T17:26: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30F476FA" w14:textId="77777777" w:rsidR="00652B44" w:rsidRPr="00B32C7F" w:rsidRDefault="00652B44" w:rsidP="009931A3">
            <w:pPr>
              <w:pStyle w:val="TAC"/>
              <w:rPr>
                <w:ins w:id="508" w:author="Multrus, Markus" w:date="2025-11-19T11:26:00Z" w16du:dateUtc="2025-11-19T17:26:00Z"/>
                <w:rFonts w:ascii="Times New Roman" w:hAnsi="Times New Roman"/>
                <w:sz w:val="20"/>
              </w:rPr>
            </w:pPr>
            <w:ins w:id="509" w:author="Multrus, Markus" w:date="2025-11-19T11:26:00Z" w16du:dateUtc="2025-11-19T17:26: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2D8530FC" w14:textId="77777777" w:rsidR="00652B44" w:rsidRPr="00B32C7F" w:rsidRDefault="00652B44" w:rsidP="009931A3">
            <w:pPr>
              <w:pStyle w:val="TAC"/>
              <w:ind w:left="720" w:hanging="360"/>
              <w:jc w:val="left"/>
              <w:rPr>
                <w:ins w:id="510" w:author="Multrus, Markus" w:date="2025-11-19T11:26:00Z" w16du:dateUtc="2025-11-19T17:26:00Z"/>
                <w:rFonts w:ascii="Courier New" w:hAnsi="Courier New" w:cs="Courier New"/>
                <w:szCs w:val="18"/>
              </w:rPr>
            </w:pPr>
            <w:ins w:id="511" w:author="Multrus, Markus" w:date="2025-11-19T11:26:00Z" w16du:dateUtc="2025-11-19T17:26:00Z">
              <w:r w:rsidRPr="0014719B">
                <w:rPr>
                  <w:rFonts w:ascii="Times New Roman" w:hAnsi="Times New Roman"/>
                  <w:sz w:val="20"/>
                </w:rPr>
                <w:t>Num</w:t>
              </w:r>
              <w:r>
                <w:rPr>
                  <w:rFonts w:ascii="Times New Roman" w:hAnsi="Times New Roman"/>
                  <w:sz w:val="20"/>
                </w:rPr>
                <w:t xml:space="preserve">ber of </w:t>
              </w:r>
              <w:r w:rsidRPr="0014719B">
                <w:rPr>
                  <w:rFonts w:ascii="Times New Roman" w:hAnsi="Times New Roman"/>
                  <w:sz w:val="20"/>
                </w:rPr>
                <w:t>channels</w:t>
              </w:r>
              <w:r>
                <w:rPr>
                  <w:rFonts w:ascii="Times New Roman" w:hAnsi="Times New Roman"/>
                  <w:sz w:val="20"/>
                </w:rPr>
                <w:t xml:space="preserve"> (Nc)</w:t>
              </w:r>
            </w:ins>
          </w:p>
        </w:tc>
      </w:tr>
      <w:tr w:rsidR="00652B44" w:rsidRPr="00F44DC7" w14:paraId="250E2B8A" w14:textId="77777777" w:rsidTr="009931A3">
        <w:trPr>
          <w:ins w:id="512"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5E76C72D" w14:textId="77777777" w:rsidR="00652B44" w:rsidRPr="00B32C7F" w:rsidRDefault="00652B44" w:rsidP="009931A3">
            <w:pPr>
              <w:pStyle w:val="TAC"/>
              <w:rPr>
                <w:ins w:id="513" w:author="Multrus, Markus" w:date="2025-11-19T11:26:00Z" w16du:dateUtc="2025-11-19T17:26:00Z"/>
                <w:rFonts w:ascii="Times New Roman" w:hAnsi="Times New Roman"/>
                <w:sz w:val="20"/>
              </w:rPr>
            </w:pPr>
            <w:ins w:id="514" w:author="Multrus, Markus" w:date="2025-11-19T11:26:00Z" w16du:dateUtc="2025-11-19T17:26:00Z">
              <w:r>
                <w:rPr>
                  <w:rFonts w:ascii="Times New Roman" w:hAnsi="Times New Roman"/>
                  <w:sz w:val="20"/>
                </w:rPr>
                <w:t>10</w:t>
              </w:r>
            </w:ins>
          </w:p>
        </w:tc>
        <w:tc>
          <w:tcPr>
            <w:tcW w:w="992" w:type="dxa"/>
            <w:tcBorders>
              <w:top w:val="single" w:sz="4" w:space="0" w:color="auto"/>
              <w:left w:val="single" w:sz="4" w:space="0" w:color="auto"/>
              <w:bottom w:val="single" w:sz="4" w:space="0" w:color="auto"/>
              <w:right w:val="single" w:sz="4" w:space="0" w:color="auto"/>
            </w:tcBorders>
            <w:hideMark/>
          </w:tcPr>
          <w:p w14:paraId="0DC3E331" w14:textId="77777777" w:rsidR="00652B44" w:rsidRPr="00B32C7F" w:rsidRDefault="00652B44" w:rsidP="009931A3">
            <w:pPr>
              <w:pStyle w:val="TAC"/>
              <w:rPr>
                <w:ins w:id="515" w:author="Multrus, Markus" w:date="2025-11-19T11:26:00Z" w16du:dateUtc="2025-11-19T17:26:00Z"/>
                <w:rFonts w:ascii="Times New Roman" w:hAnsi="Times New Roman"/>
                <w:sz w:val="20"/>
              </w:rPr>
            </w:pPr>
            <w:ins w:id="516" w:author="Multrus, Markus" w:date="2025-11-19T11:26:00Z" w16du:dateUtc="2025-11-19T17:26: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2EEF7A1C" w14:textId="77777777" w:rsidR="00652B44" w:rsidRPr="00B32C7F" w:rsidRDefault="00652B44" w:rsidP="009931A3">
            <w:pPr>
              <w:pStyle w:val="TAC"/>
              <w:rPr>
                <w:ins w:id="517" w:author="Multrus, Markus" w:date="2025-11-19T11:26:00Z" w16du:dateUtc="2025-11-19T17:26:00Z"/>
                <w:rFonts w:ascii="Times New Roman" w:hAnsi="Times New Roman"/>
                <w:sz w:val="20"/>
              </w:rPr>
            </w:pPr>
            <w:ins w:id="518" w:author="Multrus, Markus" w:date="2025-11-19T11:26:00Z" w16du:dateUtc="2025-11-19T17:26: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342C5D90" w14:textId="77777777" w:rsidR="00652B44" w:rsidRPr="00B32C7F" w:rsidRDefault="00652B44" w:rsidP="009931A3">
            <w:pPr>
              <w:pStyle w:val="TAC"/>
              <w:ind w:left="720" w:hanging="360"/>
              <w:jc w:val="left"/>
              <w:rPr>
                <w:ins w:id="519" w:author="Multrus, Markus" w:date="2025-11-19T11:26:00Z" w16du:dateUtc="2025-11-19T17:26:00Z"/>
                <w:rFonts w:ascii="Courier New" w:hAnsi="Courier New" w:cs="Courier New"/>
                <w:szCs w:val="18"/>
              </w:rPr>
            </w:pPr>
            <w:ins w:id="520" w:author="Multrus, Markus" w:date="2025-11-19T11:26:00Z" w16du:dateUtc="2025-11-19T17:26:00Z">
              <w:r>
                <w:rPr>
                  <w:rFonts w:ascii="Times New Roman" w:hAnsi="Times New Roman"/>
                  <w:sz w:val="20"/>
                </w:rPr>
                <w:t>Number of taps per filter (</w:t>
              </w:r>
              <w:proofErr w:type="spellStart"/>
              <w:r>
                <w:rPr>
                  <w:rFonts w:ascii="Times New Roman" w:hAnsi="Times New Roman"/>
                  <w:sz w:val="20"/>
                </w:rPr>
                <w:t>Nt</w:t>
              </w:r>
              <w:proofErr w:type="spellEnd"/>
              <w:r>
                <w:rPr>
                  <w:rFonts w:ascii="Times New Roman" w:hAnsi="Times New Roman"/>
                  <w:sz w:val="20"/>
                </w:rPr>
                <w:t>)</w:t>
              </w:r>
            </w:ins>
          </w:p>
        </w:tc>
      </w:tr>
      <w:tr w:rsidR="00652B44" w:rsidRPr="00F44DC7" w14:paraId="299D259D" w14:textId="77777777" w:rsidTr="009931A3">
        <w:trPr>
          <w:ins w:id="521"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2BA918E3" w14:textId="77777777" w:rsidR="00652B44" w:rsidRPr="00B32C7F" w:rsidRDefault="00652B44" w:rsidP="009931A3">
            <w:pPr>
              <w:pStyle w:val="TAC"/>
              <w:rPr>
                <w:ins w:id="522" w:author="Multrus, Markus" w:date="2025-11-19T11:26:00Z" w16du:dateUtc="2025-11-19T17:26:00Z"/>
                <w:rFonts w:ascii="Times New Roman" w:hAnsi="Times New Roman"/>
                <w:sz w:val="20"/>
              </w:rPr>
            </w:pPr>
            <w:ins w:id="523" w:author="Multrus, Markus" w:date="2025-11-19T11:26:00Z" w16du:dateUtc="2025-11-19T17:26:00Z">
              <w:r>
                <w:rPr>
                  <w:rFonts w:ascii="Times New Roman" w:hAnsi="Times New Roman"/>
                  <w:sz w:val="20"/>
                </w:rPr>
                <w:t>12</w:t>
              </w:r>
            </w:ins>
          </w:p>
        </w:tc>
        <w:tc>
          <w:tcPr>
            <w:tcW w:w="992" w:type="dxa"/>
            <w:tcBorders>
              <w:top w:val="single" w:sz="4" w:space="0" w:color="auto"/>
              <w:left w:val="single" w:sz="4" w:space="0" w:color="auto"/>
              <w:bottom w:val="single" w:sz="4" w:space="0" w:color="auto"/>
              <w:right w:val="single" w:sz="4" w:space="0" w:color="auto"/>
            </w:tcBorders>
            <w:hideMark/>
          </w:tcPr>
          <w:p w14:paraId="112C8872" w14:textId="77777777" w:rsidR="00652B44" w:rsidRPr="00B32C7F" w:rsidRDefault="00652B44" w:rsidP="009931A3">
            <w:pPr>
              <w:pStyle w:val="TAC"/>
              <w:rPr>
                <w:ins w:id="524" w:author="Multrus, Markus" w:date="2025-11-19T11:26:00Z" w16du:dateUtc="2025-11-19T17:26:00Z"/>
                <w:rFonts w:ascii="Times New Roman" w:hAnsi="Times New Roman"/>
                <w:sz w:val="20"/>
              </w:rPr>
            </w:pPr>
            <w:ins w:id="525" w:author="Multrus, Markus" w:date="2025-11-19T11:26:00Z" w16du:dateUtc="2025-11-19T17:26: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747B37EE" w14:textId="77777777" w:rsidR="00652B44" w:rsidRPr="00B32C7F" w:rsidRDefault="00652B44" w:rsidP="009931A3">
            <w:pPr>
              <w:pStyle w:val="TAC"/>
              <w:rPr>
                <w:ins w:id="526" w:author="Multrus, Markus" w:date="2025-11-19T11:26:00Z" w16du:dateUtc="2025-11-19T17:26:00Z"/>
                <w:rFonts w:ascii="Times New Roman" w:hAnsi="Times New Roman"/>
                <w:sz w:val="20"/>
              </w:rPr>
            </w:pPr>
            <w:ins w:id="527" w:author="Multrus, Markus" w:date="2025-11-19T11:26:00Z" w16du:dateUtc="2025-11-19T17:26: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361DA058" w14:textId="77777777" w:rsidR="00652B44" w:rsidRPr="00B32C7F" w:rsidRDefault="00652B44" w:rsidP="009931A3">
            <w:pPr>
              <w:pStyle w:val="TAC"/>
              <w:ind w:left="720" w:hanging="360"/>
              <w:jc w:val="left"/>
              <w:rPr>
                <w:ins w:id="528" w:author="Multrus, Markus" w:date="2025-11-19T11:26:00Z" w16du:dateUtc="2025-11-19T17:26:00Z"/>
                <w:rFonts w:ascii="Courier New" w:hAnsi="Courier New" w:cs="Courier New"/>
                <w:szCs w:val="18"/>
              </w:rPr>
            </w:pPr>
            <w:ins w:id="529" w:author="Multrus, Markus" w:date="2025-11-19T11:26:00Z" w16du:dateUtc="2025-11-19T17:26:00Z">
              <w:r>
                <w:rPr>
                  <w:rFonts w:eastAsia="MS Mincho" w:cs="Arial"/>
                  <w:sz w:val="20"/>
                </w:rPr>
                <w:t>Scaling factor for filters taps</w:t>
              </w:r>
            </w:ins>
          </w:p>
        </w:tc>
      </w:tr>
      <w:tr w:rsidR="00652B44" w:rsidRPr="00F44DC7" w14:paraId="71E30AE1" w14:textId="77777777" w:rsidTr="009931A3">
        <w:trPr>
          <w:ins w:id="530"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0CB8C31E" w14:textId="77777777" w:rsidR="00652B44" w:rsidRPr="00B32C7F" w:rsidRDefault="00652B44" w:rsidP="009931A3">
            <w:pPr>
              <w:pStyle w:val="TAC"/>
              <w:rPr>
                <w:ins w:id="531" w:author="Multrus, Markus" w:date="2025-11-19T11:26:00Z" w16du:dateUtc="2025-11-19T17:26:00Z"/>
                <w:rFonts w:ascii="Times New Roman" w:hAnsi="Times New Roman"/>
                <w:sz w:val="20"/>
              </w:rPr>
            </w:pPr>
            <w:ins w:id="532" w:author="Multrus, Markus" w:date="2025-11-19T11:26:00Z" w16du:dateUtc="2025-11-19T17:26:00Z">
              <w:r>
                <w:rPr>
                  <w:rFonts w:ascii="Times New Roman" w:hAnsi="Times New Roman"/>
                  <w:sz w:val="20"/>
                </w:rPr>
                <w:t>14</w:t>
              </w:r>
            </w:ins>
          </w:p>
        </w:tc>
        <w:tc>
          <w:tcPr>
            <w:tcW w:w="992" w:type="dxa"/>
            <w:tcBorders>
              <w:top w:val="single" w:sz="4" w:space="0" w:color="auto"/>
              <w:left w:val="single" w:sz="4" w:space="0" w:color="auto"/>
              <w:bottom w:val="single" w:sz="4" w:space="0" w:color="auto"/>
              <w:right w:val="single" w:sz="4" w:space="0" w:color="auto"/>
            </w:tcBorders>
            <w:hideMark/>
          </w:tcPr>
          <w:p w14:paraId="27220987" w14:textId="77777777" w:rsidR="00652B44" w:rsidRPr="00B32C7F" w:rsidRDefault="00652B44" w:rsidP="009931A3">
            <w:pPr>
              <w:pStyle w:val="TAC"/>
              <w:rPr>
                <w:ins w:id="533" w:author="Multrus, Markus" w:date="2025-11-19T11:26:00Z" w16du:dateUtc="2025-11-19T17:26:00Z"/>
                <w:rFonts w:ascii="Times New Roman" w:hAnsi="Times New Roman"/>
                <w:sz w:val="20"/>
              </w:rPr>
            </w:pPr>
            <w:ins w:id="534" w:author="Multrus, Markus" w:date="2025-11-19T11:26:00Z" w16du:dateUtc="2025-11-19T17:26:00Z">
              <w:r w:rsidRPr="00B32C7F">
                <w:rPr>
                  <w:rFonts w:ascii="Times New Roman" w:hAnsi="Times New Roman"/>
                  <w:sz w:val="20"/>
                </w:rPr>
                <w:t>integer</w:t>
              </w:r>
              <w:r>
                <w:rPr>
                  <w:rFonts w:ascii="Times New Roman" w:hAnsi="Times New Roman"/>
                  <w:sz w:val="20"/>
                </w:rPr>
                <w:t>s</w:t>
              </w:r>
            </w:ins>
          </w:p>
        </w:tc>
        <w:tc>
          <w:tcPr>
            <w:tcW w:w="1843" w:type="dxa"/>
            <w:tcBorders>
              <w:top w:val="single" w:sz="4" w:space="0" w:color="auto"/>
              <w:left w:val="single" w:sz="4" w:space="0" w:color="auto"/>
              <w:bottom w:val="single" w:sz="4" w:space="0" w:color="auto"/>
              <w:right w:val="single" w:sz="4" w:space="0" w:color="auto"/>
            </w:tcBorders>
            <w:hideMark/>
          </w:tcPr>
          <w:p w14:paraId="5FD43949" w14:textId="77777777" w:rsidR="00652B44" w:rsidRPr="00B32C7F" w:rsidRDefault="00652B44" w:rsidP="009931A3">
            <w:pPr>
              <w:pStyle w:val="TAC"/>
              <w:rPr>
                <w:ins w:id="535" w:author="Multrus, Markus" w:date="2025-11-19T11:26:00Z" w16du:dateUtc="2025-11-19T17:26:00Z"/>
                <w:rFonts w:ascii="Times New Roman" w:hAnsi="Times New Roman"/>
                <w:sz w:val="20"/>
              </w:rPr>
            </w:pPr>
            <w:ins w:id="536" w:author="Multrus, Markus" w:date="2025-11-19T11:26:00Z" w16du:dateUtc="2025-11-19T17:26:00Z">
              <w:r>
                <w:rPr>
                  <w:rFonts w:ascii="Times New Roman" w:hAnsi="Times New Roman"/>
                  <w:sz w:val="20"/>
                </w:rPr>
                <w:t xml:space="preserve">2 * Nb * Nc * </w:t>
              </w:r>
              <w:proofErr w:type="spellStart"/>
              <w:r>
                <w:rPr>
                  <w:rFonts w:ascii="Times New Roman" w:hAnsi="Times New Roman"/>
                  <w:sz w:val="20"/>
                </w:rPr>
                <w:t>Nt</w:t>
              </w:r>
              <w:proofErr w:type="spellEnd"/>
            </w:ins>
          </w:p>
        </w:tc>
        <w:tc>
          <w:tcPr>
            <w:tcW w:w="4394" w:type="dxa"/>
            <w:tcBorders>
              <w:top w:val="single" w:sz="4" w:space="0" w:color="auto"/>
              <w:left w:val="single" w:sz="4" w:space="0" w:color="auto"/>
              <w:bottom w:val="single" w:sz="4" w:space="0" w:color="auto"/>
              <w:right w:val="single" w:sz="4" w:space="0" w:color="auto"/>
            </w:tcBorders>
          </w:tcPr>
          <w:p w14:paraId="6BA69D07" w14:textId="77777777" w:rsidR="00652B44" w:rsidRPr="00B32C7F" w:rsidRDefault="00652B44" w:rsidP="009931A3">
            <w:pPr>
              <w:pStyle w:val="TAC"/>
              <w:ind w:left="720" w:hanging="360"/>
              <w:jc w:val="left"/>
              <w:rPr>
                <w:ins w:id="537" w:author="Multrus, Markus" w:date="2025-11-19T11:26:00Z" w16du:dateUtc="2025-11-19T17:26:00Z"/>
                <w:rFonts w:ascii="Courier New" w:hAnsi="Courier New" w:cs="Courier New"/>
                <w:szCs w:val="18"/>
              </w:rPr>
            </w:pPr>
            <w:ins w:id="538" w:author="Multrus, Markus" w:date="2025-11-19T11:26:00Z" w16du:dateUtc="2025-11-19T17:26:00Z">
              <w:r>
                <w:rPr>
                  <w:rFonts w:cs="Courier New"/>
                </w:rPr>
                <w:t>Left ear real taps v</w:t>
              </w:r>
              <w:r>
                <w:rPr>
                  <w:rFonts w:ascii="Times New Roman" w:hAnsi="Times New Roman"/>
                  <w:sz w:val="20"/>
                </w:rPr>
                <w:t>alues</w:t>
              </w:r>
              <w:r>
                <w:rPr>
                  <w:rFonts w:ascii="Times New Roman" w:hAnsi="Times New Roman"/>
                  <w:sz w:val="20"/>
                  <w:vertAlign w:val="superscript"/>
                </w:rPr>
                <w:t>*</w:t>
              </w:r>
            </w:ins>
          </w:p>
        </w:tc>
      </w:tr>
      <w:tr w:rsidR="00652B44" w:rsidRPr="00F44DC7" w14:paraId="58C1C5AC" w14:textId="77777777" w:rsidTr="009931A3">
        <w:trPr>
          <w:ins w:id="539"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2E2544D0" w14:textId="77777777" w:rsidR="00652B44" w:rsidRPr="00B32C7F" w:rsidRDefault="00652B44" w:rsidP="009931A3">
            <w:pPr>
              <w:pStyle w:val="TAC"/>
              <w:rPr>
                <w:ins w:id="540" w:author="Multrus, Markus" w:date="2025-11-19T11:26:00Z" w16du:dateUtc="2025-11-19T17:26:00Z"/>
                <w:rFonts w:ascii="Times New Roman" w:hAnsi="Times New Roman"/>
                <w:sz w:val="20"/>
              </w:rPr>
            </w:pPr>
            <w:ins w:id="541" w:author="Multrus, Markus" w:date="2025-11-19T11:26:00Z" w16du:dateUtc="2025-11-19T17:26:00Z">
              <w:r>
                <w:rPr>
                  <w:rFonts w:ascii="Times New Roman" w:hAnsi="Times New Roman"/>
                  <w:sz w:val="20"/>
                </w:rPr>
                <w:t xml:space="preserve">14 + 2 * Nb * Nc * </w:t>
              </w:r>
              <w:proofErr w:type="spellStart"/>
              <w:r>
                <w:rPr>
                  <w:rFonts w:ascii="Times New Roman" w:hAnsi="Times New Roman"/>
                  <w:sz w:val="20"/>
                </w:rPr>
                <w:t>Nt</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66CDA8C4" w14:textId="77777777" w:rsidR="00652B44" w:rsidRPr="00B32C7F" w:rsidRDefault="00652B44" w:rsidP="009931A3">
            <w:pPr>
              <w:pStyle w:val="TAC"/>
              <w:rPr>
                <w:ins w:id="542" w:author="Multrus, Markus" w:date="2025-11-19T11:26:00Z" w16du:dateUtc="2025-11-19T17:26:00Z"/>
                <w:rFonts w:ascii="Times New Roman" w:hAnsi="Times New Roman"/>
                <w:sz w:val="20"/>
              </w:rPr>
            </w:pPr>
            <w:ins w:id="543" w:author="Multrus, Markus" w:date="2025-11-19T11:26:00Z" w16du:dateUtc="2025-11-19T17:26:00Z">
              <w:r w:rsidRPr="00B32C7F">
                <w:rPr>
                  <w:rFonts w:ascii="Times New Roman" w:hAnsi="Times New Roman"/>
                  <w:sz w:val="20"/>
                </w:rPr>
                <w:t>integer</w:t>
              </w:r>
              <w:r>
                <w:rPr>
                  <w:rFonts w:ascii="Times New Roman" w:hAnsi="Times New Roman"/>
                  <w:sz w:val="20"/>
                </w:rPr>
                <w:t>s</w:t>
              </w:r>
            </w:ins>
          </w:p>
        </w:tc>
        <w:tc>
          <w:tcPr>
            <w:tcW w:w="1843" w:type="dxa"/>
            <w:tcBorders>
              <w:top w:val="single" w:sz="4" w:space="0" w:color="auto"/>
              <w:left w:val="single" w:sz="4" w:space="0" w:color="auto"/>
              <w:bottom w:val="single" w:sz="4" w:space="0" w:color="auto"/>
              <w:right w:val="single" w:sz="4" w:space="0" w:color="auto"/>
            </w:tcBorders>
            <w:hideMark/>
          </w:tcPr>
          <w:p w14:paraId="7AD052CC" w14:textId="77777777" w:rsidR="00652B44" w:rsidRPr="00B32C7F" w:rsidRDefault="00652B44" w:rsidP="009931A3">
            <w:pPr>
              <w:pStyle w:val="TAC"/>
              <w:rPr>
                <w:ins w:id="544" w:author="Multrus, Markus" w:date="2025-11-19T11:26:00Z" w16du:dateUtc="2025-11-19T17:26:00Z"/>
                <w:rFonts w:ascii="Times New Roman" w:hAnsi="Times New Roman"/>
                <w:sz w:val="20"/>
              </w:rPr>
            </w:pPr>
            <w:ins w:id="545" w:author="Multrus, Markus" w:date="2025-11-19T11:26:00Z" w16du:dateUtc="2025-11-19T17:26:00Z">
              <w:r>
                <w:rPr>
                  <w:rFonts w:ascii="Times New Roman" w:hAnsi="Times New Roman"/>
                  <w:sz w:val="20"/>
                </w:rPr>
                <w:t xml:space="preserve">2 * Nb * Nc * </w:t>
              </w:r>
              <w:proofErr w:type="spellStart"/>
              <w:r>
                <w:rPr>
                  <w:rFonts w:ascii="Times New Roman" w:hAnsi="Times New Roman"/>
                  <w:sz w:val="20"/>
                </w:rPr>
                <w:t>Nt</w:t>
              </w:r>
              <w:proofErr w:type="spellEnd"/>
            </w:ins>
          </w:p>
        </w:tc>
        <w:tc>
          <w:tcPr>
            <w:tcW w:w="4394" w:type="dxa"/>
            <w:tcBorders>
              <w:top w:val="single" w:sz="4" w:space="0" w:color="auto"/>
              <w:left w:val="single" w:sz="4" w:space="0" w:color="auto"/>
              <w:bottom w:val="single" w:sz="4" w:space="0" w:color="auto"/>
              <w:right w:val="single" w:sz="4" w:space="0" w:color="auto"/>
            </w:tcBorders>
          </w:tcPr>
          <w:p w14:paraId="25055605" w14:textId="77777777" w:rsidR="00652B44" w:rsidRPr="00B32C7F" w:rsidRDefault="00652B44" w:rsidP="009931A3">
            <w:pPr>
              <w:pStyle w:val="TAC"/>
              <w:ind w:left="720" w:hanging="360"/>
              <w:jc w:val="left"/>
              <w:rPr>
                <w:ins w:id="546" w:author="Multrus, Markus" w:date="2025-11-19T11:26:00Z" w16du:dateUtc="2025-11-19T17:26:00Z"/>
                <w:rFonts w:ascii="Courier New" w:hAnsi="Courier New" w:cs="Courier New"/>
                <w:szCs w:val="18"/>
              </w:rPr>
            </w:pPr>
            <w:ins w:id="547" w:author="Multrus, Markus" w:date="2025-11-19T11:26:00Z" w16du:dateUtc="2025-11-19T17:26:00Z">
              <w:r>
                <w:rPr>
                  <w:rFonts w:cs="Courier New"/>
                </w:rPr>
                <w:t>Left ear imaginary taps v</w:t>
              </w:r>
              <w:r>
                <w:rPr>
                  <w:rFonts w:ascii="Times New Roman" w:hAnsi="Times New Roman"/>
                  <w:sz w:val="20"/>
                </w:rPr>
                <w:t>alues</w:t>
              </w:r>
              <w:r>
                <w:rPr>
                  <w:rFonts w:ascii="Times New Roman" w:hAnsi="Times New Roman"/>
                  <w:sz w:val="20"/>
                  <w:vertAlign w:val="superscript"/>
                </w:rPr>
                <w:t>*</w:t>
              </w:r>
            </w:ins>
          </w:p>
        </w:tc>
      </w:tr>
      <w:tr w:rsidR="00652B44" w:rsidRPr="00F44DC7" w14:paraId="3F8141FE" w14:textId="77777777" w:rsidTr="009931A3">
        <w:trPr>
          <w:ins w:id="548"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1CC938BE" w14:textId="77777777" w:rsidR="00652B44" w:rsidRPr="00B32C7F" w:rsidRDefault="00652B44" w:rsidP="009931A3">
            <w:pPr>
              <w:pStyle w:val="TAC"/>
              <w:rPr>
                <w:ins w:id="549" w:author="Multrus, Markus" w:date="2025-11-19T11:26:00Z" w16du:dateUtc="2025-11-19T17:26:00Z"/>
                <w:rFonts w:ascii="Times New Roman" w:hAnsi="Times New Roman"/>
                <w:sz w:val="20"/>
              </w:rPr>
            </w:pPr>
            <w:ins w:id="550" w:author="Multrus, Markus" w:date="2025-11-19T11:26:00Z" w16du:dateUtc="2025-11-19T17:26:00Z">
              <w:r>
                <w:rPr>
                  <w:rFonts w:ascii="Times New Roman" w:hAnsi="Times New Roman"/>
                  <w:sz w:val="20"/>
                </w:rPr>
                <w:t xml:space="preserve">14 + 2 * 2 * Nb * Nc * </w:t>
              </w:r>
              <w:proofErr w:type="spellStart"/>
              <w:r>
                <w:rPr>
                  <w:rFonts w:ascii="Times New Roman" w:hAnsi="Times New Roman"/>
                  <w:sz w:val="20"/>
                </w:rPr>
                <w:t>Nt</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6E92A205" w14:textId="77777777" w:rsidR="00652B44" w:rsidRPr="00B32C7F" w:rsidRDefault="00652B44" w:rsidP="009931A3">
            <w:pPr>
              <w:pStyle w:val="TAC"/>
              <w:rPr>
                <w:ins w:id="551" w:author="Multrus, Markus" w:date="2025-11-19T11:26:00Z" w16du:dateUtc="2025-11-19T17:26:00Z"/>
                <w:rFonts w:ascii="Times New Roman" w:hAnsi="Times New Roman"/>
                <w:sz w:val="20"/>
              </w:rPr>
            </w:pPr>
            <w:ins w:id="552" w:author="Multrus, Markus" w:date="2025-11-19T11:26:00Z" w16du:dateUtc="2025-11-19T17:26:00Z">
              <w:r w:rsidRPr="00B32C7F">
                <w:rPr>
                  <w:rFonts w:ascii="Times New Roman" w:hAnsi="Times New Roman"/>
                  <w:sz w:val="20"/>
                </w:rPr>
                <w:t>integer</w:t>
              </w:r>
              <w:r>
                <w:rPr>
                  <w:rFonts w:ascii="Times New Roman" w:hAnsi="Times New Roman"/>
                  <w:sz w:val="20"/>
                </w:rPr>
                <w:t>s</w:t>
              </w:r>
            </w:ins>
          </w:p>
        </w:tc>
        <w:tc>
          <w:tcPr>
            <w:tcW w:w="1843" w:type="dxa"/>
            <w:tcBorders>
              <w:top w:val="single" w:sz="4" w:space="0" w:color="auto"/>
              <w:left w:val="single" w:sz="4" w:space="0" w:color="auto"/>
              <w:bottom w:val="single" w:sz="4" w:space="0" w:color="auto"/>
              <w:right w:val="single" w:sz="4" w:space="0" w:color="auto"/>
            </w:tcBorders>
            <w:hideMark/>
          </w:tcPr>
          <w:p w14:paraId="0A5E8139" w14:textId="77777777" w:rsidR="00652B44" w:rsidRPr="00B32C7F" w:rsidRDefault="00652B44" w:rsidP="009931A3">
            <w:pPr>
              <w:pStyle w:val="TAC"/>
              <w:rPr>
                <w:ins w:id="553" w:author="Multrus, Markus" w:date="2025-11-19T11:26:00Z" w16du:dateUtc="2025-11-19T17:26:00Z"/>
                <w:rFonts w:ascii="Times New Roman" w:hAnsi="Times New Roman"/>
                <w:sz w:val="20"/>
              </w:rPr>
            </w:pPr>
            <w:ins w:id="554" w:author="Multrus, Markus" w:date="2025-11-19T11:26:00Z" w16du:dateUtc="2025-11-19T17:26:00Z">
              <w:r>
                <w:rPr>
                  <w:rFonts w:ascii="Times New Roman" w:hAnsi="Times New Roman"/>
                  <w:sz w:val="20"/>
                </w:rPr>
                <w:t xml:space="preserve">2 * Nb * Nc * </w:t>
              </w:r>
              <w:proofErr w:type="spellStart"/>
              <w:r>
                <w:rPr>
                  <w:rFonts w:ascii="Times New Roman" w:hAnsi="Times New Roman"/>
                  <w:sz w:val="20"/>
                </w:rPr>
                <w:t>Nt</w:t>
              </w:r>
              <w:proofErr w:type="spellEnd"/>
            </w:ins>
          </w:p>
        </w:tc>
        <w:tc>
          <w:tcPr>
            <w:tcW w:w="4394" w:type="dxa"/>
            <w:tcBorders>
              <w:top w:val="single" w:sz="4" w:space="0" w:color="auto"/>
              <w:left w:val="single" w:sz="4" w:space="0" w:color="auto"/>
              <w:bottom w:val="single" w:sz="4" w:space="0" w:color="auto"/>
              <w:right w:val="single" w:sz="4" w:space="0" w:color="auto"/>
            </w:tcBorders>
          </w:tcPr>
          <w:p w14:paraId="66900E4B" w14:textId="77777777" w:rsidR="00652B44" w:rsidRPr="00B32C7F" w:rsidRDefault="00652B44" w:rsidP="009931A3">
            <w:pPr>
              <w:pStyle w:val="TAC"/>
              <w:ind w:left="720" w:hanging="360"/>
              <w:jc w:val="left"/>
              <w:rPr>
                <w:ins w:id="555" w:author="Multrus, Markus" w:date="2025-11-19T11:26:00Z" w16du:dateUtc="2025-11-19T17:26:00Z"/>
                <w:rFonts w:ascii="Courier New" w:hAnsi="Courier New" w:cs="Courier New"/>
                <w:szCs w:val="18"/>
              </w:rPr>
            </w:pPr>
            <w:ins w:id="556" w:author="Multrus, Markus" w:date="2025-11-19T11:26:00Z" w16du:dateUtc="2025-11-19T17:26:00Z">
              <w:r>
                <w:rPr>
                  <w:rFonts w:cs="Courier New"/>
                </w:rPr>
                <w:t>Right ear real taps v</w:t>
              </w:r>
              <w:r>
                <w:rPr>
                  <w:rFonts w:ascii="Times New Roman" w:hAnsi="Times New Roman"/>
                  <w:sz w:val="20"/>
                </w:rPr>
                <w:t>alues</w:t>
              </w:r>
              <w:r>
                <w:rPr>
                  <w:rFonts w:ascii="Times New Roman" w:hAnsi="Times New Roman"/>
                  <w:sz w:val="20"/>
                  <w:vertAlign w:val="superscript"/>
                </w:rPr>
                <w:t>*</w:t>
              </w:r>
            </w:ins>
          </w:p>
        </w:tc>
      </w:tr>
      <w:tr w:rsidR="00652B44" w:rsidRPr="00F44DC7" w14:paraId="2775C545" w14:textId="77777777" w:rsidTr="009931A3">
        <w:trPr>
          <w:ins w:id="557"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5CCD7295" w14:textId="77777777" w:rsidR="00652B44" w:rsidRPr="00B32C7F" w:rsidRDefault="00652B44" w:rsidP="009931A3">
            <w:pPr>
              <w:pStyle w:val="TAC"/>
              <w:rPr>
                <w:ins w:id="558" w:author="Multrus, Markus" w:date="2025-11-19T11:26:00Z" w16du:dateUtc="2025-11-19T17:26:00Z"/>
                <w:rFonts w:ascii="Times New Roman" w:hAnsi="Times New Roman"/>
                <w:sz w:val="20"/>
              </w:rPr>
            </w:pPr>
            <w:ins w:id="559" w:author="Multrus, Markus" w:date="2025-11-19T11:26:00Z" w16du:dateUtc="2025-11-19T17:26:00Z">
              <w:r>
                <w:rPr>
                  <w:rFonts w:ascii="Times New Roman" w:hAnsi="Times New Roman"/>
                  <w:sz w:val="20"/>
                </w:rPr>
                <w:t xml:space="preserve">14 + 3 * 2 * Nb * Nc * </w:t>
              </w:r>
              <w:proofErr w:type="spellStart"/>
              <w:r>
                <w:rPr>
                  <w:rFonts w:ascii="Times New Roman" w:hAnsi="Times New Roman"/>
                  <w:sz w:val="20"/>
                </w:rPr>
                <w:t>Nt</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50B198A4" w14:textId="77777777" w:rsidR="00652B44" w:rsidRPr="00B32C7F" w:rsidRDefault="00652B44" w:rsidP="009931A3">
            <w:pPr>
              <w:pStyle w:val="TAC"/>
              <w:rPr>
                <w:ins w:id="560" w:author="Multrus, Markus" w:date="2025-11-19T11:26:00Z" w16du:dateUtc="2025-11-19T17:26:00Z"/>
                <w:rFonts w:ascii="Times New Roman" w:hAnsi="Times New Roman"/>
                <w:sz w:val="20"/>
              </w:rPr>
            </w:pPr>
            <w:ins w:id="561" w:author="Multrus, Markus" w:date="2025-11-19T11:26:00Z" w16du:dateUtc="2025-11-19T17:26:00Z">
              <w:r w:rsidRPr="00B32C7F">
                <w:rPr>
                  <w:rFonts w:ascii="Times New Roman" w:hAnsi="Times New Roman"/>
                  <w:sz w:val="20"/>
                </w:rPr>
                <w:t>integer</w:t>
              </w:r>
              <w:r>
                <w:rPr>
                  <w:rFonts w:ascii="Times New Roman" w:hAnsi="Times New Roman"/>
                  <w:sz w:val="20"/>
                </w:rPr>
                <w:t>s</w:t>
              </w:r>
            </w:ins>
          </w:p>
        </w:tc>
        <w:tc>
          <w:tcPr>
            <w:tcW w:w="1843" w:type="dxa"/>
            <w:tcBorders>
              <w:top w:val="single" w:sz="4" w:space="0" w:color="auto"/>
              <w:left w:val="single" w:sz="4" w:space="0" w:color="auto"/>
              <w:bottom w:val="single" w:sz="4" w:space="0" w:color="auto"/>
              <w:right w:val="single" w:sz="4" w:space="0" w:color="auto"/>
            </w:tcBorders>
            <w:hideMark/>
          </w:tcPr>
          <w:p w14:paraId="4839B59A" w14:textId="77777777" w:rsidR="00652B44" w:rsidRPr="00B32C7F" w:rsidRDefault="00652B44" w:rsidP="009931A3">
            <w:pPr>
              <w:pStyle w:val="TAC"/>
              <w:rPr>
                <w:ins w:id="562" w:author="Multrus, Markus" w:date="2025-11-19T11:26:00Z" w16du:dateUtc="2025-11-19T17:26:00Z"/>
                <w:rFonts w:ascii="Times New Roman" w:hAnsi="Times New Roman"/>
                <w:sz w:val="20"/>
              </w:rPr>
            </w:pPr>
            <w:ins w:id="563" w:author="Multrus, Markus" w:date="2025-11-19T11:26:00Z" w16du:dateUtc="2025-11-19T17:26:00Z">
              <w:r>
                <w:rPr>
                  <w:rFonts w:ascii="Times New Roman" w:hAnsi="Times New Roman"/>
                  <w:sz w:val="20"/>
                </w:rPr>
                <w:t xml:space="preserve">2 * Nb * Nc * </w:t>
              </w:r>
              <w:proofErr w:type="spellStart"/>
              <w:r>
                <w:rPr>
                  <w:rFonts w:ascii="Times New Roman" w:hAnsi="Times New Roman"/>
                  <w:sz w:val="20"/>
                </w:rPr>
                <w:t>Nt</w:t>
              </w:r>
              <w:proofErr w:type="spellEnd"/>
            </w:ins>
          </w:p>
        </w:tc>
        <w:tc>
          <w:tcPr>
            <w:tcW w:w="4394" w:type="dxa"/>
            <w:tcBorders>
              <w:top w:val="single" w:sz="4" w:space="0" w:color="auto"/>
              <w:left w:val="single" w:sz="4" w:space="0" w:color="auto"/>
              <w:bottom w:val="single" w:sz="4" w:space="0" w:color="auto"/>
              <w:right w:val="single" w:sz="4" w:space="0" w:color="auto"/>
            </w:tcBorders>
          </w:tcPr>
          <w:p w14:paraId="68F8AF9B" w14:textId="77777777" w:rsidR="00652B44" w:rsidRPr="00B32C7F" w:rsidRDefault="00652B44" w:rsidP="009931A3">
            <w:pPr>
              <w:pStyle w:val="TAC"/>
              <w:ind w:left="720" w:hanging="360"/>
              <w:jc w:val="left"/>
              <w:rPr>
                <w:ins w:id="564" w:author="Multrus, Markus" w:date="2025-11-19T11:26:00Z" w16du:dateUtc="2025-11-19T17:26:00Z"/>
                <w:rFonts w:ascii="Courier New" w:hAnsi="Courier New" w:cs="Courier New"/>
                <w:szCs w:val="18"/>
              </w:rPr>
            </w:pPr>
            <w:ins w:id="565" w:author="Multrus, Markus" w:date="2025-11-19T11:26:00Z" w16du:dateUtc="2025-11-19T17:26:00Z">
              <w:r>
                <w:rPr>
                  <w:rFonts w:cs="Courier New"/>
                </w:rPr>
                <w:t>Right ear imaginary taps v</w:t>
              </w:r>
              <w:r>
                <w:rPr>
                  <w:rFonts w:ascii="Times New Roman" w:hAnsi="Times New Roman"/>
                  <w:sz w:val="20"/>
                </w:rPr>
                <w:t>alues</w:t>
              </w:r>
              <w:r>
                <w:rPr>
                  <w:rFonts w:ascii="Times New Roman" w:hAnsi="Times New Roman"/>
                  <w:sz w:val="20"/>
                  <w:vertAlign w:val="superscript"/>
                </w:rPr>
                <w:t>*</w:t>
              </w:r>
            </w:ins>
          </w:p>
        </w:tc>
      </w:tr>
      <w:tr w:rsidR="00652B44" w:rsidRPr="00F44DC7" w14:paraId="2CB71577" w14:textId="77777777" w:rsidTr="009931A3">
        <w:trPr>
          <w:ins w:id="566"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6C1DBA7C" w14:textId="77777777" w:rsidR="00652B44" w:rsidRPr="00B32C7F" w:rsidRDefault="00652B44" w:rsidP="009931A3">
            <w:pPr>
              <w:pStyle w:val="TAC"/>
              <w:rPr>
                <w:ins w:id="567" w:author="Multrus, Markus" w:date="2025-11-19T11:26:00Z" w16du:dateUtc="2025-11-19T17:26:00Z"/>
                <w:rFonts w:ascii="Times New Roman" w:hAnsi="Times New Roman"/>
                <w:sz w:val="20"/>
              </w:rPr>
            </w:pPr>
            <w:ins w:id="568" w:author="Multrus, Markus" w:date="2025-11-19T11:26:00Z" w16du:dateUtc="2025-11-19T17:26:00Z">
              <w:r>
                <w:rPr>
                  <w:rFonts w:ascii="Times New Roman" w:hAnsi="Times New Roman"/>
                  <w:sz w:val="20"/>
                </w:rPr>
                <w:t xml:space="preserve">14 + 4 * 2 * Nb * Nc * </w:t>
              </w:r>
              <w:proofErr w:type="spellStart"/>
              <w:r>
                <w:rPr>
                  <w:rFonts w:ascii="Times New Roman" w:hAnsi="Times New Roman"/>
                  <w:sz w:val="20"/>
                </w:rPr>
                <w:t>Nt</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4B881FC2" w14:textId="77777777" w:rsidR="00652B44" w:rsidRPr="00B32C7F" w:rsidRDefault="00652B44" w:rsidP="009931A3">
            <w:pPr>
              <w:pStyle w:val="TAC"/>
              <w:rPr>
                <w:ins w:id="569" w:author="Multrus, Markus" w:date="2025-11-19T11:26:00Z" w16du:dateUtc="2025-11-19T17:26:00Z"/>
                <w:rFonts w:ascii="Times New Roman" w:hAnsi="Times New Roman"/>
                <w:sz w:val="20"/>
              </w:rPr>
            </w:pPr>
            <w:ins w:id="570" w:author="Multrus, Markus" w:date="2025-11-19T11:26:00Z" w16du:dateUtc="2025-11-19T17:26: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403720EE" w14:textId="77777777" w:rsidR="00652B44" w:rsidRPr="00B32C7F" w:rsidRDefault="00652B44" w:rsidP="009931A3">
            <w:pPr>
              <w:pStyle w:val="TAC"/>
              <w:rPr>
                <w:ins w:id="571" w:author="Multrus, Markus" w:date="2025-11-19T11:26:00Z" w16du:dateUtc="2025-11-19T17:26:00Z"/>
                <w:rFonts w:ascii="Times New Roman" w:hAnsi="Times New Roman"/>
                <w:sz w:val="20"/>
              </w:rPr>
            </w:pPr>
            <w:ins w:id="572" w:author="Multrus, Markus" w:date="2025-11-19T11:26:00Z" w16du:dateUtc="2025-11-19T17:26: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1DF720EE" w14:textId="77777777" w:rsidR="00652B44" w:rsidRPr="00B32C7F" w:rsidRDefault="00652B44" w:rsidP="009931A3">
            <w:pPr>
              <w:pStyle w:val="TAC"/>
              <w:ind w:left="720" w:hanging="360"/>
              <w:jc w:val="left"/>
              <w:rPr>
                <w:ins w:id="573" w:author="Multrus, Markus" w:date="2025-11-19T11:26:00Z" w16du:dateUtc="2025-11-19T17:26:00Z"/>
                <w:rFonts w:ascii="Courier New" w:hAnsi="Courier New" w:cs="Courier New"/>
                <w:sz w:val="20"/>
              </w:rPr>
            </w:pPr>
            <w:ins w:id="574" w:author="Multrus, Markus" w:date="2025-11-19T11:26:00Z" w16du:dateUtc="2025-11-19T17:26:00Z">
              <w:r>
                <w:rPr>
                  <w:rFonts w:eastAsia="MS Mincho" w:cs="Arial"/>
                  <w:sz w:val="20"/>
                </w:rPr>
                <w:t>CLDFB max number of channels (Nm)</w:t>
              </w:r>
            </w:ins>
          </w:p>
        </w:tc>
      </w:tr>
      <w:tr w:rsidR="00652B44" w:rsidRPr="00F44DC7" w14:paraId="7BCF5CD0" w14:textId="77777777" w:rsidTr="009931A3">
        <w:trPr>
          <w:ins w:id="575"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06BF4941" w14:textId="77777777" w:rsidR="00652B44" w:rsidRPr="00B32C7F" w:rsidRDefault="00652B44" w:rsidP="009931A3">
            <w:pPr>
              <w:pStyle w:val="TAC"/>
              <w:rPr>
                <w:ins w:id="576" w:author="Multrus, Markus" w:date="2025-11-19T11:26:00Z" w16du:dateUtc="2025-11-19T17:26:00Z"/>
                <w:rFonts w:ascii="Times New Roman" w:hAnsi="Times New Roman"/>
                <w:sz w:val="20"/>
              </w:rPr>
            </w:pPr>
            <w:ins w:id="577" w:author="Multrus, Markus" w:date="2025-11-19T11:26:00Z" w16du:dateUtc="2025-11-19T17:26:00Z">
              <w:r>
                <w:rPr>
                  <w:rFonts w:ascii="Times New Roman" w:hAnsi="Times New Roman"/>
                  <w:sz w:val="20"/>
                </w:rPr>
                <w:t xml:space="preserve">16 + 4 * 2 * Nb * Nc * </w:t>
              </w:r>
              <w:proofErr w:type="spellStart"/>
              <w:r>
                <w:rPr>
                  <w:rFonts w:ascii="Times New Roman" w:hAnsi="Times New Roman"/>
                  <w:sz w:val="20"/>
                </w:rPr>
                <w:t>Nt</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7369FFFA" w14:textId="77777777" w:rsidR="00652B44" w:rsidRPr="00B32C7F" w:rsidRDefault="00652B44" w:rsidP="009931A3">
            <w:pPr>
              <w:pStyle w:val="TAC"/>
              <w:rPr>
                <w:ins w:id="578" w:author="Multrus, Markus" w:date="2025-11-19T11:26:00Z" w16du:dateUtc="2025-11-19T17:26:00Z"/>
                <w:rFonts w:ascii="Times New Roman" w:hAnsi="Times New Roman"/>
                <w:sz w:val="20"/>
              </w:rPr>
            </w:pPr>
            <w:ins w:id="579" w:author="Multrus, Markus" w:date="2025-11-19T11:26:00Z" w16du:dateUtc="2025-11-19T17:26: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hideMark/>
          </w:tcPr>
          <w:p w14:paraId="448E10F5" w14:textId="77777777" w:rsidR="00652B44" w:rsidRPr="00B32C7F" w:rsidRDefault="00652B44" w:rsidP="009931A3">
            <w:pPr>
              <w:pStyle w:val="TAC"/>
              <w:rPr>
                <w:ins w:id="580" w:author="Multrus, Markus" w:date="2025-11-19T11:26:00Z" w16du:dateUtc="2025-11-19T17:26:00Z"/>
                <w:rFonts w:ascii="Times New Roman" w:hAnsi="Times New Roman"/>
                <w:sz w:val="20"/>
              </w:rPr>
            </w:pPr>
            <w:ins w:id="581" w:author="Multrus, Markus" w:date="2025-11-19T11:26:00Z" w16du:dateUtc="2025-11-19T17:26: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192D5981" w14:textId="77777777" w:rsidR="00652B44" w:rsidRPr="00E208DF" w:rsidRDefault="00652B44" w:rsidP="009931A3">
            <w:pPr>
              <w:pStyle w:val="TAC"/>
              <w:ind w:left="720" w:hanging="360"/>
              <w:jc w:val="left"/>
              <w:rPr>
                <w:ins w:id="582" w:author="Multrus, Markus" w:date="2025-11-19T11:26:00Z" w16du:dateUtc="2025-11-19T17:26:00Z"/>
                <w:rFonts w:ascii="Courier New" w:hAnsi="Courier New" w:cs="Courier New"/>
                <w:szCs w:val="18"/>
                <w:vertAlign w:val="superscript"/>
              </w:rPr>
            </w:pPr>
            <w:ins w:id="583" w:author="Multrus, Markus" w:date="2025-11-19T11:26:00Z" w16du:dateUtc="2025-11-19T17:26:00Z">
              <w:r>
                <w:rPr>
                  <w:rFonts w:eastAsia="MS Mincho" w:cs="Arial"/>
                  <w:sz w:val="20"/>
                </w:rPr>
                <w:t>Scaling factor for reverberation time values</w:t>
              </w:r>
            </w:ins>
          </w:p>
        </w:tc>
      </w:tr>
      <w:tr w:rsidR="00652B44" w:rsidRPr="00B32C7F" w14:paraId="5583BE67" w14:textId="77777777" w:rsidTr="009931A3">
        <w:trPr>
          <w:ins w:id="584" w:author="Multrus, Markus" w:date="2025-11-19T11:26:00Z"/>
        </w:trPr>
        <w:tc>
          <w:tcPr>
            <w:tcW w:w="2405" w:type="dxa"/>
            <w:tcBorders>
              <w:top w:val="single" w:sz="4" w:space="0" w:color="auto"/>
              <w:left w:val="single" w:sz="4" w:space="0" w:color="auto"/>
              <w:bottom w:val="single" w:sz="4" w:space="0" w:color="auto"/>
              <w:right w:val="single" w:sz="4" w:space="0" w:color="auto"/>
            </w:tcBorders>
          </w:tcPr>
          <w:p w14:paraId="5D28852E" w14:textId="77777777" w:rsidR="00652B44" w:rsidRDefault="00652B44" w:rsidP="009931A3">
            <w:pPr>
              <w:pStyle w:val="TAC"/>
              <w:rPr>
                <w:ins w:id="585" w:author="Multrus, Markus" w:date="2025-11-19T11:26:00Z" w16du:dateUtc="2025-11-19T17:26:00Z"/>
                <w:rFonts w:ascii="Times New Roman" w:hAnsi="Times New Roman"/>
                <w:sz w:val="20"/>
              </w:rPr>
            </w:pPr>
            <w:ins w:id="586" w:author="Multrus, Markus" w:date="2025-11-19T11:26:00Z" w16du:dateUtc="2025-11-19T17:26:00Z">
              <w:r>
                <w:rPr>
                  <w:rFonts w:ascii="Times New Roman" w:hAnsi="Times New Roman"/>
                  <w:sz w:val="20"/>
                </w:rPr>
                <w:t xml:space="preserve">18 + 4 * </w:t>
              </w:r>
              <w:r w:rsidRPr="00B32C7F">
                <w:rPr>
                  <w:rFonts w:ascii="Times New Roman" w:hAnsi="Times New Roman"/>
                  <w:sz w:val="20"/>
                </w:rPr>
                <w:t>4</w:t>
              </w:r>
              <w:r>
                <w:rPr>
                  <w:rFonts w:ascii="Times New Roman" w:hAnsi="Times New Roman"/>
                  <w:sz w:val="20"/>
                </w:rPr>
                <w:t xml:space="preserve"> * Nb * Nc * </w:t>
              </w:r>
              <w:proofErr w:type="spellStart"/>
              <w:r>
                <w:rPr>
                  <w:rFonts w:ascii="Times New Roman" w:hAnsi="Times New Roman"/>
                  <w:sz w:val="20"/>
                </w:rPr>
                <w:t>Nt</w:t>
              </w:r>
              <w:proofErr w:type="spellEnd"/>
            </w:ins>
          </w:p>
        </w:tc>
        <w:tc>
          <w:tcPr>
            <w:tcW w:w="992" w:type="dxa"/>
            <w:tcBorders>
              <w:top w:val="single" w:sz="4" w:space="0" w:color="auto"/>
              <w:left w:val="single" w:sz="4" w:space="0" w:color="auto"/>
              <w:bottom w:val="single" w:sz="4" w:space="0" w:color="auto"/>
              <w:right w:val="single" w:sz="4" w:space="0" w:color="auto"/>
            </w:tcBorders>
          </w:tcPr>
          <w:p w14:paraId="768A2C05" w14:textId="77777777" w:rsidR="00652B44" w:rsidRPr="00B32C7F" w:rsidRDefault="00652B44" w:rsidP="009931A3">
            <w:pPr>
              <w:pStyle w:val="TAC"/>
              <w:rPr>
                <w:ins w:id="587" w:author="Multrus, Markus" w:date="2025-11-19T11:26:00Z" w16du:dateUtc="2025-11-19T17:26:00Z"/>
                <w:rFonts w:ascii="Times New Roman" w:hAnsi="Times New Roman"/>
                <w:sz w:val="20"/>
              </w:rPr>
            </w:pPr>
            <w:ins w:id="588" w:author="Multrus, Markus" w:date="2025-11-19T11:26:00Z" w16du:dateUtc="2025-11-19T17:26:00Z">
              <w:r w:rsidRPr="00B32C7F">
                <w:rPr>
                  <w:rFonts w:ascii="Times New Roman" w:hAnsi="Times New Roman"/>
                  <w:sz w:val="20"/>
                </w:rPr>
                <w:t>integer</w:t>
              </w:r>
              <w:r>
                <w:rPr>
                  <w:rFonts w:ascii="Times New Roman" w:hAnsi="Times New Roman"/>
                  <w:sz w:val="20"/>
                </w:rPr>
                <w:t>s</w:t>
              </w:r>
            </w:ins>
          </w:p>
        </w:tc>
        <w:tc>
          <w:tcPr>
            <w:tcW w:w="1843" w:type="dxa"/>
            <w:tcBorders>
              <w:top w:val="single" w:sz="4" w:space="0" w:color="auto"/>
              <w:left w:val="single" w:sz="4" w:space="0" w:color="auto"/>
              <w:bottom w:val="single" w:sz="4" w:space="0" w:color="auto"/>
              <w:right w:val="single" w:sz="4" w:space="0" w:color="auto"/>
            </w:tcBorders>
          </w:tcPr>
          <w:p w14:paraId="2DC7B4C1" w14:textId="77777777" w:rsidR="00652B44" w:rsidRPr="00B32C7F" w:rsidRDefault="00652B44" w:rsidP="009931A3">
            <w:pPr>
              <w:pStyle w:val="TAC"/>
              <w:rPr>
                <w:ins w:id="589" w:author="Multrus, Markus" w:date="2025-11-19T11:26:00Z" w16du:dateUtc="2025-11-19T17:26:00Z"/>
                <w:rFonts w:ascii="Times New Roman" w:hAnsi="Times New Roman"/>
                <w:sz w:val="20"/>
              </w:rPr>
            </w:pPr>
            <w:ins w:id="590" w:author="Multrus, Markus" w:date="2025-11-19T11:26:00Z" w16du:dateUtc="2025-11-19T17:26:00Z">
              <w:r>
                <w:rPr>
                  <w:rFonts w:ascii="Times New Roman" w:hAnsi="Times New Roman"/>
                  <w:sz w:val="20"/>
                </w:rPr>
                <w:t>2 * Nm</w:t>
              </w:r>
            </w:ins>
          </w:p>
        </w:tc>
        <w:tc>
          <w:tcPr>
            <w:tcW w:w="4394" w:type="dxa"/>
            <w:tcBorders>
              <w:top w:val="single" w:sz="4" w:space="0" w:color="auto"/>
              <w:left w:val="single" w:sz="4" w:space="0" w:color="auto"/>
              <w:bottom w:val="single" w:sz="4" w:space="0" w:color="auto"/>
              <w:right w:val="single" w:sz="4" w:space="0" w:color="auto"/>
            </w:tcBorders>
          </w:tcPr>
          <w:p w14:paraId="616E0A08" w14:textId="77777777" w:rsidR="00652B44" w:rsidRDefault="00652B44" w:rsidP="009931A3">
            <w:pPr>
              <w:pStyle w:val="TAC"/>
              <w:ind w:left="720" w:hanging="360"/>
              <w:jc w:val="left"/>
              <w:rPr>
                <w:ins w:id="591" w:author="Multrus, Markus" w:date="2025-11-19T11:26:00Z" w16du:dateUtc="2025-11-19T17:26:00Z"/>
                <w:rFonts w:cs="Courier New"/>
              </w:rPr>
            </w:pPr>
            <w:ins w:id="592" w:author="Multrus, Markus" w:date="2025-11-19T11:26:00Z" w16du:dateUtc="2025-11-19T17:26:00Z">
              <w:r>
                <w:rPr>
                  <w:rFonts w:eastAsia="MS Mincho" w:cs="Arial"/>
                  <w:sz w:val="20"/>
                </w:rPr>
                <w:t>reverberation time values</w:t>
              </w:r>
              <w:r>
                <w:rPr>
                  <w:rFonts w:ascii="Times New Roman" w:hAnsi="Times New Roman"/>
                  <w:sz w:val="20"/>
                  <w:vertAlign w:val="superscript"/>
                </w:rPr>
                <w:t>*</w:t>
              </w:r>
            </w:ins>
          </w:p>
        </w:tc>
      </w:tr>
      <w:tr w:rsidR="00652B44" w:rsidRPr="00F44DC7" w14:paraId="1CE79F47" w14:textId="77777777" w:rsidTr="009931A3">
        <w:trPr>
          <w:ins w:id="593" w:author="Multrus, Markus" w:date="2025-11-19T11:26:00Z"/>
        </w:trPr>
        <w:tc>
          <w:tcPr>
            <w:tcW w:w="2405" w:type="dxa"/>
            <w:tcBorders>
              <w:top w:val="single" w:sz="4" w:space="0" w:color="auto"/>
              <w:left w:val="single" w:sz="4" w:space="0" w:color="auto"/>
              <w:bottom w:val="single" w:sz="4" w:space="0" w:color="auto"/>
              <w:right w:val="single" w:sz="4" w:space="0" w:color="auto"/>
            </w:tcBorders>
          </w:tcPr>
          <w:p w14:paraId="3A2C6C08" w14:textId="77777777" w:rsidR="00652B44" w:rsidRPr="00B32C7F" w:rsidRDefault="00652B44" w:rsidP="009931A3">
            <w:pPr>
              <w:pStyle w:val="TAC"/>
              <w:rPr>
                <w:ins w:id="594" w:author="Multrus, Markus" w:date="2025-11-19T11:26:00Z" w16du:dateUtc="2025-11-19T17:26:00Z"/>
                <w:rFonts w:ascii="Times New Roman" w:hAnsi="Times New Roman"/>
                <w:sz w:val="20"/>
              </w:rPr>
            </w:pPr>
            <w:ins w:id="595" w:author="Multrus, Markus" w:date="2025-11-19T11:26:00Z" w16du:dateUtc="2025-11-19T17:26:00Z">
              <w:r>
                <w:rPr>
                  <w:rFonts w:ascii="Times New Roman" w:hAnsi="Times New Roman"/>
                  <w:sz w:val="20"/>
                </w:rPr>
                <w:t xml:space="preserve">18 + 4 * </w:t>
              </w:r>
              <w:r w:rsidRPr="00B32C7F">
                <w:rPr>
                  <w:rFonts w:ascii="Times New Roman" w:hAnsi="Times New Roman"/>
                  <w:sz w:val="20"/>
                </w:rPr>
                <w:t>4</w:t>
              </w:r>
              <w:r>
                <w:rPr>
                  <w:rFonts w:ascii="Times New Roman" w:hAnsi="Times New Roman"/>
                  <w:sz w:val="20"/>
                </w:rPr>
                <w:t xml:space="preserve"> * Nb * Nc * </w:t>
              </w:r>
              <w:proofErr w:type="spellStart"/>
              <w:r>
                <w:rPr>
                  <w:rFonts w:ascii="Times New Roman" w:hAnsi="Times New Roman"/>
                  <w:sz w:val="20"/>
                </w:rPr>
                <w:t>Nt</w:t>
              </w:r>
              <w:proofErr w:type="spellEnd"/>
              <w:r>
                <w:rPr>
                  <w:rFonts w:ascii="Times New Roman" w:hAnsi="Times New Roman"/>
                  <w:sz w:val="20"/>
                </w:rPr>
                <w:t xml:space="preserve"> + 2 * Nm</w:t>
              </w:r>
            </w:ins>
          </w:p>
        </w:tc>
        <w:tc>
          <w:tcPr>
            <w:tcW w:w="992" w:type="dxa"/>
            <w:tcBorders>
              <w:top w:val="single" w:sz="4" w:space="0" w:color="auto"/>
              <w:left w:val="single" w:sz="4" w:space="0" w:color="auto"/>
              <w:bottom w:val="single" w:sz="4" w:space="0" w:color="auto"/>
              <w:right w:val="single" w:sz="4" w:space="0" w:color="auto"/>
            </w:tcBorders>
          </w:tcPr>
          <w:p w14:paraId="553936FC" w14:textId="77777777" w:rsidR="00652B44" w:rsidRPr="00B32C7F" w:rsidRDefault="00652B44" w:rsidP="009931A3">
            <w:pPr>
              <w:pStyle w:val="TAC"/>
              <w:rPr>
                <w:ins w:id="596" w:author="Multrus, Markus" w:date="2025-11-19T11:26:00Z" w16du:dateUtc="2025-11-19T17:26:00Z"/>
                <w:rFonts w:ascii="Times New Roman" w:hAnsi="Times New Roman"/>
                <w:sz w:val="20"/>
              </w:rPr>
            </w:pPr>
            <w:ins w:id="597" w:author="Multrus, Markus" w:date="2025-11-19T11:26:00Z" w16du:dateUtc="2025-11-19T17:26:00Z">
              <w:r w:rsidRPr="00B32C7F">
                <w:rPr>
                  <w:rFonts w:ascii="Times New Roman" w:hAnsi="Times New Roman"/>
                  <w:sz w:val="20"/>
                </w:rPr>
                <w:t>integer</w:t>
              </w:r>
            </w:ins>
          </w:p>
        </w:tc>
        <w:tc>
          <w:tcPr>
            <w:tcW w:w="1843" w:type="dxa"/>
            <w:tcBorders>
              <w:top w:val="single" w:sz="4" w:space="0" w:color="auto"/>
              <w:left w:val="single" w:sz="4" w:space="0" w:color="auto"/>
              <w:bottom w:val="single" w:sz="4" w:space="0" w:color="auto"/>
              <w:right w:val="single" w:sz="4" w:space="0" w:color="auto"/>
            </w:tcBorders>
          </w:tcPr>
          <w:p w14:paraId="0EFF57B6" w14:textId="77777777" w:rsidR="00652B44" w:rsidRPr="00B32C7F" w:rsidRDefault="00652B44" w:rsidP="009931A3">
            <w:pPr>
              <w:pStyle w:val="TAC"/>
              <w:rPr>
                <w:ins w:id="598" w:author="Multrus, Markus" w:date="2025-11-19T11:26:00Z" w16du:dateUtc="2025-11-19T17:26:00Z"/>
                <w:rFonts w:ascii="Times New Roman" w:hAnsi="Times New Roman"/>
                <w:sz w:val="20"/>
              </w:rPr>
            </w:pPr>
            <w:ins w:id="599" w:author="Multrus, Markus" w:date="2025-11-19T11:26:00Z" w16du:dateUtc="2025-11-19T17:26:00Z">
              <w:r>
                <w:rPr>
                  <w:rFonts w:ascii="Times New Roman" w:hAnsi="Times New Roman"/>
                  <w:sz w:val="20"/>
                </w:rPr>
                <w:t>2</w:t>
              </w:r>
            </w:ins>
          </w:p>
        </w:tc>
        <w:tc>
          <w:tcPr>
            <w:tcW w:w="4394" w:type="dxa"/>
            <w:tcBorders>
              <w:top w:val="single" w:sz="4" w:space="0" w:color="auto"/>
              <w:left w:val="single" w:sz="4" w:space="0" w:color="auto"/>
              <w:bottom w:val="single" w:sz="4" w:space="0" w:color="auto"/>
              <w:right w:val="single" w:sz="4" w:space="0" w:color="auto"/>
            </w:tcBorders>
          </w:tcPr>
          <w:p w14:paraId="74D4A5C0" w14:textId="77777777" w:rsidR="00652B44" w:rsidRPr="00E9053A" w:rsidRDefault="00652B44" w:rsidP="009931A3">
            <w:pPr>
              <w:pStyle w:val="TAC"/>
              <w:ind w:left="720" w:hanging="360"/>
              <w:jc w:val="left"/>
              <w:rPr>
                <w:ins w:id="600" w:author="Multrus, Markus" w:date="2025-11-19T11:26:00Z" w16du:dateUtc="2025-11-19T17:26:00Z"/>
                <w:rFonts w:eastAsia="MS Mincho" w:cs="Arial"/>
                <w:sz w:val="20"/>
              </w:rPr>
            </w:pPr>
            <w:ins w:id="601" w:author="Multrus, Markus" w:date="2025-11-19T11:26:00Z" w16du:dateUtc="2025-11-19T17:26:00Z">
              <w:r>
                <w:rPr>
                  <w:rFonts w:eastAsia="MS Mincho" w:cs="Arial"/>
                  <w:sz w:val="20"/>
                </w:rPr>
                <w:t>Scaling factor for energies corrections values</w:t>
              </w:r>
            </w:ins>
          </w:p>
        </w:tc>
      </w:tr>
      <w:tr w:rsidR="00652B44" w:rsidRPr="00B32C7F" w14:paraId="4079C5D4" w14:textId="77777777" w:rsidTr="009931A3">
        <w:trPr>
          <w:ins w:id="602" w:author="Multrus, Markus" w:date="2025-11-19T11:26:00Z"/>
        </w:trPr>
        <w:tc>
          <w:tcPr>
            <w:tcW w:w="2405" w:type="dxa"/>
            <w:tcBorders>
              <w:top w:val="single" w:sz="4" w:space="0" w:color="auto"/>
              <w:left w:val="single" w:sz="4" w:space="0" w:color="auto"/>
              <w:bottom w:val="single" w:sz="4" w:space="0" w:color="auto"/>
              <w:right w:val="single" w:sz="4" w:space="0" w:color="auto"/>
            </w:tcBorders>
          </w:tcPr>
          <w:p w14:paraId="7CD62940" w14:textId="77777777" w:rsidR="00652B44" w:rsidRDefault="00652B44" w:rsidP="009931A3">
            <w:pPr>
              <w:pStyle w:val="TAC"/>
              <w:rPr>
                <w:ins w:id="603" w:author="Multrus, Markus" w:date="2025-11-19T11:26:00Z" w16du:dateUtc="2025-11-19T17:26:00Z"/>
                <w:rFonts w:ascii="Times New Roman" w:hAnsi="Times New Roman"/>
                <w:sz w:val="20"/>
              </w:rPr>
            </w:pPr>
            <w:ins w:id="604" w:author="Multrus, Markus" w:date="2025-11-19T11:26:00Z" w16du:dateUtc="2025-11-19T17:26:00Z">
              <w:r>
                <w:rPr>
                  <w:rFonts w:ascii="Times New Roman" w:hAnsi="Times New Roman"/>
                  <w:sz w:val="20"/>
                </w:rPr>
                <w:t xml:space="preserve">20 + 4 * </w:t>
              </w:r>
              <w:r w:rsidRPr="00B32C7F">
                <w:rPr>
                  <w:rFonts w:ascii="Times New Roman" w:hAnsi="Times New Roman"/>
                  <w:sz w:val="20"/>
                </w:rPr>
                <w:t>4</w:t>
              </w:r>
              <w:r>
                <w:rPr>
                  <w:rFonts w:ascii="Times New Roman" w:hAnsi="Times New Roman"/>
                  <w:sz w:val="20"/>
                </w:rPr>
                <w:t xml:space="preserve"> * Nb * Nc * </w:t>
              </w:r>
              <w:proofErr w:type="spellStart"/>
              <w:r>
                <w:rPr>
                  <w:rFonts w:ascii="Times New Roman" w:hAnsi="Times New Roman"/>
                  <w:sz w:val="20"/>
                </w:rPr>
                <w:t>Nt</w:t>
              </w:r>
              <w:proofErr w:type="spellEnd"/>
              <w:r>
                <w:rPr>
                  <w:rFonts w:ascii="Times New Roman" w:hAnsi="Times New Roman"/>
                  <w:sz w:val="20"/>
                </w:rPr>
                <w:t xml:space="preserve"> + 2 * Nm</w:t>
              </w:r>
            </w:ins>
          </w:p>
        </w:tc>
        <w:tc>
          <w:tcPr>
            <w:tcW w:w="992" w:type="dxa"/>
            <w:tcBorders>
              <w:top w:val="single" w:sz="4" w:space="0" w:color="auto"/>
              <w:left w:val="single" w:sz="4" w:space="0" w:color="auto"/>
              <w:bottom w:val="single" w:sz="4" w:space="0" w:color="auto"/>
              <w:right w:val="single" w:sz="4" w:space="0" w:color="auto"/>
            </w:tcBorders>
          </w:tcPr>
          <w:p w14:paraId="3EF980E0" w14:textId="77777777" w:rsidR="00652B44" w:rsidRPr="00B32C7F" w:rsidRDefault="00652B44" w:rsidP="009931A3">
            <w:pPr>
              <w:pStyle w:val="TAC"/>
              <w:rPr>
                <w:ins w:id="605" w:author="Multrus, Markus" w:date="2025-11-19T11:26:00Z" w16du:dateUtc="2025-11-19T17:26:00Z"/>
                <w:rFonts w:ascii="Times New Roman" w:hAnsi="Times New Roman"/>
                <w:sz w:val="20"/>
              </w:rPr>
            </w:pPr>
            <w:ins w:id="606" w:author="Multrus, Markus" w:date="2025-11-19T11:26:00Z" w16du:dateUtc="2025-11-19T17:26:00Z">
              <w:r w:rsidRPr="00B32C7F">
                <w:rPr>
                  <w:rFonts w:ascii="Times New Roman" w:hAnsi="Times New Roman"/>
                  <w:sz w:val="20"/>
                </w:rPr>
                <w:t>integer</w:t>
              </w:r>
              <w:r>
                <w:rPr>
                  <w:rFonts w:ascii="Times New Roman" w:hAnsi="Times New Roman"/>
                  <w:sz w:val="20"/>
                </w:rPr>
                <w:t>s</w:t>
              </w:r>
            </w:ins>
          </w:p>
        </w:tc>
        <w:tc>
          <w:tcPr>
            <w:tcW w:w="1843" w:type="dxa"/>
            <w:tcBorders>
              <w:top w:val="single" w:sz="4" w:space="0" w:color="auto"/>
              <w:left w:val="single" w:sz="4" w:space="0" w:color="auto"/>
              <w:bottom w:val="single" w:sz="4" w:space="0" w:color="auto"/>
              <w:right w:val="single" w:sz="4" w:space="0" w:color="auto"/>
            </w:tcBorders>
          </w:tcPr>
          <w:p w14:paraId="04D1D830" w14:textId="77777777" w:rsidR="00652B44" w:rsidRPr="00B32C7F" w:rsidRDefault="00652B44" w:rsidP="009931A3">
            <w:pPr>
              <w:pStyle w:val="TAC"/>
              <w:rPr>
                <w:ins w:id="607" w:author="Multrus, Markus" w:date="2025-11-19T11:26:00Z" w16du:dateUtc="2025-11-19T17:26:00Z"/>
                <w:rFonts w:ascii="Times New Roman" w:hAnsi="Times New Roman"/>
                <w:sz w:val="20"/>
              </w:rPr>
            </w:pPr>
            <w:ins w:id="608" w:author="Multrus, Markus" w:date="2025-11-19T11:26:00Z" w16du:dateUtc="2025-11-19T17:26:00Z">
              <w:r>
                <w:rPr>
                  <w:rFonts w:ascii="Times New Roman" w:hAnsi="Times New Roman"/>
                  <w:sz w:val="20"/>
                </w:rPr>
                <w:t>2 * Nm</w:t>
              </w:r>
            </w:ins>
          </w:p>
        </w:tc>
        <w:tc>
          <w:tcPr>
            <w:tcW w:w="4394" w:type="dxa"/>
            <w:tcBorders>
              <w:top w:val="single" w:sz="4" w:space="0" w:color="auto"/>
              <w:left w:val="single" w:sz="4" w:space="0" w:color="auto"/>
              <w:bottom w:val="single" w:sz="4" w:space="0" w:color="auto"/>
              <w:right w:val="single" w:sz="4" w:space="0" w:color="auto"/>
            </w:tcBorders>
          </w:tcPr>
          <w:p w14:paraId="015F4F81" w14:textId="77777777" w:rsidR="00652B44" w:rsidRPr="00E9053A" w:rsidRDefault="00652B44" w:rsidP="009931A3">
            <w:pPr>
              <w:pStyle w:val="TAC"/>
              <w:ind w:left="720" w:hanging="360"/>
              <w:jc w:val="left"/>
              <w:rPr>
                <w:ins w:id="609" w:author="Multrus, Markus" w:date="2025-11-19T11:26:00Z" w16du:dateUtc="2025-11-19T17:26:00Z"/>
                <w:rFonts w:eastAsia="MS Mincho" w:cs="Arial"/>
                <w:sz w:val="20"/>
              </w:rPr>
            </w:pPr>
            <w:ins w:id="610" w:author="Multrus, Markus" w:date="2025-11-19T11:26:00Z" w16du:dateUtc="2025-11-19T17:26:00Z">
              <w:r>
                <w:rPr>
                  <w:rFonts w:eastAsia="MS Mincho" w:cs="Arial"/>
                  <w:sz w:val="20"/>
                </w:rPr>
                <w:t>Energies corrections values</w:t>
              </w:r>
              <w:r w:rsidRPr="00E9053A">
                <w:rPr>
                  <w:rFonts w:eastAsia="MS Mincho" w:cs="Arial"/>
                  <w:sz w:val="20"/>
                </w:rPr>
                <w:t xml:space="preserve"> *</w:t>
              </w:r>
            </w:ins>
          </w:p>
        </w:tc>
      </w:tr>
    </w:tbl>
    <w:p w14:paraId="1AA7382D" w14:textId="77777777" w:rsidR="00652B44" w:rsidRDefault="00652B44" w:rsidP="00652B44">
      <w:pPr>
        <w:pStyle w:val="TH"/>
        <w:rPr>
          <w:ins w:id="611" w:author="Multrus, Markus" w:date="2025-11-19T11:26:00Z" w16du:dateUtc="2025-11-19T17:26:00Z"/>
        </w:rPr>
      </w:pPr>
    </w:p>
    <w:p w14:paraId="1C22D358" w14:textId="77777777" w:rsidR="00652B44" w:rsidRPr="00C400FC" w:rsidRDefault="00652B44" w:rsidP="00652B44">
      <w:pPr>
        <w:pStyle w:val="TH"/>
        <w:rPr>
          <w:ins w:id="612" w:author="Multrus, Markus" w:date="2025-11-19T11:26:00Z" w16du:dateUtc="2025-11-19T17:26:00Z"/>
        </w:rPr>
      </w:pPr>
      <w:ins w:id="613" w:author="Multrus, Markus" w:date="2025-11-19T11:26:00Z" w16du:dateUtc="2025-11-19T17:26:00Z">
        <w:r w:rsidRPr="00B32C7F">
          <w:t xml:space="preserve">Table </w:t>
        </w:r>
        <w:r>
          <w:rPr>
            <w:noProof/>
          </w:rPr>
          <w:t>3E</w:t>
        </w:r>
        <w:r w:rsidRPr="00B32C7F">
          <w:t>: HR filter</w:t>
        </w:r>
        <w:r>
          <w:t xml:space="preserve">s for binaural renderer parametric </w:t>
        </w:r>
      </w:ins>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992"/>
        <w:gridCol w:w="1842"/>
        <w:gridCol w:w="4393"/>
      </w:tblGrid>
      <w:tr w:rsidR="00652B44" w:rsidRPr="00B32C7F" w14:paraId="3D1E8178" w14:textId="77777777" w:rsidTr="009931A3">
        <w:trPr>
          <w:ins w:id="614" w:author="Multrus, Markus" w:date="2025-11-19T11:26:00Z"/>
        </w:trPr>
        <w:tc>
          <w:tcPr>
            <w:tcW w:w="2407" w:type="dxa"/>
            <w:tcBorders>
              <w:top w:val="single" w:sz="4" w:space="0" w:color="auto"/>
              <w:left w:val="single" w:sz="4" w:space="0" w:color="auto"/>
              <w:bottom w:val="single" w:sz="4" w:space="0" w:color="auto"/>
              <w:right w:val="single" w:sz="4" w:space="0" w:color="auto"/>
            </w:tcBorders>
            <w:hideMark/>
          </w:tcPr>
          <w:p w14:paraId="7F1284E5" w14:textId="77777777" w:rsidR="00652B44" w:rsidRPr="00B32C7F" w:rsidRDefault="00652B44" w:rsidP="009931A3">
            <w:pPr>
              <w:pStyle w:val="TAH"/>
              <w:rPr>
                <w:ins w:id="615" w:author="Multrus, Markus" w:date="2025-11-19T11:26:00Z" w16du:dateUtc="2025-11-19T17:26:00Z"/>
                <w:rFonts w:ascii="Times New Roman" w:hAnsi="Times New Roman"/>
                <w:sz w:val="20"/>
              </w:rPr>
            </w:pPr>
            <w:ins w:id="616" w:author="Multrus, Markus" w:date="2025-11-19T11:26:00Z" w16du:dateUtc="2025-11-19T17:26:00Z">
              <w:r w:rsidRPr="00B32C7F">
                <w:rPr>
                  <w:rFonts w:ascii="Times New Roman" w:hAnsi="Times New Roman"/>
                  <w:sz w:val="20"/>
                </w:rPr>
                <w:t>Offset</w:t>
              </w:r>
            </w:ins>
          </w:p>
        </w:tc>
        <w:tc>
          <w:tcPr>
            <w:tcW w:w="992" w:type="dxa"/>
            <w:tcBorders>
              <w:top w:val="single" w:sz="4" w:space="0" w:color="auto"/>
              <w:left w:val="single" w:sz="4" w:space="0" w:color="auto"/>
              <w:bottom w:val="single" w:sz="4" w:space="0" w:color="auto"/>
              <w:right w:val="single" w:sz="4" w:space="0" w:color="auto"/>
            </w:tcBorders>
            <w:hideMark/>
          </w:tcPr>
          <w:p w14:paraId="048152A9" w14:textId="77777777" w:rsidR="00652B44" w:rsidRPr="00B32C7F" w:rsidRDefault="00652B44" w:rsidP="009931A3">
            <w:pPr>
              <w:pStyle w:val="TAH"/>
              <w:rPr>
                <w:ins w:id="617" w:author="Multrus, Markus" w:date="2025-11-19T11:26:00Z" w16du:dateUtc="2025-11-19T17:26:00Z"/>
                <w:rFonts w:ascii="Times New Roman" w:hAnsi="Times New Roman"/>
                <w:sz w:val="20"/>
              </w:rPr>
            </w:pPr>
            <w:ins w:id="618" w:author="Multrus, Markus" w:date="2025-11-19T11:26:00Z" w16du:dateUtc="2025-11-19T17:26:00Z">
              <w:r w:rsidRPr="00B32C7F">
                <w:rPr>
                  <w:rFonts w:ascii="Times New Roman" w:hAnsi="Times New Roman"/>
                  <w:sz w:val="20"/>
                </w:rPr>
                <w:t>Format</w:t>
              </w:r>
            </w:ins>
          </w:p>
        </w:tc>
        <w:tc>
          <w:tcPr>
            <w:tcW w:w="1842" w:type="dxa"/>
            <w:tcBorders>
              <w:top w:val="single" w:sz="4" w:space="0" w:color="auto"/>
              <w:left w:val="single" w:sz="4" w:space="0" w:color="auto"/>
              <w:bottom w:val="single" w:sz="4" w:space="0" w:color="auto"/>
              <w:right w:val="single" w:sz="4" w:space="0" w:color="auto"/>
            </w:tcBorders>
            <w:hideMark/>
          </w:tcPr>
          <w:p w14:paraId="704CCE78" w14:textId="77777777" w:rsidR="00652B44" w:rsidRPr="00B32C7F" w:rsidRDefault="00652B44" w:rsidP="009931A3">
            <w:pPr>
              <w:pStyle w:val="TAH"/>
              <w:rPr>
                <w:ins w:id="619" w:author="Multrus, Markus" w:date="2025-11-19T11:26:00Z" w16du:dateUtc="2025-11-19T17:26:00Z"/>
                <w:rFonts w:ascii="Times New Roman" w:hAnsi="Times New Roman"/>
                <w:sz w:val="20"/>
              </w:rPr>
            </w:pPr>
            <w:ins w:id="620" w:author="Multrus, Markus" w:date="2025-11-19T11:26:00Z" w16du:dateUtc="2025-11-19T17:26:00Z">
              <w:r w:rsidRPr="00B32C7F">
                <w:rPr>
                  <w:rFonts w:ascii="Times New Roman" w:hAnsi="Times New Roman"/>
                  <w:sz w:val="20"/>
                </w:rPr>
                <w:t xml:space="preserve">Length </w:t>
              </w:r>
            </w:ins>
          </w:p>
          <w:p w14:paraId="4D99D0D2" w14:textId="77777777" w:rsidR="00652B44" w:rsidRPr="00B32C7F" w:rsidRDefault="00652B44" w:rsidP="009931A3">
            <w:pPr>
              <w:pStyle w:val="TAH"/>
              <w:rPr>
                <w:ins w:id="621" w:author="Multrus, Markus" w:date="2025-11-19T11:26:00Z" w16du:dateUtc="2025-11-19T17:26:00Z"/>
                <w:rFonts w:ascii="Times New Roman" w:hAnsi="Times New Roman"/>
                <w:sz w:val="20"/>
              </w:rPr>
            </w:pPr>
            <w:ins w:id="622" w:author="Multrus, Markus" w:date="2025-11-19T11:26:00Z" w16du:dateUtc="2025-11-19T17:26:00Z">
              <w:r w:rsidRPr="00B32C7F">
                <w:rPr>
                  <w:rFonts w:ascii="Times New Roman" w:hAnsi="Times New Roman"/>
                  <w:sz w:val="20"/>
                </w:rPr>
                <w:t>(in bytes)</w:t>
              </w:r>
            </w:ins>
          </w:p>
        </w:tc>
        <w:tc>
          <w:tcPr>
            <w:tcW w:w="4393" w:type="dxa"/>
            <w:tcBorders>
              <w:top w:val="single" w:sz="4" w:space="0" w:color="auto"/>
              <w:left w:val="single" w:sz="4" w:space="0" w:color="auto"/>
              <w:bottom w:val="single" w:sz="4" w:space="0" w:color="auto"/>
              <w:right w:val="single" w:sz="4" w:space="0" w:color="auto"/>
            </w:tcBorders>
            <w:hideMark/>
          </w:tcPr>
          <w:p w14:paraId="20ECF277" w14:textId="77777777" w:rsidR="00652B44" w:rsidRPr="00B32C7F" w:rsidRDefault="00652B44" w:rsidP="009931A3">
            <w:pPr>
              <w:pStyle w:val="TAH"/>
              <w:rPr>
                <w:ins w:id="623" w:author="Multrus, Markus" w:date="2025-11-19T11:26:00Z" w16du:dateUtc="2025-11-19T17:26:00Z"/>
                <w:rFonts w:ascii="Times New Roman" w:hAnsi="Times New Roman"/>
                <w:sz w:val="20"/>
              </w:rPr>
            </w:pPr>
            <w:ins w:id="624" w:author="Multrus, Markus" w:date="2025-11-19T11:26:00Z" w16du:dateUtc="2025-11-19T17:26:00Z">
              <w:r w:rsidRPr="00B32C7F">
                <w:rPr>
                  <w:rFonts w:ascii="Times New Roman" w:hAnsi="Times New Roman"/>
                  <w:sz w:val="20"/>
                </w:rPr>
                <w:t>Description</w:t>
              </w:r>
            </w:ins>
          </w:p>
        </w:tc>
      </w:tr>
      <w:tr w:rsidR="00652B44" w:rsidRPr="00B32C7F" w14:paraId="71808F23" w14:textId="77777777" w:rsidTr="009931A3">
        <w:trPr>
          <w:ins w:id="625" w:author="Multrus, Markus" w:date="2025-11-19T11:26:00Z"/>
        </w:trPr>
        <w:tc>
          <w:tcPr>
            <w:tcW w:w="2407" w:type="dxa"/>
            <w:tcBorders>
              <w:top w:val="single" w:sz="4" w:space="0" w:color="auto"/>
              <w:left w:val="single" w:sz="4" w:space="0" w:color="auto"/>
              <w:bottom w:val="single" w:sz="4" w:space="0" w:color="auto"/>
              <w:right w:val="single" w:sz="4" w:space="0" w:color="auto"/>
            </w:tcBorders>
            <w:hideMark/>
          </w:tcPr>
          <w:p w14:paraId="5659A1F3" w14:textId="77777777" w:rsidR="00652B44" w:rsidRPr="00B32C7F" w:rsidRDefault="00652B44" w:rsidP="009931A3">
            <w:pPr>
              <w:pStyle w:val="TAC"/>
              <w:rPr>
                <w:ins w:id="626" w:author="Multrus, Markus" w:date="2025-11-19T11:26:00Z" w16du:dateUtc="2025-11-19T17:26:00Z"/>
                <w:rFonts w:ascii="Times New Roman" w:hAnsi="Times New Roman"/>
                <w:sz w:val="20"/>
              </w:rPr>
            </w:pPr>
            <w:ins w:id="627" w:author="Multrus, Markus" w:date="2025-11-19T11:26:00Z" w16du:dateUtc="2025-11-19T17:26:00Z">
              <w:r>
                <w:rPr>
                  <w:rFonts w:ascii="Times New Roman" w:hAnsi="Times New Roman"/>
                  <w:sz w:val="20"/>
                </w:rPr>
                <w:t>0</w:t>
              </w:r>
            </w:ins>
          </w:p>
        </w:tc>
        <w:tc>
          <w:tcPr>
            <w:tcW w:w="992" w:type="dxa"/>
            <w:tcBorders>
              <w:top w:val="single" w:sz="4" w:space="0" w:color="auto"/>
              <w:left w:val="single" w:sz="4" w:space="0" w:color="auto"/>
              <w:bottom w:val="single" w:sz="4" w:space="0" w:color="auto"/>
              <w:right w:val="single" w:sz="4" w:space="0" w:color="auto"/>
            </w:tcBorders>
            <w:hideMark/>
          </w:tcPr>
          <w:p w14:paraId="47A6BA73" w14:textId="77777777" w:rsidR="00652B44" w:rsidRPr="00B32C7F" w:rsidRDefault="00652B44" w:rsidP="009931A3">
            <w:pPr>
              <w:pStyle w:val="TAC"/>
              <w:rPr>
                <w:ins w:id="628" w:author="Multrus, Markus" w:date="2025-11-19T11:26:00Z" w16du:dateUtc="2025-11-19T17:26:00Z"/>
                <w:rFonts w:ascii="Times New Roman" w:hAnsi="Times New Roman"/>
                <w:sz w:val="20"/>
              </w:rPr>
            </w:pPr>
            <w:ins w:id="629" w:author="Multrus, Markus" w:date="2025-11-19T11:26:00Z" w16du:dateUtc="2025-11-19T17:26:00Z">
              <w:r w:rsidRPr="00B32C7F">
                <w:rPr>
                  <w:rFonts w:ascii="Times New Roman" w:hAnsi="Times New Roman"/>
                  <w:sz w:val="20"/>
                </w:rPr>
                <w:t>integer</w:t>
              </w:r>
            </w:ins>
          </w:p>
        </w:tc>
        <w:tc>
          <w:tcPr>
            <w:tcW w:w="1842" w:type="dxa"/>
            <w:tcBorders>
              <w:top w:val="single" w:sz="4" w:space="0" w:color="auto"/>
              <w:left w:val="single" w:sz="4" w:space="0" w:color="auto"/>
              <w:bottom w:val="single" w:sz="4" w:space="0" w:color="auto"/>
              <w:right w:val="single" w:sz="4" w:space="0" w:color="auto"/>
            </w:tcBorders>
            <w:hideMark/>
          </w:tcPr>
          <w:p w14:paraId="624B9914" w14:textId="77777777" w:rsidR="00652B44" w:rsidRPr="00B32C7F" w:rsidRDefault="00652B44" w:rsidP="009931A3">
            <w:pPr>
              <w:pStyle w:val="TAC"/>
              <w:rPr>
                <w:ins w:id="630" w:author="Multrus, Markus" w:date="2025-11-19T11:26:00Z" w16du:dateUtc="2025-11-19T17:26:00Z"/>
                <w:rFonts w:ascii="Times New Roman" w:hAnsi="Times New Roman"/>
                <w:sz w:val="20"/>
              </w:rPr>
            </w:pPr>
            <w:ins w:id="631" w:author="Multrus, Markus" w:date="2025-11-19T11:26:00Z" w16du:dateUtc="2025-11-19T17:26:00Z">
              <w:r>
                <w:rPr>
                  <w:rFonts w:ascii="Times New Roman" w:hAnsi="Times New Roman"/>
                  <w:sz w:val="20"/>
                </w:rPr>
                <w:t>2</w:t>
              </w:r>
            </w:ins>
          </w:p>
        </w:tc>
        <w:tc>
          <w:tcPr>
            <w:tcW w:w="4393" w:type="dxa"/>
            <w:tcBorders>
              <w:top w:val="single" w:sz="4" w:space="0" w:color="auto"/>
              <w:left w:val="single" w:sz="4" w:space="0" w:color="auto"/>
              <w:bottom w:val="single" w:sz="4" w:space="0" w:color="auto"/>
              <w:right w:val="single" w:sz="4" w:space="0" w:color="auto"/>
            </w:tcBorders>
          </w:tcPr>
          <w:p w14:paraId="093C832A" w14:textId="77777777" w:rsidR="00652B44" w:rsidRPr="00B32C7F" w:rsidRDefault="00652B44" w:rsidP="009931A3">
            <w:pPr>
              <w:pStyle w:val="TAC"/>
              <w:ind w:left="720" w:hanging="360"/>
              <w:jc w:val="left"/>
              <w:rPr>
                <w:ins w:id="632" w:author="Multrus, Markus" w:date="2025-11-19T11:26:00Z" w16du:dateUtc="2025-11-19T17:26:00Z"/>
                <w:rFonts w:ascii="Courier New" w:hAnsi="Courier New" w:cs="Courier New"/>
                <w:szCs w:val="18"/>
              </w:rPr>
            </w:pPr>
            <w:ins w:id="633" w:author="Multrus, Markus" w:date="2025-11-19T11:26:00Z" w16du:dateUtc="2025-11-19T17:26:00Z">
              <w:r w:rsidRPr="0014719B">
                <w:rPr>
                  <w:rFonts w:ascii="Times New Roman" w:hAnsi="Times New Roman"/>
                  <w:sz w:val="20"/>
                </w:rPr>
                <w:t>Num</w:t>
              </w:r>
              <w:r>
                <w:rPr>
                  <w:rFonts w:ascii="Times New Roman" w:hAnsi="Times New Roman"/>
                  <w:sz w:val="20"/>
                </w:rPr>
                <w:t xml:space="preserve">ber of </w:t>
              </w:r>
              <w:r w:rsidRPr="0014719B">
                <w:rPr>
                  <w:rFonts w:ascii="Times New Roman" w:hAnsi="Times New Roman"/>
                  <w:sz w:val="20"/>
                </w:rPr>
                <w:t>channels</w:t>
              </w:r>
              <w:r>
                <w:rPr>
                  <w:rFonts w:ascii="Times New Roman" w:hAnsi="Times New Roman"/>
                  <w:sz w:val="20"/>
                </w:rPr>
                <w:t xml:space="preserve"> (Nc)</w:t>
              </w:r>
            </w:ins>
          </w:p>
        </w:tc>
      </w:tr>
      <w:tr w:rsidR="00652B44" w:rsidRPr="00B32C7F" w14:paraId="6C440E2C" w14:textId="77777777" w:rsidTr="009931A3">
        <w:trPr>
          <w:ins w:id="634" w:author="Multrus, Markus" w:date="2025-11-19T11:26:00Z"/>
        </w:trPr>
        <w:tc>
          <w:tcPr>
            <w:tcW w:w="2407" w:type="dxa"/>
            <w:tcBorders>
              <w:top w:val="single" w:sz="4" w:space="0" w:color="auto"/>
              <w:left w:val="single" w:sz="4" w:space="0" w:color="auto"/>
              <w:bottom w:val="single" w:sz="4" w:space="0" w:color="auto"/>
              <w:right w:val="single" w:sz="4" w:space="0" w:color="auto"/>
            </w:tcBorders>
            <w:hideMark/>
          </w:tcPr>
          <w:p w14:paraId="6C002A59" w14:textId="77777777" w:rsidR="00652B44" w:rsidRPr="00B32C7F" w:rsidRDefault="00652B44" w:rsidP="009931A3">
            <w:pPr>
              <w:pStyle w:val="TAC"/>
              <w:rPr>
                <w:ins w:id="635" w:author="Multrus, Markus" w:date="2025-11-19T11:26:00Z" w16du:dateUtc="2025-11-19T17:26:00Z"/>
                <w:rFonts w:ascii="Times New Roman" w:hAnsi="Times New Roman"/>
                <w:sz w:val="20"/>
              </w:rPr>
            </w:pPr>
            <w:ins w:id="636" w:author="Multrus, Markus" w:date="2025-11-19T11:26:00Z" w16du:dateUtc="2025-11-19T17:26:00Z">
              <w:r>
                <w:rPr>
                  <w:rFonts w:ascii="Times New Roman" w:hAnsi="Times New Roman"/>
                  <w:sz w:val="20"/>
                </w:rPr>
                <w:t>2</w:t>
              </w:r>
            </w:ins>
          </w:p>
        </w:tc>
        <w:tc>
          <w:tcPr>
            <w:tcW w:w="992" w:type="dxa"/>
            <w:tcBorders>
              <w:top w:val="single" w:sz="4" w:space="0" w:color="auto"/>
              <w:left w:val="single" w:sz="4" w:space="0" w:color="auto"/>
              <w:bottom w:val="single" w:sz="4" w:space="0" w:color="auto"/>
              <w:right w:val="single" w:sz="4" w:space="0" w:color="auto"/>
            </w:tcBorders>
            <w:hideMark/>
          </w:tcPr>
          <w:p w14:paraId="5D65831A" w14:textId="77777777" w:rsidR="00652B44" w:rsidRPr="00B32C7F" w:rsidRDefault="00652B44" w:rsidP="009931A3">
            <w:pPr>
              <w:pStyle w:val="TAC"/>
              <w:rPr>
                <w:ins w:id="637" w:author="Multrus, Markus" w:date="2025-11-19T11:26:00Z" w16du:dateUtc="2025-11-19T17:26:00Z"/>
                <w:rFonts w:ascii="Times New Roman" w:hAnsi="Times New Roman"/>
                <w:sz w:val="20"/>
              </w:rPr>
            </w:pPr>
            <w:ins w:id="638" w:author="Multrus, Markus" w:date="2025-11-19T11:26:00Z" w16du:dateUtc="2025-11-19T17:26:00Z">
              <w:r w:rsidRPr="00B32C7F">
                <w:rPr>
                  <w:rFonts w:ascii="Times New Roman" w:hAnsi="Times New Roman"/>
                  <w:sz w:val="20"/>
                </w:rPr>
                <w:t>integer</w:t>
              </w:r>
            </w:ins>
          </w:p>
        </w:tc>
        <w:tc>
          <w:tcPr>
            <w:tcW w:w="1842" w:type="dxa"/>
            <w:tcBorders>
              <w:top w:val="single" w:sz="4" w:space="0" w:color="auto"/>
              <w:left w:val="single" w:sz="4" w:space="0" w:color="auto"/>
              <w:bottom w:val="single" w:sz="4" w:space="0" w:color="auto"/>
              <w:right w:val="single" w:sz="4" w:space="0" w:color="auto"/>
            </w:tcBorders>
            <w:hideMark/>
          </w:tcPr>
          <w:p w14:paraId="1A637682" w14:textId="77777777" w:rsidR="00652B44" w:rsidRPr="00B32C7F" w:rsidRDefault="00652B44" w:rsidP="009931A3">
            <w:pPr>
              <w:pStyle w:val="TAC"/>
              <w:rPr>
                <w:ins w:id="639" w:author="Multrus, Markus" w:date="2025-11-19T11:26:00Z" w16du:dateUtc="2025-11-19T17:26:00Z"/>
                <w:rFonts w:ascii="Times New Roman" w:hAnsi="Times New Roman"/>
                <w:sz w:val="20"/>
              </w:rPr>
            </w:pPr>
            <w:ins w:id="640" w:author="Multrus, Markus" w:date="2025-11-19T11:26:00Z" w16du:dateUtc="2025-11-19T17:26:00Z">
              <w:r>
                <w:rPr>
                  <w:rFonts w:ascii="Times New Roman" w:hAnsi="Times New Roman"/>
                  <w:sz w:val="20"/>
                </w:rPr>
                <w:t>2</w:t>
              </w:r>
            </w:ins>
          </w:p>
        </w:tc>
        <w:tc>
          <w:tcPr>
            <w:tcW w:w="4393" w:type="dxa"/>
            <w:tcBorders>
              <w:top w:val="single" w:sz="4" w:space="0" w:color="auto"/>
              <w:left w:val="single" w:sz="4" w:space="0" w:color="auto"/>
              <w:bottom w:val="single" w:sz="4" w:space="0" w:color="auto"/>
              <w:right w:val="single" w:sz="4" w:space="0" w:color="auto"/>
            </w:tcBorders>
          </w:tcPr>
          <w:p w14:paraId="74C60894" w14:textId="77777777" w:rsidR="00652B44" w:rsidRPr="00B32C7F" w:rsidRDefault="00652B44" w:rsidP="009931A3">
            <w:pPr>
              <w:pStyle w:val="TAC"/>
              <w:ind w:left="720" w:hanging="360"/>
              <w:jc w:val="left"/>
              <w:rPr>
                <w:ins w:id="641" w:author="Multrus, Markus" w:date="2025-11-19T11:26:00Z" w16du:dateUtc="2025-11-19T17:26:00Z"/>
                <w:rFonts w:ascii="Courier New" w:hAnsi="Courier New" w:cs="Courier New"/>
                <w:szCs w:val="18"/>
              </w:rPr>
            </w:pPr>
            <w:ins w:id="642" w:author="Multrus, Markus" w:date="2025-11-19T11:26:00Z" w16du:dateUtc="2025-11-19T17:26:00Z">
              <w:r>
                <w:rPr>
                  <w:rFonts w:ascii="Times New Roman" w:hAnsi="Times New Roman"/>
                  <w:sz w:val="20"/>
                </w:rPr>
                <w:t>Number of bins (Nb)</w:t>
              </w:r>
            </w:ins>
          </w:p>
        </w:tc>
      </w:tr>
      <w:tr w:rsidR="00652B44" w:rsidRPr="00F44DC7" w14:paraId="1F7864FA" w14:textId="77777777" w:rsidTr="009931A3">
        <w:trPr>
          <w:ins w:id="643" w:author="Multrus, Markus" w:date="2025-11-19T11:26:00Z"/>
        </w:trPr>
        <w:tc>
          <w:tcPr>
            <w:tcW w:w="2407" w:type="dxa"/>
            <w:tcBorders>
              <w:top w:val="single" w:sz="4" w:space="0" w:color="auto"/>
              <w:left w:val="single" w:sz="4" w:space="0" w:color="auto"/>
              <w:bottom w:val="single" w:sz="4" w:space="0" w:color="auto"/>
              <w:right w:val="single" w:sz="4" w:space="0" w:color="auto"/>
            </w:tcBorders>
            <w:hideMark/>
          </w:tcPr>
          <w:p w14:paraId="09E0AA4B" w14:textId="77777777" w:rsidR="00652B44" w:rsidRPr="00B32C7F" w:rsidRDefault="00652B44" w:rsidP="009931A3">
            <w:pPr>
              <w:pStyle w:val="TAC"/>
              <w:rPr>
                <w:ins w:id="644" w:author="Multrus, Markus" w:date="2025-11-19T11:26:00Z" w16du:dateUtc="2025-11-19T17:26:00Z"/>
                <w:rFonts w:ascii="Times New Roman" w:hAnsi="Times New Roman"/>
                <w:sz w:val="20"/>
              </w:rPr>
            </w:pPr>
            <w:ins w:id="645" w:author="Multrus, Markus" w:date="2025-11-19T11:26:00Z" w16du:dateUtc="2025-11-19T17:26:00Z">
              <w:r w:rsidRPr="00B32C7F">
                <w:rPr>
                  <w:rFonts w:ascii="Times New Roman" w:hAnsi="Times New Roman"/>
                  <w:sz w:val="20"/>
                </w:rPr>
                <w:t>4</w:t>
              </w:r>
            </w:ins>
          </w:p>
        </w:tc>
        <w:tc>
          <w:tcPr>
            <w:tcW w:w="992" w:type="dxa"/>
            <w:tcBorders>
              <w:top w:val="single" w:sz="4" w:space="0" w:color="auto"/>
              <w:left w:val="single" w:sz="4" w:space="0" w:color="auto"/>
              <w:bottom w:val="single" w:sz="4" w:space="0" w:color="auto"/>
              <w:right w:val="single" w:sz="4" w:space="0" w:color="auto"/>
            </w:tcBorders>
            <w:hideMark/>
          </w:tcPr>
          <w:p w14:paraId="0AF1BFEA" w14:textId="77777777" w:rsidR="00652B44" w:rsidRPr="00B32C7F" w:rsidRDefault="00652B44" w:rsidP="009931A3">
            <w:pPr>
              <w:pStyle w:val="TAC"/>
              <w:rPr>
                <w:ins w:id="646" w:author="Multrus, Markus" w:date="2025-11-19T11:26:00Z" w16du:dateUtc="2025-11-19T17:26:00Z"/>
                <w:rFonts w:ascii="Times New Roman" w:hAnsi="Times New Roman"/>
                <w:sz w:val="20"/>
              </w:rPr>
            </w:pPr>
            <w:ins w:id="647" w:author="Multrus, Markus" w:date="2025-11-19T11:26:00Z" w16du:dateUtc="2025-11-19T17:26:00Z">
              <w:r w:rsidRPr="00B32C7F">
                <w:rPr>
                  <w:rFonts w:ascii="Times New Roman" w:hAnsi="Times New Roman"/>
                  <w:sz w:val="20"/>
                </w:rPr>
                <w:t>integer</w:t>
              </w:r>
            </w:ins>
          </w:p>
        </w:tc>
        <w:tc>
          <w:tcPr>
            <w:tcW w:w="1842" w:type="dxa"/>
            <w:tcBorders>
              <w:top w:val="single" w:sz="4" w:space="0" w:color="auto"/>
              <w:left w:val="single" w:sz="4" w:space="0" w:color="auto"/>
              <w:bottom w:val="single" w:sz="4" w:space="0" w:color="auto"/>
              <w:right w:val="single" w:sz="4" w:space="0" w:color="auto"/>
            </w:tcBorders>
            <w:hideMark/>
          </w:tcPr>
          <w:p w14:paraId="775C1E1D" w14:textId="77777777" w:rsidR="00652B44" w:rsidRPr="00B32C7F" w:rsidRDefault="00652B44" w:rsidP="009931A3">
            <w:pPr>
              <w:pStyle w:val="TAC"/>
              <w:rPr>
                <w:ins w:id="648" w:author="Multrus, Markus" w:date="2025-11-19T11:26:00Z" w16du:dateUtc="2025-11-19T17:26:00Z"/>
                <w:rFonts w:ascii="Times New Roman" w:hAnsi="Times New Roman"/>
                <w:sz w:val="20"/>
              </w:rPr>
            </w:pPr>
            <w:ins w:id="649" w:author="Multrus, Markus" w:date="2025-11-19T11:26:00Z" w16du:dateUtc="2025-11-19T17:26:00Z">
              <w:r>
                <w:rPr>
                  <w:rFonts w:ascii="Times New Roman" w:hAnsi="Times New Roman"/>
                  <w:sz w:val="20"/>
                </w:rPr>
                <w:t>2</w:t>
              </w:r>
            </w:ins>
          </w:p>
        </w:tc>
        <w:tc>
          <w:tcPr>
            <w:tcW w:w="4393" w:type="dxa"/>
            <w:tcBorders>
              <w:top w:val="single" w:sz="4" w:space="0" w:color="auto"/>
              <w:left w:val="single" w:sz="4" w:space="0" w:color="auto"/>
              <w:bottom w:val="single" w:sz="4" w:space="0" w:color="auto"/>
              <w:right w:val="single" w:sz="4" w:space="0" w:color="auto"/>
            </w:tcBorders>
          </w:tcPr>
          <w:p w14:paraId="23FC41E3" w14:textId="77777777" w:rsidR="00652B44" w:rsidRPr="00B32C7F" w:rsidRDefault="00652B44" w:rsidP="009931A3">
            <w:pPr>
              <w:pStyle w:val="TAC"/>
              <w:ind w:left="720" w:hanging="360"/>
              <w:jc w:val="left"/>
              <w:rPr>
                <w:ins w:id="650" w:author="Multrus, Markus" w:date="2025-11-19T11:26:00Z" w16du:dateUtc="2025-11-19T17:26:00Z"/>
                <w:rFonts w:ascii="Courier New" w:hAnsi="Courier New" w:cs="Courier New"/>
                <w:szCs w:val="18"/>
              </w:rPr>
            </w:pPr>
            <w:ins w:id="651" w:author="Multrus, Markus" w:date="2025-11-19T11:26:00Z" w16du:dateUtc="2025-11-19T17:26:00Z">
              <w:r>
                <w:rPr>
                  <w:rFonts w:eastAsia="MS Mincho" w:cs="Arial"/>
                  <w:sz w:val="20"/>
                </w:rPr>
                <w:t>Scaling factor for filters taps</w:t>
              </w:r>
            </w:ins>
          </w:p>
        </w:tc>
      </w:tr>
      <w:tr w:rsidR="00652B44" w:rsidRPr="00F44DC7" w14:paraId="506D8218" w14:textId="77777777" w:rsidTr="009931A3">
        <w:trPr>
          <w:ins w:id="652" w:author="Multrus, Markus" w:date="2025-11-19T11:26:00Z"/>
        </w:trPr>
        <w:tc>
          <w:tcPr>
            <w:tcW w:w="2407" w:type="dxa"/>
            <w:tcBorders>
              <w:top w:val="single" w:sz="4" w:space="0" w:color="auto"/>
              <w:left w:val="single" w:sz="4" w:space="0" w:color="auto"/>
              <w:bottom w:val="single" w:sz="4" w:space="0" w:color="auto"/>
              <w:right w:val="single" w:sz="4" w:space="0" w:color="auto"/>
            </w:tcBorders>
            <w:hideMark/>
          </w:tcPr>
          <w:p w14:paraId="68C6978B" w14:textId="77777777" w:rsidR="00652B44" w:rsidRPr="00B32C7F" w:rsidRDefault="00652B44" w:rsidP="009931A3">
            <w:pPr>
              <w:pStyle w:val="TAC"/>
              <w:rPr>
                <w:ins w:id="653" w:author="Multrus, Markus" w:date="2025-11-19T11:26:00Z" w16du:dateUtc="2025-11-19T17:26:00Z"/>
                <w:rFonts w:ascii="Times New Roman" w:hAnsi="Times New Roman"/>
                <w:sz w:val="20"/>
              </w:rPr>
            </w:pPr>
            <w:ins w:id="654" w:author="Multrus, Markus" w:date="2025-11-19T11:26:00Z" w16du:dateUtc="2025-11-19T17:26:00Z">
              <w:r>
                <w:rPr>
                  <w:rFonts w:ascii="Times New Roman" w:hAnsi="Times New Roman"/>
                  <w:sz w:val="20"/>
                </w:rPr>
                <w:t>6</w:t>
              </w:r>
            </w:ins>
          </w:p>
        </w:tc>
        <w:tc>
          <w:tcPr>
            <w:tcW w:w="992" w:type="dxa"/>
            <w:tcBorders>
              <w:top w:val="single" w:sz="4" w:space="0" w:color="auto"/>
              <w:left w:val="single" w:sz="4" w:space="0" w:color="auto"/>
              <w:bottom w:val="single" w:sz="4" w:space="0" w:color="auto"/>
              <w:right w:val="single" w:sz="4" w:space="0" w:color="auto"/>
            </w:tcBorders>
            <w:hideMark/>
          </w:tcPr>
          <w:p w14:paraId="25B0AFB3" w14:textId="77777777" w:rsidR="00652B44" w:rsidRPr="00B32C7F" w:rsidRDefault="00652B44" w:rsidP="009931A3">
            <w:pPr>
              <w:pStyle w:val="TAC"/>
              <w:rPr>
                <w:ins w:id="655" w:author="Multrus, Markus" w:date="2025-11-19T11:26:00Z" w16du:dateUtc="2025-11-19T17:26:00Z"/>
                <w:rFonts w:ascii="Times New Roman" w:hAnsi="Times New Roman"/>
                <w:sz w:val="20"/>
              </w:rPr>
            </w:pPr>
            <w:ins w:id="656" w:author="Multrus, Markus" w:date="2025-11-19T11:26:00Z" w16du:dateUtc="2025-11-19T17:26:00Z">
              <w:r w:rsidRPr="00B32C7F">
                <w:rPr>
                  <w:rFonts w:ascii="Times New Roman" w:hAnsi="Times New Roman"/>
                  <w:sz w:val="20"/>
                </w:rPr>
                <w:t>integer</w:t>
              </w:r>
              <w:r>
                <w:rPr>
                  <w:rFonts w:ascii="Times New Roman" w:hAnsi="Times New Roman"/>
                  <w:sz w:val="20"/>
                </w:rPr>
                <w:t>s</w:t>
              </w:r>
            </w:ins>
          </w:p>
        </w:tc>
        <w:tc>
          <w:tcPr>
            <w:tcW w:w="1842" w:type="dxa"/>
            <w:tcBorders>
              <w:top w:val="single" w:sz="4" w:space="0" w:color="auto"/>
              <w:left w:val="single" w:sz="4" w:space="0" w:color="auto"/>
              <w:bottom w:val="single" w:sz="4" w:space="0" w:color="auto"/>
              <w:right w:val="single" w:sz="4" w:space="0" w:color="auto"/>
            </w:tcBorders>
            <w:hideMark/>
          </w:tcPr>
          <w:p w14:paraId="065137B4" w14:textId="77777777" w:rsidR="00652B44" w:rsidRPr="00B32C7F" w:rsidRDefault="00652B44" w:rsidP="009931A3">
            <w:pPr>
              <w:pStyle w:val="TAC"/>
              <w:rPr>
                <w:ins w:id="657" w:author="Multrus, Markus" w:date="2025-11-19T11:26:00Z" w16du:dateUtc="2025-11-19T17:26:00Z"/>
                <w:rFonts w:ascii="Times New Roman" w:hAnsi="Times New Roman"/>
                <w:sz w:val="20"/>
              </w:rPr>
            </w:pPr>
            <w:ins w:id="658" w:author="Multrus, Markus" w:date="2025-11-19T11:26:00Z" w16du:dateUtc="2025-11-19T17:26:00Z">
              <w:r>
                <w:rPr>
                  <w:rFonts w:ascii="Times New Roman" w:hAnsi="Times New Roman"/>
                  <w:sz w:val="20"/>
                </w:rPr>
                <w:t>2 * 2 * Nc * Nb</w:t>
              </w:r>
            </w:ins>
          </w:p>
        </w:tc>
        <w:tc>
          <w:tcPr>
            <w:tcW w:w="4393" w:type="dxa"/>
            <w:tcBorders>
              <w:top w:val="single" w:sz="4" w:space="0" w:color="auto"/>
              <w:left w:val="single" w:sz="4" w:space="0" w:color="auto"/>
              <w:bottom w:val="single" w:sz="4" w:space="0" w:color="auto"/>
              <w:right w:val="single" w:sz="4" w:space="0" w:color="auto"/>
            </w:tcBorders>
          </w:tcPr>
          <w:p w14:paraId="74D2A76A" w14:textId="77777777" w:rsidR="00652B44" w:rsidRPr="00B32C7F" w:rsidRDefault="00652B44" w:rsidP="009931A3">
            <w:pPr>
              <w:pStyle w:val="TAC"/>
              <w:ind w:left="720" w:hanging="360"/>
              <w:jc w:val="left"/>
              <w:rPr>
                <w:ins w:id="659" w:author="Multrus, Markus" w:date="2025-11-19T11:26:00Z" w16du:dateUtc="2025-11-19T17:26:00Z"/>
                <w:rFonts w:ascii="Courier New" w:hAnsi="Courier New" w:cs="Courier New"/>
                <w:szCs w:val="18"/>
              </w:rPr>
            </w:pPr>
            <w:ins w:id="660" w:author="Multrus, Markus" w:date="2025-11-19T11:26:00Z" w16du:dateUtc="2025-11-19T17:26:00Z">
              <w:r>
                <w:rPr>
                  <w:rFonts w:cs="Courier New"/>
                </w:rPr>
                <w:t>Real taps v</w:t>
              </w:r>
              <w:r>
                <w:rPr>
                  <w:rFonts w:ascii="Times New Roman" w:hAnsi="Times New Roman"/>
                  <w:sz w:val="20"/>
                </w:rPr>
                <w:t>alues</w:t>
              </w:r>
              <w:r>
                <w:rPr>
                  <w:rFonts w:ascii="Times New Roman" w:hAnsi="Times New Roman"/>
                  <w:sz w:val="20"/>
                  <w:vertAlign w:val="superscript"/>
                </w:rPr>
                <w:t>*</w:t>
              </w:r>
              <w:r>
                <w:rPr>
                  <w:rFonts w:ascii="Times New Roman" w:hAnsi="Times New Roman"/>
                  <w:sz w:val="20"/>
                </w:rPr>
                <w:t xml:space="preserve"> one for each ear</w:t>
              </w:r>
              <w:r>
                <w:rPr>
                  <w:rFonts w:ascii="Times New Roman" w:hAnsi="Times New Roman"/>
                  <w:sz w:val="20"/>
                  <w:vertAlign w:val="superscript"/>
                </w:rPr>
                <w:t xml:space="preserve"> </w:t>
              </w:r>
            </w:ins>
          </w:p>
        </w:tc>
      </w:tr>
      <w:tr w:rsidR="00652B44" w:rsidRPr="00F44DC7" w14:paraId="78A34BFF" w14:textId="77777777" w:rsidTr="009931A3">
        <w:trPr>
          <w:ins w:id="661" w:author="Multrus, Markus" w:date="2025-11-19T11:26:00Z"/>
        </w:trPr>
        <w:tc>
          <w:tcPr>
            <w:tcW w:w="2407" w:type="dxa"/>
            <w:tcBorders>
              <w:top w:val="single" w:sz="4" w:space="0" w:color="auto"/>
              <w:left w:val="single" w:sz="4" w:space="0" w:color="auto"/>
              <w:bottom w:val="single" w:sz="4" w:space="0" w:color="auto"/>
              <w:right w:val="single" w:sz="4" w:space="0" w:color="auto"/>
            </w:tcBorders>
            <w:hideMark/>
          </w:tcPr>
          <w:p w14:paraId="1424C4D6" w14:textId="77777777" w:rsidR="00652B44" w:rsidRPr="00B32C7F" w:rsidRDefault="00652B44" w:rsidP="009931A3">
            <w:pPr>
              <w:pStyle w:val="TAC"/>
              <w:rPr>
                <w:ins w:id="662" w:author="Multrus, Markus" w:date="2025-11-19T11:26:00Z" w16du:dateUtc="2025-11-19T17:26:00Z"/>
                <w:rFonts w:ascii="Times New Roman" w:hAnsi="Times New Roman"/>
                <w:sz w:val="20"/>
              </w:rPr>
            </w:pPr>
            <w:ins w:id="663" w:author="Multrus, Markus" w:date="2025-11-19T11:26:00Z" w16du:dateUtc="2025-11-19T17:26:00Z">
              <w:r>
                <w:rPr>
                  <w:rFonts w:ascii="Times New Roman" w:hAnsi="Times New Roman"/>
                  <w:sz w:val="20"/>
                </w:rPr>
                <w:t>6 + 2 * 2 * Nc * Nb</w:t>
              </w:r>
            </w:ins>
          </w:p>
        </w:tc>
        <w:tc>
          <w:tcPr>
            <w:tcW w:w="992" w:type="dxa"/>
            <w:tcBorders>
              <w:top w:val="single" w:sz="4" w:space="0" w:color="auto"/>
              <w:left w:val="single" w:sz="4" w:space="0" w:color="auto"/>
              <w:bottom w:val="single" w:sz="4" w:space="0" w:color="auto"/>
              <w:right w:val="single" w:sz="4" w:space="0" w:color="auto"/>
            </w:tcBorders>
            <w:hideMark/>
          </w:tcPr>
          <w:p w14:paraId="61A011B8" w14:textId="77777777" w:rsidR="00652B44" w:rsidRPr="00B32C7F" w:rsidRDefault="00652B44" w:rsidP="009931A3">
            <w:pPr>
              <w:pStyle w:val="TAC"/>
              <w:rPr>
                <w:ins w:id="664" w:author="Multrus, Markus" w:date="2025-11-19T11:26:00Z" w16du:dateUtc="2025-11-19T17:26:00Z"/>
                <w:rFonts w:ascii="Times New Roman" w:hAnsi="Times New Roman"/>
                <w:sz w:val="20"/>
              </w:rPr>
            </w:pPr>
            <w:ins w:id="665" w:author="Multrus, Markus" w:date="2025-11-19T11:26:00Z" w16du:dateUtc="2025-11-19T17:26:00Z">
              <w:r w:rsidRPr="00B32C7F">
                <w:rPr>
                  <w:rFonts w:ascii="Times New Roman" w:hAnsi="Times New Roman"/>
                  <w:sz w:val="20"/>
                </w:rPr>
                <w:t>integer</w:t>
              </w:r>
              <w:r>
                <w:rPr>
                  <w:rFonts w:ascii="Times New Roman" w:hAnsi="Times New Roman"/>
                  <w:sz w:val="20"/>
                </w:rPr>
                <w:t>s</w:t>
              </w:r>
            </w:ins>
          </w:p>
        </w:tc>
        <w:tc>
          <w:tcPr>
            <w:tcW w:w="1842" w:type="dxa"/>
            <w:tcBorders>
              <w:top w:val="single" w:sz="4" w:space="0" w:color="auto"/>
              <w:left w:val="single" w:sz="4" w:space="0" w:color="auto"/>
              <w:bottom w:val="single" w:sz="4" w:space="0" w:color="auto"/>
              <w:right w:val="single" w:sz="4" w:space="0" w:color="auto"/>
            </w:tcBorders>
            <w:hideMark/>
          </w:tcPr>
          <w:p w14:paraId="54D4A0BA" w14:textId="77777777" w:rsidR="00652B44" w:rsidRPr="00B32C7F" w:rsidRDefault="00652B44" w:rsidP="009931A3">
            <w:pPr>
              <w:pStyle w:val="TAC"/>
              <w:rPr>
                <w:ins w:id="666" w:author="Multrus, Markus" w:date="2025-11-19T11:26:00Z" w16du:dateUtc="2025-11-19T17:26:00Z"/>
                <w:rFonts w:ascii="Times New Roman" w:hAnsi="Times New Roman"/>
                <w:sz w:val="20"/>
              </w:rPr>
            </w:pPr>
            <w:ins w:id="667" w:author="Multrus, Markus" w:date="2025-11-19T11:26:00Z" w16du:dateUtc="2025-11-19T17:26:00Z">
              <w:r>
                <w:rPr>
                  <w:rFonts w:ascii="Times New Roman" w:hAnsi="Times New Roman"/>
                  <w:sz w:val="20"/>
                </w:rPr>
                <w:t>2 * 2 * Nc * Nb</w:t>
              </w:r>
            </w:ins>
          </w:p>
        </w:tc>
        <w:tc>
          <w:tcPr>
            <w:tcW w:w="4393" w:type="dxa"/>
            <w:tcBorders>
              <w:top w:val="single" w:sz="4" w:space="0" w:color="auto"/>
              <w:left w:val="single" w:sz="4" w:space="0" w:color="auto"/>
              <w:bottom w:val="single" w:sz="4" w:space="0" w:color="auto"/>
              <w:right w:val="single" w:sz="4" w:space="0" w:color="auto"/>
            </w:tcBorders>
          </w:tcPr>
          <w:p w14:paraId="7C26D416" w14:textId="77777777" w:rsidR="00652B44" w:rsidRPr="00B32C7F" w:rsidRDefault="00652B44" w:rsidP="009931A3">
            <w:pPr>
              <w:pStyle w:val="TAC"/>
              <w:ind w:left="720" w:hanging="360"/>
              <w:jc w:val="left"/>
              <w:rPr>
                <w:ins w:id="668" w:author="Multrus, Markus" w:date="2025-11-19T11:26:00Z" w16du:dateUtc="2025-11-19T17:26:00Z"/>
                <w:rFonts w:ascii="Courier New" w:hAnsi="Courier New" w:cs="Courier New"/>
                <w:szCs w:val="18"/>
              </w:rPr>
            </w:pPr>
            <w:ins w:id="669" w:author="Multrus, Markus" w:date="2025-11-19T11:26:00Z" w16du:dateUtc="2025-11-19T17:26:00Z">
              <w:r>
                <w:rPr>
                  <w:rFonts w:cs="Courier New"/>
                </w:rPr>
                <w:t>Imaginary taps v</w:t>
              </w:r>
              <w:r>
                <w:rPr>
                  <w:rFonts w:ascii="Times New Roman" w:hAnsi="Times New Roman"/>
                  <w:sz w:val="20"/>
                </w:rPr>
                <w:t>alues</w:t>
              </w:r>
              <w:r>
                <w:rPr>
                  <w:rFonts w:ascii="Times New Roman" w:hAnsi="Times New Roman"/>
                  <w:sz w:val="20"/>
                  <w:vertAlign w:val="superscript"/>
                </w:rPr>
                <w:t>*</w:t>
              </w:r>
              <w:r>
                <w:rPr>
                  <w:rFonts w:ascii="Times New Roman" w:hAnsi="Times New Roman"/>
                  <w:sz w:val="20"/>
                </w:rPr>
                <w:t xml:space="preserve"> one for each ear</w:t>
              </w:r>
            </w:ins>
          </w:p>
        </w:tc>
      </w:tr>
      <w:tr w:rsidR="00652B44" w:rsidRPr="00F44DC7" w14:paraId="62FC702E" w14:textId="77777777" w:rsidTr="009931A3">
        <w:trPr>
          <w:ins w:id="670" w:author="Multrus, Markus" w:date="2025-11-19T11:26:00Z"/>
        </w:trPr>
        <w:tc>
          <w:tcPr>
            <w:tcW w:w="2407" w:type="dxa"/>
            <w:tcBorders>
              <w:top w:val="single" w:sz="4" w:space="0" w:color="auto"/>
              <w:left w:val="single" w:sz="4" w:space="0" w:color="auto"/>
              <w:bottom w:val="single" w:sz="4" w:space="0" w:color="auto"/>
              <w:right w:val="single" w:sz="4" w:space="0" w:color="auto"/>
            </w:tcBorders>
            <w:hideMark/>
          </w:tcPr>
          <w:p w14:paraId="2BA76728" w14:textId="77777777" w:rsidR="00652B44" w:rsidRPr="00B32C7F" w:rsidRDefault="00652B44" w:rsidP="009931A3">
            <w:pPr>
              <w:pStyle w:val="TAC"/>
              <w:rPr>
                <w:ins w:id="671" w:author="Multrus, Markus" w:date="2025-11-19T11:26:00Z" w16du:dateUtc="2025-11-19T17:26:00Z"/>
                <w:rFonts w:ascii="Times New Roman" w:hAnsi="Times New Roman"/>
                <w:sz w:val="20"/>
              </w:rPr>
            </w:pPr>
            <w:ins w:id="672" w:author="Multrus, Markus" w:date="2025-11-19T11:26:00Z" w16du:dateUtc="2025-11-19T17:26:00Z">
              <w:r>
                <w:rPr>
                  <w:rFonts w:ascii="Times New Roman" w:hAnsi="Times New Roman"/>
                  <w:sz w:val="20"/>
                </w:rPr>
                <w:t>6 + 2 * 2 * 2 * Nc * Nb</w:t>
              </w:r>
            </w:ins>
          </w:p>
        </w:tc>
        <w:tc>
          <w:tcPr>
            <w:tcW w:w="992" w:type="dxa"/>
            <w:tcBorders>
              <w:top w:val="single" w:sz="4" w:space="0" w:color="auto"/>
              <w:left w:val="single" w:sz="4" w:space="0" w:color="auto"/>
              <w:bottom w:val="single" w:sz="4" w:space="0" w:color="auto"/>
              <w:right w:val="single" w:sz="4" w:space="0" w:color="auto"/>
            </w:tcBorders>
            <w:hideMark/>
          </w:tcPr>
          <w:p w14:paraId="502D2433" w14:textId="77777777" w:rsidR="00652B44" w:rsidRPr="00B32C7F" w:rsidRDefault="00652B44" w:rsidP="009931A3">
            <w:pPr>
              <w:pStyle w:val="TAC"/>
              <w:rPr>
                <w:ins w:id="673" w:author="Multrus, Markus" w:date="2025-11-19T11:26:00Z" w16du:dateUtc="2025-11-19T17:26:00Z"/>
                <w:rFonts w:ascii="Times New Roman" w:hAnsi="Times New Roman"/>
                <w:sz w:val="20"/>
              </w:rPr>
            </w:pPr>
            <w:ins w:id="674" w:author="Multrus, Markus" w:date="2025-11-19T11:26:00Z" w16du:dateUtc="2025-11-19T17:26:00Z">
              <w:r w:rsidRPr="00B32C7F">
                <w:rPr>
                  <w:rFonts w:ascii="Times New Roman" w:hAnsi="Times New Roman"/>
                  <w:sz w:val="20"/>
                </w:rPr>
                <w:t>integer</w:t>
              </w:r>
            </w:ins>
          </w:p>
        </w:tc>
        <w:tc>
          <w:tcPr>
            <w:tcW w:w="1842" w:type="dxa"/>
            <w:tcBorders>
              <w:top w:val="single" w:sz="4" w:space="0" w:color="auto"/>
              <w:left w:val="single" w:sz="4" w:space="0" w:color="auto"/>
              <w:bottom w:val="single" w:sz="4" w:space="0" w:color="auto"/>
              <w:right w:val="single" w:sz="4" w:space="0" w:color="auto"/>
            </w:tcBorders>
            <w:hideMark/>
          </w:tcPr>
          <w:p w14:paraId="6ED29AFB" w14:textId="77777777" w:rsidR="00652B44" w:rsidRPr="00B32C7F" w:rsidRDefault="00652B44" w:rsidP="009931A3">
            <w:pPr>
              <w:pStyle w:val="TAC"/>
              <w:rPr>
                <w:ins w:id="675" w:author="Multrus, Markus" w:date="2025-11-19T11:26:00Z" w16du:dateUtc="2025-11-19T17:26:00Z"/>
                <w:rFonts w:ascii="Times New Roman" w:hAnsi="Times New Roman"/>
                <w:sz w:val="20"/>
              </w:rPr>
            </w:pPr>
            <w:ins w:id="676" w:author="Multrus, Markus" w:date="2025-11-19T11:26:00Z" w16du:dateUtc="2025-11-19T17:26:00Z">
              <w:r>
                <w:rPr>
                  <w:rFonts w:ascii="Times New Roman" w:hAnsi="Times New Roman"/>
                  <w:sz w:val="20"/>
                </w:rPr>
                <w:t>2</w:t>
              </w:r>
            </w:ins>
          </w:p>
        </w:tc>
        <w:tc>
          <w:tcPr>
            <w:tcW w:w="4393" w:type="dxa"/>
            <w:tcBorders>
              <w:top w:val="single" w:sz="4" w:space="0" w:color="auto"/>
              <w:left w:val="single" w:sz="4" w:space="0" w:color="auto"/>
              <w:bottom w:val="single" w:sz="4" w:space="0" w:color="auto"/>
              <w:right w:val="single" w:sz="4" w:space="0" w:color="auto"/>
            </w:tcBorders>
          </w:tcPr>
          <w:p w14:paraId="209082F3" w14:textId="77777777" w:rsidR="00652B44" w:rsidRPr="00E208DF" w:rsidRDefault="00652B44" w:rsidP="009931A3">
            <w:pPr>
              <w:pStyle w:val="TAC"/>
              <w:ind w:left="720" w:hanging="360"/>
              <w:jc w:val="left"/>
              <w:rPr>
                <w:ins w:id="677" w:author="Multrus, Markus" w:date="2025-11-19T11:26:00Z" w16du:dateUtc="2025-11-19T17:26:00Z"/>
                <w:rFonts w:ascii="Courier New" w:hAnsi="Courier New" w:cs="Courier New"/>
                <w:szCs w:val="18"/>
                <w:vertAlign w:val="superscript"/>
              </w:rPr>
            </w:pPr>
            <w:ins w:id="678" w:author="Multrus, Markus" w:date="2025-11-19T11:26:00Z" w16du:dateUtc="2025-11-19T17:26:00Z">
              <w:r>
                <w:rPr>
                  <w:rFonts w:eastAsia="MS Mincho" w:cs="Arial"/>
                  <w:sz w:val="20"/>
                </w:rPr>
                <w:t>Scaling factor for reverberation time values</w:t>
              </w:r>
            </w:ins>
          </w:p>
        </w:tc>
      </w:tr>
      <w:tr w:rsidR="00652B44" w14:paraId="29D22242" w14:textId="77777777" w:rsidTr="009931A3">
        <w:trPr>
          <w:ins w:id="679" w:author="Multrus, Markus" w:date="2025-11-19T11:26:00Z"/>
        </w:trPr>
        <w:tc>
          <w:tcPr>
            <w:tcW w:w="2407" w:type="dxa"/>
            <w:tcBorders>
              <w:top w:val="single" w:sz="4" w:space="0" w:color="auto"/>
              <w:left w:val="single" w:sz="4" w:space="0" w:color="auto"/>
              <w:bottom w:val="single" w:sz="4" w:space="0" w:color="auto"/>
              <w:right w:val="single" w:sz="4" w:space="0" w:color="auto"/>
            </w:tcBorders>
          </w:tcPr>
          <w:p w14:paraId="09686EA1" w14:textId="77777777" w:rsidR="00652B44" w:rsidRDefault="00652B44" w:rsidP="009931A3">
            <w:pPr>
              <w:pStyle w:val="TAC"/>
              <w:rPr>
                <w:ins w:id="680" w:author="Multrus, Markus" w:date="2025-11-19T11:26:00Z" w16du:dateUtc="2025-11-19T17:26:00Z"/>
                <w:rFonts w:ascii="Times New Roman" w:hAnsi="Times New Roman"/>
                <w:sz w:val="20"/>
              </w:rPr>
            </w:pPr>
            <w:ins w:id="681" w:author="Multrus, Markus" w:date="2025-11-19T11:26:00Z" w16du:dateUtc="2025-11-19T17:26:00Z">
              <w:r>
                <w:rPr>
                  <w:rFonts w:ascii="Times New Roman" w:hAnsi="Times New Roman"/>
                  <w:sz w:val="20"/>
                </w:rPr>
                <w:t>8 + 2 * 2 * 2 * Nc * Nb</w:t>
              </w:r>
            </w:ins>
          </w:p>
        </w:tc>
        <w:tc>
          <w:tcPr>
            <w:tcW w:w="992" w:type="dxa"/>
            <w:tcBorders>
              <w:top w:val="single" w:sz="4" w:space="0" w:color="auto"/>
              <w:left w:val="single" w:sz="4" w:space="0" w:color="auto"/>
              <w:bottom w:val="single" w:sz="4" w:space="0" w:color="auto"/>
              <w:right w:val="single" w:sz="4" w:space="0" w:color="auto"/>
            </w:tcBorders>
          </w:tcPr>
          <w:p w14:paraId="0668C8C5" w14:textId="77777777" w:rsidR="00652B44" w:rsidRPr="00B32C7F" w:rsidRDefault="00652B44" w:rsidP="009931A3">
            <w:pPr>
              <w:pStyle w:val="TAC"/>
              <w:rPr>
                <w:ins w:id="682" w:author="Multrus, Markus" w:date="2025-11-19T11:26:00Z" w16du:dateUtc="2025-11-19T17:26:00Z"/>
                <w:rFonts w:ascii="Times New Roman" w:hAnsi="Times New Roman"/>
                <w:sz w:val="20"/>
              </w:rPr>
            </w:pPr>
            <w:ins w:id="683" w:author="Multrus, Markus" w:date="2025-11-19T11:26:00Z" w16du:dateUtc="2025-11-19T17:26:00Z">
              <w:r w:rsidRPr="00B32C7F">
                <w:rPr>
                  <w:rFonts w:ascii="Times New Roman" w:hAnsi="Times New Roman"/>
                  <w:sz w:val="20"/>
                </w:rPr>
                <w:t>integer</w:t>
              </w:r>
              <w:r>
                <w:rPr>
                  <w:rFonts w:ascii="Times New Roman" w:hAnsi="Times New Roman"/>
                  <w:sz w:val="20"/>
                </w:rPr>
                <w:t>s</w:t>
              </w:r>
            </w:ins>
          </w:p>
        </w:tc>
        <w:tc>
          <w:tcPr>
            <w:tcW w:w="1842" w:type="dxa"/>
            <w:tcBorders>
              <w:top w:val="single" w:sz="4" w:space="0" w:color="auto"/>
              <w:left w:val="single" w:sz="4" w:space="0" w:color="auto"/>
              <w:bottom w:val="single" w:sz="4" w:space="0" w:color="auto"/>
              <w:right w:val="single" w:sz="4" w:space="0" w:color="auto"/>
            </w:tcBorders>
          </w:tcPr>
          <w:p w14:paraId="7CEADC78" w14:textId="77777777" w:rsidR="00652B44" w:rsidRPr="00B32C7F" w:rsidRDefault="00652B44" w:rsidP="009931A3">
            <w:pPr>
              <w:pStyle w:val="TAC"/>
              <w:rPr>
                <w:ins w:id="684" w:author="Multrus, Markus" w:date="2025-11-19T11:26:00Z" w16du:dateUtc="2025-11-19T17:26:00Z"/>
                <w:rFonts w:ascii="Times New Roman" w:hAnsi="Times New Roman"/>
                <w:sz w:val="20"/>
              </w:rPr>
            </w:pPr>
            <w:ins w:id="685" w:author="Multrus, Markus" w:date="2025-11-19T11:26:00Z" w16du:dateUtc="2025-11-19T17:26:00Z">
              <w:r>
                <w:rPr>
                  <w:rFonts w:ascii="Times New Roman" w:hAnsi="Times New Roman"/>
                  <w:sz w:val="20"/>
                </w:rPr>
                <w:t>2 * Nm</w:t>
              </w:r>
            </w:ins>
          </w:p>
        </w:tc>
        <w:tc>
          <w:tcPr>
            <w:tcW w:w="4393" w:type="dxa"/>
            <w:tcBorders>
              <w:top w:val="single" w:sz="4" w:space="0" w:color="auto"/>
              <w:left w:val="single" w:sz="4" w:space="0" w:color="auto"/>
              <w:bottom w:val="single" w:sz="4" w:space="0" w:color="auto"/>
              <w:right w:val="single" w:sz="4" w:space="0" w:color="auto"/>
            </w:tcBorders>
          </w:tcPr>
          <w:p w14:paraId="5918DC8E" w14:textId="77777777" w:rsidR="00652B44" w:rsidRDefault="00652B44" w:rsidP="009931A3">
            <w:pPr>
              <w:pStyle w:val="TAC"/>
              <w:ind w:left="720" w:hanging="360"/>
              <w:jc w:val="left"/>
              <w:rPr>
                <w:ins w:id="686" w:author="Multrus, Markus" w:date="2025-11-19T11:26:00Z" w16du:dateUtc="2025-11-19T17:26:00Z"/>
                <w:rFonts w:cs="Courier New"/>
              </w:rPr>
            </w:pPr>
            <w:ins w:id="687" w:author="Multrus, Markus" w:date="2025-11-19T11:26:00Z" w16du:dateUtc="2025-11-19T17:26:00Z">
              <w:r>
                <w:rPr>
                  <w:rFonts w:eastAsia="MS Mincho" w:cs="Arial"/>
                  <w:sz w:val="20"/>
                </w:rPr>
                <w:t>reverberation time values</w:t>
              </w:r>
              <w:r>
                <w:rPr>
                  <w:rFonts w:ascii="Times New Roman" w:hAnsi="Times New Roman"/>
                  <w:sz w:val="20"/>
                  <w:vertAlign w:val="superscript"/>
                </w:rPr>
                <w:t>*</w:t>
              </w:r>
            </w:ins>
          </w:p>
        </w:tc>
      </w:tr>
      <w:tr w:rsidR="00652B44" w:rsidRPr="00F44DC7" w14:paraId="311780CC" w14:textId="77777777" w:rsidTr="009931A3">
        <w:trPr>
          <w:ins w:id="688" w:author="Multrus, Markus" w:date="2025-11-19T11:26:00Z"/>
        </w:trPr>
        <w:tc>
          <w:tcPr>
            <w:tcW w:w="2407" w:type="dxa"/>
            <w:tcBorders>
              <w:top w:val="single" w:sz="4" w:space="0" w:color="auto"/>
              <w:left w:val="single" w:sz="4" w:space="0" w:color="auto"/>
              <w:bottom w:val="single" w:sz="4" w:space="0" w:color="auto"/>
              <w:right w:val="single" w:sz="4" w:space="0" w:color="auto"/>
            </w:tcBorders>
          </w:tcPr>
          <w:p w14:paraId="7D78FC50" w14:textId="77777777" w:rsidR="00652B44" w:rsidRPr="00B32C7F" w:rsidRDefault="00652B44" w:rsidP="009931A3">
            <w:pPr>
              <w:pStyle w:val="TAC"/>
              <w:rPr>
                <w:ins w:id="689" w:author="Multrus, Markus" w:date="2025-11-19T11:26:00Z" w16du:dateUtc="2025-11-19T17:26:00Z"/>
                <w:rFonts w:ascii="Times New Roman" w:hAnsi="Times New Roman"/>
                <w:sz w:val="20"/>
              </w:rPr>
            </w:pPr>
            <w:ins w:id="690" w:author="Multrus, Markus" w:date="2025-11-19T11:26:00Z" w16du:dateUtc="2025-11-19T17:26:00Z">
              <w:r>
                <w:rPr>
                  <w:rFonts w:ascii="Times New Roman" w:hAnsi="Times New Roman"/>
                  <w:sz w:val="20"/>
                </w:rPr>
                <w:t>8 + 2 * 2 * 2 * Nc * Nb + 2 * Nm</w:t>
              </w:r>
            </w:ins>
          </w:p>
        </w:tc>
        <w:tc>
          <w:tcPr>
            <w:tcW w:w="992" w:type="dxa"/>
            <w:tcBorders>
              <w:top w:val="single" w:sz="4" w:space="0" w:color="auto"/>
              <w:left w:val="single" w:sz="4" w:space="0" w:color="auto"/>
              <w:bottom w:val="single" w:sz="4" w:space="0" w:color="auto"/>
              <w:right w:val="single" w:sz="4" w:space="0" w:color="auto"/>
            </w:tcBorders>
          </w:tcPr>
          <w:p w14:paraId="25748E10" w14:textId="77777777" w:rsidR="00652B44" w:rsidRPr="00B32C7F" w:rsidRDefault="00652B44" w:rsidP="009931A3">
            <w:pPr>
              <w:pStyle w:val="TAC"/>
              <w:rPr>
                <w:ins w:id="691" w:author="Multrus, Markus" w:date="2025-11-19T11:26:00Z" w16du:dateUtc="2025-11-19T17:26:00Z"/>
                <w:rFonts w:ascii="Times New Roman" w:hAnsi="Times New Roman"/>
                <w:sz w:val="20"/>
              </w:rPr>
            </w:pPr>
            <w:ins w:id="692" w:author="Multrus, Markus" w:date="2025-11-19T11:26:00Z" w16du:dateUtc="2025-11-19T17:26:00Z">
              <w:r w:rsidRPr="00B32C7F">
                <w:rPr>
                  <w:rFonts w:ascii="Times New Roman" w:hAnsi="Times New Roman"/>
                  <w:sz w:val="20"/>
                </w:rPr>
                <w:t>integer</w:t>
              </w:r>
            </w:ins>
          </w:p>
        </w:tc>
        <w:tc>
          <w:tcPr>
            <w:tcW w:w="1842" w:type="dxa"/>
            <w:tcBorders>
              <w:top w:val="single" w:sz="4" w:space="0" w:color="auto"/>
              <w:left w:val="single" w:sz="4" w:space="0" w:color="auto"/>
              <w:bottom w:val="single" w:sz="4" w:space="0" w:color="auto"/>
              <w:right w:val="single" w:sz="4" w:space="0" w:color="auto"/>
            </w:tcBorders>
          </w:tcPr>
          <w:p w14:paraId="037ABF2D" w14:textId="77777777" w:rsidR="00652B44" w:rsidRPr="00B32C7F" w:rsidRDefault="00652B44" w:rsidP="009931A3">
            <w:pPr>
              <w:pStyle w:val="TAC"/>
              <w:rPr>
                <w:ins w:id="693" w:author="Multrus, Markus" w:date="2025-11-19T11:26:00Z" w16du:dateUtc="2025-11-19T17:26:00Z"/>
                <w:rFonts w:ascii="Times New Roman" w:hAnsi="Times New Roman"/>
                <w:sz w:val="20"/>
              </w:rPr>
            </w:pPr>
            <w:ins w:id="694" w:author="Multrus, Markus" w:date="2025-11-19T11:26:00Z" w16du:dateUtc="2025-11-19T17:26:00Z">
              <w:r>
                <w:rPr>
                  <w:rFonts w:ascii="Times New Roman" w:hAnsi="Times New Roman"/>
                  <w:sz w:val="20"/>
                </w:rPr>
                <w:t>2</w:t>
              </w:r>
            </w:ins>
          </w:p>
        </w:tc>
        <w:tc>
          <w:tcPr>
            <w:tcW w:w="4393" w:type="dxa"/>
            <w:tcBorders>
              <w:top w:val="single" w:sz="4" w:space="0" w:color="auto"/>
              <w:left w:val="single" w:sz="4" w:space="0" w:color="auto"/>
              <w:bottom w:val="single" w:sz="4" w:space="0" w:color="auto"/>
              <w:right w:val="single" w:sz="4" w:space="0" w:color="auto"/>
            </w:tcBorders>
          </w:tcPr>
          <w:p w14:paraId="1704E024" w14:textId="77777777" w:rsidR="00652B44" w:rsidRPr="00E9053A" w:rsidRDefault="00652B44" w:rsidP="009931A3">
            <w:pPr>
              <w:pStyle w:val="TAC"/>
              <w:ind w:left="720" w:hanging="360"/>
              <w:jc w:val="left"/>
              <w:rPr>
                <w:ins w:id="695" w:author="Multrus, Markus" w:date="2025-11-19T11:26:00Z" w16du:dateUtc="2025-11-19T17:26:00Z"/>
                <w:rFonts w:eastAsia="MS Mincho" w:cs="Arial"/>
                <w:sz w:val="20"/>
              </w:rPr>
            </w:pPr>
            <w:ins w:id="696" w:author="Multrus, Markus" w:date="2025-11-19T11:26:00Z" w16du:dateUtc="2025-11-19T17:26:00Z">
              <w:r>
                <w:rPr>
                  <w:rFonts w:eastAsia="MS Mincho" w:cs="Arial"/>
                  <w:sz w:val="20"/>
                </w:rPr>
                <w:t>Scaling factor for energies corrections values</w:t>
              </w:r>
            </w:ins>
          </w:p>
        </w:tc>
      </w:tr>
      <w:tr w:rsidR="00652B44" w:rsidRPr="00E9053A" w14:paraId="155A0211" w14:textId="77777777" w:rsidTr="009931A3">
        <w:trPr>
          <w:ins w:id="697" w:author="Multrus, Markus" w:date="2025-11-19T11:26:00Z"/>
        </w:trPr>
        <w:tc>
          <w:tcPr>
            <w:tcW w:w="2407" w:type="dxa"/>
            <w:tcBorders>
              <w:top w:val="single" w:sz="4" w:space="0" w:color="auto"/>
              <w:left w:val="single" w:sz="4" w:space="0" w:color="auto"/>
              <w:bottom w:val="single" w:sz="4" w:space="0" w:color="auto"/>
              <w:right w:val="single" w:sz="4" w:space="0" w:color="auto"/>
            </w:tcBorders>
          </w:tcPr>
          <w:p w14:paraId="6DB4E308" w14:textId="77777777" w:rsidR="00652B44" w:rsidRDefault="00652B44" w:rsidP="009931A3">
            <w:pPr>
              <w:pStyle w:val="TAC"/>
              <w:rPr>
                <w:ins w:id="698" w:author="Multrus, Markus" w:date="2025-11-19T11:26:00Z" w16du:dateUtc="2025-11-19T17:26:00Z"/>
                <w:rFonts w:ascii="Times New Roman" w:hAnsi="Times New Roman"/>
                <w:sz w:val="20"/>
              </w:rPr>
            </w:pPr>
            <w:ins w:id="699" w:author="Multrus, Markus" w:date="2025-11-19T11:26:00Z" w16du:dateUtc="2025-11-19T17:26:00Z">
              <w:r>
                <w:rPr>
                  <w:rFonts w:ascii="Times New Roman" w:hAnsi="Times New Roman"/>
                  <w:sz w:val="20"/>
                </w:rPr>
                <w:t>10 + 2 * 2 * 2 * Nc * Nb + 2 * Nm</w:t>
              </w:r>
            </w:ins>
          </w:p>
        </w:tc>
        <w:tc>
          <w:tcPr>
            <w:tcW w:w="992" w:type="dxa"/>
            <w:tcBorders>
              <w:top w:val="single" w:sz="4" w:space="0" w:color="auto"/>
              <w:left w:val="single" w:sz="4" w:space="0" w:color="auto"/>
              <w:bottom w:val="single" w:sz="4" w:space="0" w:color="auto"/>
              <w:right w:val="single" w:sz="4" w:space="0" w:color="auto"/>
            </w:tcBorders>
          </w:tcPr>
          <w:p w14:paraId="4F768A57" w14:textId="77777777" w:rsidR="00652B44" w:rsidRPr="00B32C7F" w:rsidRDefault="00652B44" w:rsidP="009931A3">
            <w:pPr>
              <w:pStyle w:val="TAC"/>
              <w:rPr>
                <w:ins w:id="700" w:author="Multrus, Markus" w:date="2025-11-19T11:26:00Z" w16du:dateUtc="2025-11-19T17:26:00Z"/>
                <w:rFonts w:ascii="Times New Roman" w:hAnsi="Times New Roman"/>
                <w:sz w:val="20"/>
              </w:rPr>
            </w:pPr>
            <w:ins w:id="701" w:author="Multrus, Markus" w:date="2025-11-19T11:26:00Z" w16du:dateUtc="2025-11-19T17:26:00Z">
              <w:r w:rsidRPr="00B32C7F">
                <w:rPr>
                  <w:rFonts w:ascii="Times New Roman" w:hAnsi="Times New Roman"/>
                  <w:sz w:val="20"/>
                </w:rPr>
                <w:t>integer</w:t>
              </w:r>
              <w:r>
                <w:rPr>
                  <w:rFonts w:ascii="Times New Roman" w:hAnsi="Times New Roman"/>
                  <w:sz w:val="20"/>
                </w:rPr>
                <w:t>s</w:t>
              </w:r>
            </w:ins>
          </w:p>
        </w:tc>
        <w:tc>
          <w:tcPr>
            <w:tcW w:w="1842" w:type="dxa"/>
            <w:tcBorders>
              <w:top w:val="single" w:sz="4" w:space="0" w:color="auto"/>
              <w:left w:val="single" w:sz="4" w:space="0" w:color="auto"/>
              <w:bottom w:val="single" w:sz="4" w:space="0" w:color="auto"/>
              <w:right w:val="single" w:sz="4" w:space="0" w:color="auto"/>
            </w:tcBorders>
          </w:tcPr>
          <w:p w14:paraId="11A5FCC2" w14:textId="77777777" w:rsidR="00652B44" w:rsidRPr="00B32C7F" w:rsidRDefault="00652B44" w:rsidP="009931A3">
            <w:pPr>
              <w:pStyle w:val="TAC"/>
              <w:rPr>
                <w:ins w:id="702" w:author="Multrus, Markus" w:date="2025-11-19T11:26:00Z" w16du:dateUtc="2025-11-19T17:26:00Z"/>
                <w:rFonts w:ascii="Times New Roman" w:hAnsi="Times New Roman"/>
                <w:sz w:val="20"/>
              </w:rPr>
            </w:pPr>
            <w:ins w:id="703" w:author="Multrus, Markus" w:date="2025-11-19T11:26:00Z" w16du:dateUtc="2025-11-19T17:26:00Z">
              <w:r>
                <w:rPr>
                  <w:rFonts w:ascii="Times New Roman" w:hAnsi="Times New Roman"/>
                  <w:sz w:val="20"/>
                </w:rPr>
                <w:t>2 * Nm</w:t>
              </w:r>
            </w:ins>
          </w:p>
        </w:tc>
        <w:tc>
          <w:tcPr>
            <w:tcW w:w="4393" w:type="dxa"/>
            <w:tcBorders>
              <w:top w:val="single" w:sz="4" w:space="0" w:color="auto"/>
              <w:left w:val="single" w:sz="4" w:space="0" w:color="auto"/>
              <w:bottom w:val="single" w:sz="4" w:space="0" w:color="auto"/>
              <w:right w:val="single" w:sz="4" w:space="0" w:color="auto"/>
            </w:tcBorders>
          </w:tcPr>
          <w:p w14:paraId="27DE4717" w14:textId="77777777" w:rsidR="00652B44" w:rsidRPr="00E9053A" w:rsidRDefault="00652B44" w:rsidP="009931A3">
            <w:pPr>
              <w:pStyle w:val="TAC"/>
              <w:ind w:left="720" w:hanging="360"/>
              <w:jc w:val="left"/>
              <w:rPr>
                <w:ins w:id="704" w:author="Multrus, Markus" w:date="2025-11-19T11:26:00Z" w16du:dateUtc="2025-11-19T17:26:00Z"/>
                <w:rFonts w:eastAsia="MS Mincho" w:cs="Arial"/>
                <w:sz w:val="20"/>
              </w:rPr>
            </w:pPr>
            <w:ins w:id="705" w:author="Multrus, Markus" w:date="2025-11-19T11:26:00Z" w16du:dateUtc="2025-11-19T17:26:00Z">
              <w:r>
                <w:rPr>
                  <w:rFonts w:eastAsia="MS Mincho" w:cs="Arial"/>
                  <w:sz w:val="20"/>
                </w:rPr>
                <w:t>Energies corrections values</w:t>
              </w:r>
              <w:r w:rsidRPr="00E9053A">
                <w:rPr>
                  <w:rFonts w:eastAsia="MS Mincho" w:cs="Arial"/>
                  <w:sz w:val="20"/>
                </w:rPr>
                <w:t xml:space="preserve"> *</w:t>
              </w:r>
            </w:ins>
          </w:p>
        </w:tc>
      </w:tr>
      <w:tr w:rsidR="00652B44" w:rsidRPr="00F44DC7" w14:paraId="002272C2" w14:textId="77777777" w:rsidTr="009931A3">
        <w:trPr>
          <w:ins w:id="706" w:author="Multrus, Markus" w:date="2025-11-19T11:26:00Z"/>
        </w:trPr>
        <w:tc>
          <w:tcPr>
            <w:tcW w:w="2407" w:type="dxa"/>
            <w:tcBorders>
              <w:top w:val="single" w:sz="4" w:space="0" w:color="auto"/>
              <w:left w:val="single" w:sz="4" w:space="0" w:color="auto"/>
              <w:bottom w:val="single" w:sz="4" w:space="0" w:color="auto"/>
              <w:right w:val="single" w:sz="4" w:space="0" w:color="auto"/>
            </w:tcBorders>
          </w:tcPr>
          <w:p w14:paraId="390E0F4E" w14:textId="77777777" w:rsidR="00652B44" w:rsidRDefault="00652B44" w:rsidP="009931A3">
            <w:pPr>
              <w:pStyle w:val="TAC"/>
              <w:rPr>
                <w:ins w:id="707" w:author="Multrus, Markus" w:date="2025-11-19T11:26:00Z" w16du:dateUtc="2025-11-19T17:26:00Z"/>
                <w:rFonts w:ascii="Times New Roman" w:hAnsi="Times New Roman"/>
                <w:sz w:val="20"/>
              </w:rPr>
            </w:pPr>
            <w:ins w:id="708" w:author="Multrus, Markus" w:date="2025-11-19T11:26:00Z" w16du:dateUtc="2025-11-19T17:26:00Z">
              <w:r>
                <w:rPr>
                  <w:rFonts w:ascii="Times New Roman" w:hAnsi="Times New Roman"/>
                  <w:sz w:val="20"/>
                </w:rPr>
                <w:t>10 + 2 * 2 * 2 * Nc * Nb + 4 * Nm</w:t>
              </w:r>
            </w:ins>
          </w:p>
        </w:tc>
        <w:tc>
          <w:tcPr>
            <w:tcW w:w="992" w:type="dxa"/>
            <w:tcBorders>
              <w:top w:val="single" w:sz="4" w:space="0" w:color="auto"/>
              <w:left w:val="single" w:sz="4" w:space="0" w:color="auto"/>
              <w:bottom w:val="single" w:sz="4" w:space="0" w:color="auto"/>
              <w:right w:val="single" w:sz="4" w:space="0" w:color="auto"/>
            </w:tcBorders>
          </w:tcPr>
          <w:p w14:paraId="6B6E07F6" w14:textId="77777777" w:rsidR="00652B44" w:rsidRPr="00B32C7F" w:rsidRDefault="00652B44" w:rsidP="009931A3">
            <w:pPr>
              <w:pStyle w:val="TAC"/>
              <w:rPr>
                <w:ins w:id="709" w:author="Multrus, Markus" w:date="2025-11-19T11:26:00Z" w16du:dateUtc="2025-11-19T17:26:00Z"/>
                <w:rFonts w:ascii="Times New Roman" w:hAnsi="Times New Roman"/>
                <w:sz w:val="20"/>
              </w:rPr>
            </w:pPr>
            <w:ins w:id="710" w:author="Multrus, Markus" w:date="2025-11-19T11:26:00Z" w16du:dateUtc="2025-11-19T17:26:00Z">
              <w:r w:rsidRPr="00B32C7F">
                <w:rPr>
                  <w:rFonts w:ascii="Times New Roman" w:hAnsi="Times New Roman"/>
                  <w:sz w:val="20"/>
                </w:rPr>
                <w:t>integer</w:t>
              </w:r>
            </w:ins>
          </w:p>
        </w:tc>
        <w:tc>
          <w:tcPr>
            <w:tcW w:w="1842" w:type="dxa"/>
            <w:tcBorders>
              <w:top w:val="single" w:sz="4" w:space="0" w:color="auto"/>
              <w:left w:val="single" w:sz="4" w:space="0" w:color="auto"/>
              <w:bottom w:val="single" w:sz="4" w:space="0" w:color="auto"/>
              <w:right w:val="single" w:sz="4" w:space="0" w:color="auto"/>
            </w:tcBorders>
          </w:tcPr>
          <w:p w14:paraId="77346665" w14:textId="77777777" w:rsidR="00652B44" w:rsidRPr="00B32C7F" w:rsidRDefault="00652B44" w:rsidP="009931A3">
            <w:pPr>
              <w:pStyle w:val="TAC"/>
              <w:rPr>
                <w:ins w:id="711" w:author="Multrus, Markus" w:date="2025-11-19T11:26:00Z" w16du:dateUtc="2025-11-19T17:26:00Z"/>
                <w:rFonts w:ascii="Times New Roman" w:hAnsi="Times New Roman"/>
                <w:sz w:val="20"/>
              </w:rPr>
            </w:pPr>
            <w:ins w:id="712" w:author="Multrus, Markus" w:date="2025-11-19T11:26:00Z" w16du:dateUtc="2025-11-19T17:26:00Z">
              <w:r>
                <w:rPr>
                  <w:rFonts w:ascii="Times New Roman" w:hAnsi="Times New Roman"/>
                  <w:sz w:val="20"/>
                </w:rPr>
                <w:t>2</w:t>
              </w:r>
            </w:ins>
          </w:p>
        </w:tc>
        <w:tc>
          <w:tcPr>
            <w:tcW w:w="4393" w:type="dxa"/>
            <w:tcBorders>
              <w:top w:val="single" w:sz="4" w:space="0" w:color="auto"/>
              <w:left w:val="single" w:sz="4" w:space="0" w:color="auto"/>
              <w:bottom w:val="single" w:sz="4" w:space="0" w:color="auto"/>
              <w:right w:val="single" w:sz="4" w:space="0" w:color="auto"/>
            </w:tcBorders>
          </w:tcPr>
          <w:p w14:paraId="30491E76" w14:textId="77777777" w:rsidR="00652B44" w:rsidRDefault="00652B44" w:rsidP="009931A3">
            <w:pPr>
              <w:pStyle w:val="TAC"/>
              <w:ind w:left="720" w:hanging="360"/>
              <w:jc w:val="left"/>
              <w:rPr>
                <w:ins w:id="713" w:author="Multrus, Markus" w:date="2025-11-19T11:26:00Z" w16du:dateUtc="2025-11-19T17:26:00Z"/>
                <w:rFonts w:cs="Courier New"/>
              </w:rPr>
            </w:pPr>
            <w:ins w:id="714" w:author="Multrus, Markus" w:date="2025-11-19T11:26:00Z" w16du:dateUtc="2025-11-19T17:26:00Z">
              <w:r>
                <w:rPr>
                  <w:rFonts w:eastAsia="MS Mincho" w:cs="Arial"/>
                  <w:sz w:val="20"/>
                </w:rPr>
                <w:t>Scaling factor for early part energies corrections values</w:t>
              </w:r>
            </w:ins>
          </w:p>
        </w:tc>
      </w:tr>
      <w:tr w:rsidR="00652B44" w:rsidRPr="00B32C7F" w14:paraId="74F0E686" w14:textId="77777777" w:rsidTr="009931A3">
        <w:trPr>
          <w:ins w:id="715" w:author="Multrus, Markus" w:date="2025-11-19T11:26:00Z"/>
        </w:trPr>
        <w:tc>
          <w:tcPr>
            <w:tcW w:w="2407" w:type="dxa"/>
            <w:tcBorders>
              <w:top w:val="single" w:sz="4" w:space="0" w:color="auto"/>
              <w:left w:val="single" w:sz="4" w:space="0" w:color="auto"/>
              <w:bottom w:val="single" w:sz="4" w:space="0" w:color="auto"/>
              <w:right w:val="single" w:sz="4" w:space="0" w:color="auto"/>
            </w:tcBorders>
          </w:tcPr>
          <w:p w14:paraId="44992071" w14:textId="77777777" w:rsidR="00652B44" w:rsidRDefault="00652B44" w:rsidP="009931A3">
            <w:pPr>
              <w:pStyle w:val="TAC"/>
              <w:rPr>
                <w:ins w:id="716" w:author="Multrus, Markus" w:date="2025-11-19T11:26:00Z" w16du:dateUtc="2025-11-19T17:26:00Z"/>
                <w:rFonts w:ascii="Times New Roman" w:hAnsi="Times New Roman"/>
                <w:sz w:val="20"/>
              </w:rPr>
            </w:pPr>
            <w:ins w:id="717" w:author="Multrus, Markus" w:date="2025-11-19T11:26:00Z" w16du:dateUtc="2025-11-19T17:26:00Z">
              <w:r>
                <w:rPr>
                  <w:rFonts w:ascii="Times New Roman" w:hAnsi="Times New Roman"/>
                  <w:sz w:val="20"/>
                </w:rPr>
                <w:t>12 + 2 * 2 * 2 * Nc * Nb + 4 * Nm</w:t>
              </w:r>
            </w:ins>
          </w:p>
        </w:tc>
        <w:tc>
          <w:tcPr>
            <w:tcW w:w="992" w:type="dxa"/>
            <w:tcBorders>
              <w:top w:val="single" w:sz="4" w:space="0" w:color="auto"/>
              <w:left w:val="single" w:sz="4" w:space="0" w:color="auto"/>
              <w:bottom w:val="single" w:sz="4" w:space="0" w:color="auto"/>
              <w:right w:val="single" w:sz="4" w:space="0" w:color="auto"/>
            </w:tcBorders>
          </w:tcPr>
          <w:p w14:paraId="417E7016" w14:textId="77777777" w:rsidR="00652B44" w:rsidRPr="00B32C7F" w:rsidRDefault="00652B44" w:rsidP="009931A3">
            <w:pPr>
              <w:pStyle w:val="TAC"/>
              <w:rPr>
                <w:ins w:id="718" w:author="Multrus, Markus" w:date="2025-11-19T11:26:00Z" w16du:dateUtc="2025-11-19T17:26:00Z"/>
                <w:rFonts w:ascii="Times New Roman" w:hAnsi="Times New Roman"/>
                <w:sz w:val="20"/>
              </w:rPr>
            </w:pPr>
            <w:ins w:id="719" w:author="Multrus, Markus" w:date="2025-11-19T11:26:00Z" w16du:dateUtc="2025-11-19T17:26:00Z">
              <w:r w:rsidRPr="00B32C7F">
                <w:rPr>
                  <w:rFonts w:ascii="Times New Roman" w:hAnsi="Times New Roman"/>
                  <w:sz w:val="20"/>
                </w:rPr>
                <w:t>integer</w:t>
              </w:r>
              <w:r>
                <w:rPr>
                  <w:rFonts w:ascii="Times New Roman" w:hAnsi="Times New Roman"/>
                  <w:sz w:val="20"/>
                </w:rPr>
                <w:t>s</w:t>
              </w:r>
            </w:ins>
          </w:p>
        </w:tc>
        <w:tc>
          <w:tcPr>
            <w:tcW w:w="1842" w:type="dxa"/>
            <w:tcBorders>
              <w:top w:val="single" w:sz="4" w:space="0" w:color="auto"/>
              <w:left w:val="single" w:sz="4" w:space="0" w:color="auto"/>
              <w:bottom w:val="single" w:sz="4" w:space="0" w:color="auto"/>
              <w:right w:val="single" w:sz="4" w:space="0" w:color="auto"/>
            </w:tcBorders>
          </w:tcPr>
          <w:p w14:paraId="2A9EC679" w14:textId="77777777" w:rsidR="00652B44" w:rsidRDefault="00652B44" w:rsidP="009931A3">
            <w:pPr>
              <w:pStyle w:val="TAC"/>
              <w:rPr>
                <w:ins w:id="720" w:author="Multrus, Markus" w:date="2025-11-19T11:26:00Z" w16du:dateUtc="2025-11-19T17:26:00Z"/>
                <w:rFonts w:ascii="Times New Roman" w:hAnsi="Times New Roman"/>
                <w:sz w:val="20"/>
              </w:rPr>
            </w:pPr>
            <w:ins w:id="721" w:author="Multrus, Markus" w:date="2025-11-19T11:26:00Z" w16du:dateUtc="2025-11-19T17:26:00Z">
              <w:r>
                <w:rPr>
                  <w:rFonts w:ascii="Times New Roman" w:hAnsi="Times New Roman"/>
                  <w:sz w:val="20"/>
                </w:rPr>
                <w:t>2 * Nm</w:t>
              </w:r>
            </w:ins>
          </w:p>
        </w:tc>
        <w:tc>
          <w:tcPr>
            <w:tcW w:w="4393" w:type="dxa"/>
            <w:tcBorders>
              <w:top w:val="single" w:sz="4" w:space="0" w:color="auto"/>
              <w:left w:val="single" w:sz="4" w:space="0" w:color="auto"/>
              <w:bottom w:val="single" w:sz="4" w:space="0" w:color="auto"/>
              <w:right w:val="single" w:sz="4" w:space="0" w:color="auto"/>
            </w:tcBorders>
          </w:tcPr>
          <w:p w14:paraId="2830D890" w14:textId="77777777" w:rsidR="00652B44" w:rsidRDefault="00652B44" w:rsidP="009931A3">
            <w:pPr>
              <w:pStyle w:val="TAC"/>
              <w:ind w:left="720" w:hanging="360"/>
              <w:jc w:val="left"/>
              <w:rPr>
                <w:ins w:id="722" w:author="Multrus, Markus" w:date="2025-11-19T11:26:00Z" w16du:dateUtc="2025-11-19T17:26:00Z"/>
                <w:rFonts w:eastAsia="MS Mincho" w:cs="Arial"/>
                <w:sz w:val="20"/>
              </w:rPr>
            </w:pPr>
            <w:ins w:id="723" w:author="Multrus, Markus" w:date="2025-11-19T11:26:00Z" w16du:dateUtc="2025-11-19T17:26:00Z">
              <w:r>
                <w:rPr>
                  <w:rFonts w:eastAsia="MS Mincho" w:cs="Arial"/>
                  <w:sz w:val="20"/>
                </w:rPr>
                <w:t>Early part energies corrections values</w:t>
              </w:r>
              <w:r w:rsidRPr="00E9053A">
                <w:rPr>
                  <w:rFonts w:eastAsia="MS Mincho" w:cs="Arial"/>
                  <w:sz w:val="20"/>
                </w:rPr>
                <w:t xml:space="preserve"> *</w:t>
              </w:r>
            </w:ins>
          </w:p>
        </w:tc>
      </w:tr>
    </w:tbl>
    <w:p w14:paraId="58C89731" w14:textId="77777777" w:rsidR="00652B44" w:rsidRDefault="00652B44" w:rsidP="00652B44">
      <w:pPr>
        <w:pStyle w:val="TH"/>
        <w:rPr>
          <w:ins w:id="724" w:author="Multrus, Markus" w:date="2025-11-19T11:26:00Z" w16du:dateUtc="2025-11-19T17:26:00Z"/>
        </w:rPr>
      </w:pPr>
    </w:p>
    <w:p w14:paraId="225D1E06" w14:textId="77777777" w:rsidR="00652B44" w:rsidRPr="00C400FC" w:rsidRDefault="00652B44" w:rsidP="00652B44">
      <w:pPr>
        <w:pStyle w:val="TH"/>
        <w:rPr>
          <w:ins w:id="725" w:author="Multrus, Markus" w:date="2025-11-19T11:26:00Z" w16du:dateUtc="2025-11-19T17:26:00Z"/>
        </w:rPr>
      </w:pPr>
      <w:ins w:id="726" w:author="Multrus, Markus" w:date="2025-11-19T11:26:00Z" w16du:dateUtc="2025-11-19T17:26:00Z">
        <w:r w:rsidRPr="00B32C7F">
          <w:lastRenderedPageBreak/>
          <w:t xml:space="preserve">Table </w:t>
        </w:r>
        <w:r>
          <w:rPr>
            <w:noProof/>
          </w:rPr>
          <w:t>3F</w:t>
        </w:r>
        <w:r w:rsidRPr="00B32C7F">
          <w:t>: HR filter</w:t>
        </w:r>
        <w:r>
          <w:t xml:space="preserve">s for binaural renderer </w:t>
        </w:r>
        <w:proofErr w:type="spellStart"/>
        <w:r>
          <w:t>Crend</w:t>
        </w:r>
        <w:proofErr w:type="spellEnd"/>
        <w:r>
          <w:t xml:space="preserve"> entries</w:t>
        </w:r>
      </w:ins>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992"/>
        <w:gridCol w:w="1843"/>
        <w:gridCol w:w="4678"/>
      </w:tblGrid>
      <w:tr w:rsidR="00652B44" w:rsidRPr="00B32C7F" w14:paraId="6D30A818" w14:textId="77777777" w:rsidTr="009931A3">
        <w:trPr>
          <w:ins w:id="727"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6955A33F" w14:textId="77777777" w:rsidR="00652B44" w:rsidRPr="00B32C7F" w:rsidRDefault="00652B44" w:rsidP="009931A3">
            <w:pPr>
              <w:pStyle w:val="TAH"/>
              <w:rPr>
                <w:ins w:id="728" w:author="Multrus, Markus" w:date="2025-11-19T11:26:00Z" w16du:dateUtc="2025-11-19T17:26:00Z"/>
                <w:rFonts w:ascii="Times New Roman" w:hAnsi="Times New Roman"/>
                <w:sz w:val="20"/>
              </w:rPr>
            </w:pPr>
            <w:ins w:id="729" w:author="Multrus, Markus" w:date="2025-11-19T11:26:00Z" w16du:dateUtc="2025-11-19T17:26:00Z">
              <w:r w:rsidRPr="00B32C7F">
                <w:rPr>
                  <w:rFonts w:ascii="Times New Roman" w:hAnsi="Times New Roman"/>
                  <w:sz w:val="20"/>
                </w:rPr>
                <w:t>Offset</w:t>
              </w:r>
            </w:ins>
          </w:p>
        </w:tc>
        <w:tc>
          <w:tcPr>
            <w:tcW w:w="992" w:type="dxa"/>
            <w:tcBorders>
              <w:top w:val="single" w:sz="4" w:space="0" w:color="auto"/>
              <w:left w:val="single" w:sz="4" w:space="0" w:color="auto"/>
              <w:bottom w:val="single" w:sz="4" w:space="0" w:color="auto"/>
              <w:right w:val="single" w:sz="4" w:space="0" w:color="auto"/>
            </w:tcBorders>
            <w:hideMark/>
          </w:tcPr>
          <w:p w14:paraId="15648447" w14:textId="77777777" w:rsidR="00652B44" w:rsidRPr="00B32C7F" w:rsidRDefault="00652B44" w:rsidP="009931A3">
            <w:pPr>
              <w:pStyle w:val="TAH"/>
              <w:rPr>
                <w:ins w:id="730" w:author="Multrus, Markus" w:date="2025-11-19T11:26:00Z" w16du:dateUtc="2025-11-19T17:26:00Z"/>
                <w:rFonts w:ascii="Times New Roman" w:hAnsi="Times New Roman"/>
                <w:sz w:val="20"/>
              </w:rPr>
            </w:pPr>
            <w:ins w:id="731" w:author="Multrus, Markus" w:date="2025-11-19T11:26:00Z" w16du:dateUtc="2025-11-19T17:26:00Z">
              <w:r w:rsidRPr="00B32C7F">
                <w:rPr>
                  <w:rFonts w:ascii="Times New Roman" w:hAnsi="Times New Roman"/>
                  <w:sz w:val="20"/>
                </w:rPr>
                <w:t>Format</w:t>
              </w:r>
            </w:ins>
          </w:p>
        </w:tc>
        <w:tc>
          <w:tcPr>
            <w:tcW w:w="1843" w:type="dxa"/>
            <w:tcBorders>
              <w:top w:val="single" w:sz="4" w:space="0" w:color="auto"/>
              <w:left w:val="single" w:sz="4" w:space="0" w:color="auto"/>
              <w:bottom w:val="single" w:sz="4" w:space="0" w:color="auto"/>
              <w:right w:val="single" w:sz="4" w:space="0" w:color="auto"/>
            </w:tcBorders>
            <w:hideMark/>
          </w:tcPr>
          <w:p w14:paraId="4C3349D8" w14:textId="77777777" w:rsidR="00652B44" w:rsidRPr="00B32C7F" w:rsidRDefault="00652B44" w:rsidP="009931A3">
            <w:pPr>
              <w:pStyle w:val="TAH"/>
              <w:rPr>
                <w:ins w:id="732" w:author="Multrus, Markus" w:date="2025-11-19T11:26:00Z" w16du:dateUtc="2025-11-19T17:26:00Z"/>
                <w:rFonts w:ascii="Times New Roman" w:hAnsi="Times New Roman"/>
                <w:sz w:val="20"/>
              </w:rPr>
            </w:pPr>
            <w:ins w:id="733" w:author="Multrus, Markus" w:date="2025-11-19T11:26:00Z" w16du:dateUtc="2025-11-19T17:26:00Z">
              <w:r w:rsidRPr="00B32C7F">
                <w:rPr>
                  <w:rFonts w:ascii="Times New Roman" w:hAnsi="Times New Roman"/>
                  <w:sz w:val="20"/>
                </w:rPr>
                <w:t xml:space="preserve">Length </w:t>
              </w:r>
            </w:ins>
          </w:p>
          <w:p w14:paraId="66A4CA32" w14:textId="77777777" w:rsidR="00652B44" w:rsidRPr="00B32C7F" w:rsidRDefault="00652B44" w:rsidP="009931A3">
            <w:pPr>
              <w:pStyle w:val="TAH"/>
              <w:rPr>
                <w:ins w:id="734" w:author="Multrus, Markus" w:date="2025-11-19T11:26:00Z" w16du:dateUtc="2025-11-19T17:26:00Z"/>
                <w:rFonts w:ascii="Times New Roman" w:hAnsi="Times New Roman"/>
                <w:sz w:val="20"/>
              </w:rPr>
            </w:pPr>
            <w:ins w:id="735" w:author="Multrus, Markus" w:date="2025-11-19T11:26:00Z" w16du:dateUtc="2025-11-19T17:26:00Z">
              <w:r w:rsidRPr="00B32C7F">
                <w:rPr>
                  <w:rFonts w:ascii="Times New Roman" w:hAnsi="Times New Roman"/>
                  <w:sz w:val="20"/>
                </w:rPr>
                <w:t>(in bytes)</w:t>
              </w:r>
            </w:ins>
          </w:p>
        </w:tc>
        <w:tc>
          <w:tcPr>
            <w:tcW w:w="4678" w:type="dxa"/>
            <w:tcBorders>
              <w:top w:val="single" w:sz="4" w:space="0" w:color="auto"/>
              <w:left w:val="single" w:sz="4" w:space="0" w:color="auto"/>
              <w:bottom w:val="single" w:sz="4" w:space="0" w:color="auto"/>
              <w:right w:val="single" w:sz="4" w:space="0" w:color="auto"/>
            </w:tcBorders>
            <w:hideMark/>
          </w:tcPr>
          <w:p w14:paraId="5AEDBB20" w14:textId="77777777" w:rsidR="00652B44" w:rsidRPr="00B32C7F" w:rsidRDefault="00652B44" w:rsidP="009931A3">
            <w:pPr>
              <w:pStyle w:val="TAH"/>
              <w:rPr>
                <w:ins w:id="736" w:author="Multrus, Markus" w:date="2025-11-19T11:26:00Z" w16du:dateUtc="2025-11-19T17:26:00Z"/>
                <w:rFonts w:ascii="Times New Roman" w:hAnsi="Times New Roman"/>
                <w:sz w:val="20"/>
              </w:rPr>
            </w:pPr>
            <w:ins w:id="737" w:author="Multrus, Markus" w:date="2025-11-19T11:26:00Z" w16du:dateUtc="2025-11-19T17:26:00Z">
              <w:r w:rsidRPr="00B32C7F">
                <w:rPr>
                  <w:rFonts w:ascii="Times New Roman" w:hAnsi="Times New Roman"/>
                  <w:sz w:val="20"/>
                </w:rPr>
                <w:t>Description</w:t>
              </w:r>
            </w:ins>
          </w:p>
        </w:tc>
      </w:tr>
      <w:tr w:rsidR="00652B44" w:rsidRPr="00F44DC7" w14:paraId="472DAE8D" w14:textId="77777777" w:rsidTr="009931A3">
        <w:trPr>
          <w:ins w:id="738"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7EAD8904" w14:textId="77777777" w:rsidR="00652B44" w:rsidRPr="001574D9" w:rsidRDefault="00652B44" w:rsidP="009931A3">
            <w:pPr>
              <w:pStyle w:val="TAC"/>
              <w:rPr>
                <w:ins w:id="739" w:author="Multrus, Markus" w:date="2025-11-19T11:26:00Z" w16du:dateUtc="2025-11-19T17:26:00Z"/>
              </w:rPr>
            </w:pPr>
            <w:ins w:id="740" w:author="Multrus, Markus" w:date="2025-11-19T11:26:00Z" w16du:dateUtc="2025-11-19T17:26:00Z">
              <w:r w:rsidRPr="001574D9">
                <w:t>0</w:t>
              </w:r>
            </w:ins>
          </w:p>
        </w:tc>
        <w:tc>
          <w:tcPr>
            <w:tcW w:w="992" w:type="dxa"/>
            <w:tcBorders>
              <w:top w:val="single" w:sz="4" w:space="0" w:color="auto"/>
              <w:left w:val="single" w:sz="4" w:space="0" w:color="auto"/>
              <w:bottom w:val="single" w:sz="4" w:space="0" w:color="auto"/>
              <w:right w:val="single" w:sz="4" w:space="0" w:color="auto"/>
            </w:tcBorders>
            <w:hideMark/>
          </w:tcPr>
          <w:p w14:paraId="626E58A9" w14:textId="77777777" w:rsidR="00652B44" w:rsidRPr="001574D9" w:rsidRDefault="00652B44" w:rsidP="009931A3">
            <w:pPr>
              <w:pStyle w:val="TAC"/>
              <w:rPr>
                <w:ins w:id="741" w:author="Multrus, Markus" w:date="2025-11-19T11:26:00Z" w16du:dateUtc="2025-11-19T17:26:00Z"/>
              </w:rPr>
            </w:pPr>
            <w:ins w:id="742" w:author="Multrus, Markus" w:date="2025-11-19T11:26:00Z" w16du:dateUtc="2025-11-19T17:26:00Z">
              <w:r w:rsidRPr="001574D9">
                <w:t>integer</w:t>
              </w:r>
            </w:ins>
          </w:p>
        </w:tc>
        <w:tc>
          <w:tcPr>
            <w:tcW w:w="1843" w:type="dxa"/>
            <w:tcBorders>
              <w:top w:val="single" w:sz="4" w:space="0" w:color="auto"/>
              <w:left w:val="single" w:sz="4" w:space="0" w:color="auto"/>
              <w:bottom w:val="single" w:sz="4" w:space="0" w:color="auto"/>
              <w:right w:val="single" w:sz="4" w:space="0" w:color="auto"/>
            </w:tcBorders>
            <w:hideMark/>
          </w:tcPr>
          <w:p w14:paraId="3E4C2F20" w14:textId="77777777" w:rsidR="00652B44" w:rsidRPr="001574D9" w:rsidRDefault="00652B44" w:rsidP="009931A3">
            <w:pPr>
              <w:pStyle w:val="TAC"/>
              <w:rPr>
                <w:ins w:id="743" w:author="Multrus, Markus" w:date="2025-11-19T11:26:00Z" w16du:dateUtc="2025-11-19T17:26:00Z"/>
              </w:rPr>
            </w:pPr>
            <w:ins w:id="744" w:author="Multrus, Markus" w:date="2025-11-19T11:26:00Z" w16du:dateUtc="2025-11-19T17:26:00Z">
              <w:r>
                <w:t>2</w:t>
              </w:r>
            </w:ins>
          </w:p>
        </w:tc>
        <w:tc>
          <w:tcPr>
            <w:tcW w:w="4678" w:type="dxa"/>
            <w:tcBorders>
              <w:top w:val="single" w:sz="4" w:space="0" w:color="auto"/>
              <w:left w:val="single" w:sz="4" w:space="0" w:color="auto"/>
              <w:bottom w:val="single" w:sz="4" w:space="0" w:color="auto"/>
              <w:right w:val="single" w:sz="4" w:space="0" w:color="auto"/>
            </w:tcBorders>
          </w:tcPr>
          <w:p w14:paraId="0BB8AF67" w14:textId="77777777" w:rsidR="00652B44" w:rsidRPr="001574D9" w:rsidRDefault="00652B44" w:rsidP="009931A3">
            <w:pPr>
              <w:pStyle w:val="TAC"/>
              <w:rPr>
                <w:ins w:id="745" w:author="Multrus, Markus" w:date="2025-11-19T11:26:00Z" w16du:dateUtc="2025-11-19T17:26:00Z"/>
              </w:rPr>
            </w:pPr>
            <w:ins w:id="746" w:author="Multrus, Markus" w:date="2025-11-19T11:26:00Z" w16du:dateUtc="2025-11-19T17:26:00Z">
              <w:r w:rsidRPr="001574D9">
                <w:rPr>
                  <w:rFonts w:eastAsia="MS Mincho"/>
                </w:rPr>
                <w:t>Scaling factor for latency value</w:t>
              </w:r>
            </w:ins>
          </w:p>
        </w:tc>
      </w:tr>
      <w:tr w:rsidR="00652B44" w:rsidRPr="00B32C7F" w14:paraId="63C1E92D" w14:textId="77777777" w:rsidTr="009931A3">
        <w:trPr>
          <w:ins w:id="747"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3E8E308A" w14:textId="77777777" w:rsidR="00652B44" w:rsidRPr="001574D9" w:rsidRDefault="00652B44" w:rsidP="009931A3">
            <w:pPr>
              <w:pStyle w:val="TAC"/>
              <w:rPr>
                <w:ins w:id="748" w:author="Multrus, Markus" w:date="2025-11-19T11:26:00Z" w16du:dateUtc="2025-11-19T17:26:00Z"/>
              </w:rPr>
            </w:pPr>
            <w:ins w:id="749" w:author="Multrus, Markus" w:date="2025-11-19T11:26:00Z" w16du:dateUtc="2025-11-19T17:26:00Z">
              <w:r>
                <w:t>2</w:t>
              </w:r>
            </w:ins>
          </w:p>
        </w:tc>
        <w:tc>
          <w:tcPr>
            <w:tcW w:w="992" w:type="dxa"/>
            <w:tcBorders>
              <w:top w:val="single" w:sz="4" w:space="0" w:color="auto"/>
              <w:left w:val="single" w:sz="4" w:space="0" w:color="auto"/>
              <w:bottom w:val="single" w:sz="4" w:space="0" w:color="auto"/>
              <w:right w:val="single" w:sz="4" w:space="0" w:color="auto"/>
            </w:tcBorders>
            <w:hideMark/>
          </w:tcPr>
          <w:p w14:paraId="6FE8E563" w14:textId="77777777" w:rsidR="00652B44" w:rsidRPr="001574D9" w:rsidRDefault="00652B44" w:rsidP="009931A3">
            <w:pPr>
              <w:pStyle w:val="TAC"/>
              <w:rPr>
                <w:ins w:id="750" w:author="Multrus, Markus" w:date="2025-11-19T11:26:00Z" w16du:dateUtc="2025-11-19T17:26:00Z"/>
              </w:rPr>
            </w:pPr>
            <w:ins w:id="751" w:author="Multrus, Markus" w:date="2025-11-19T11:26:00Z" w16du:dateUtc="2025-11-19T17:26:00Z">
              <w:r w:rsidRPr="001574D9">
                <w:t>integer</w:t>
              </w:r>
            </w:ins>
          </w:p>
        </w:tc>
        <w:tc>
          <w:tcPr>
            <w:tcW w:w="1843" w:type="dxa"/>
            <w:tcBorders>
              <w:top w:val="single" w:sz="4" w:space="0" w:color="auto"/>
              <w:left w:val="single" w:sz="4" w:space="0" w:color="auto"/>
              <w:bottom w:val="single" w:sz="4" w:space="0" w:color="auto"/>
              <w:right w:val="single" w:sz="4" w:space="0" w:color="auto"/>
            </w:tcBorders>
            <w:hideMark/>
          </w:tcPr>
          <w:p w14:paraId="54B4FD33" w14:textId="77777777" w:rsidR="00652B44" w:rsidRPr="001574D9" w:rsidRDefault="00652B44" w:rsidP="009931A3">
            <w:pPr>
              <w:pStyle w:val="TAC"/>
              <w:rPr>
                <w:ins w:id="752" w:author="Multrus, Markus" w:date="2025-11-19T11:26:00Z" w16du:dateUtc="2025-11-19T17:26:00Z"/>
              </w:rPr>
            </w:pPr>
            <w:ins w:id="753" w:author="Multrus, Markus" w:date="2025-11-19T11:26:00Z" w16du:dateUtc="2025-11-19T17:26:00Z">
              <w:r w:rsidRPr="001574D9">
                <w:t>4</w:t>
              </w:r>
            </w:ins>
          </w:p>
        </w:tc>
        <w:tc>
          <w:tcPr>
            <w:tcW w:w="4678" w:type="dxa"/>
            <w:tcBorders>
              <w:top w:val="single" w:sz="4" w:space="0" w:color="auto"/>
              <w:left w:val="single" w:sz="4" w:space="0" w:color="auto"/>
              <w:bottom w:val="single" w:sz="4" w:space="0" w:color="auto"/>
              <w:right w:val="single" w:sz="4" w:space="0" w:color="auto"/>
            </w:tcBorders>
          </w:tcPr>
          <w:p w14:paraId="3E627F7E" w14:textId="77777777" w:rsidR="00652B44" w:rsidRPr="001574D9" w:rsidRDefault="00652B44" w:rsidP="009931A3">
            <w:pPr>
              <w:pStyle w:val="TAC"/>
              <w:rPr>
                <w:ins w:id="754" w:author="Multrus, Markus" w:date="2025-11-19T11:26:00Z" w16du:dateUtc="2025-11-19T17:26:00Z"/>
              </w:rPr>
            </w:pPr>
            <w:ins w:id="755" w:author="Multrus, Markus" w:date="2025-11-19T11:26:00Z" w16du:dateUtc="2025-11-19T17:26:00Z">
              <w:r w:rsidRPr="001574D9">
                <w:t>Latency value*</w:t>
              </w:r>
            </w:ins>
          </w:p>
        </w:tc>
      </w:tr>
      <w:tr w:rsidR="00652B44" w:rsidRPr="00F44DC7" w14:paraId="235B322A" w14:textId="77777777" w:rsidTr="009931A3">
        <w:trPr>
          <w:ins w:id="756"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211B4C79" w14:textId="77777777" w:rsidR="00652B44" w:rsidRPr="001574D9" w:rsidRDefault="00652B44" w:rsidP="009931A3">
            <w:pPr>
              <w:pStyle w:val="TAC"/>
              <w:rPr>
                <w:ins w:id="757" w:author="Multrus, Markus" w:date="2025-11-19T11:26:00Z" w16du:dateUtc="2025-11-19T17:26:00Z"/>
              </w:rPr>
            </w:pPr>
            <w:ins w:id="758" w:author="Multrus, Markus" w:date="2025-11-19T11:26:00Z" w16du:dateUtc="2025-11-19T17:26:00Z">
              <w:r>
                <w:t>6</w:t>
              </w:r>
            </w:ins>
          </w:p>
        </w:tc>
        <w:tc>
          <w:tcPr>
            <w:tcW w:w="992" w:type="dxa"/>
            <w:tcBorders>
              <w:top w:val="single" w:sz="4" w:space="0" w:color="auto"/>
              <w:left w:val="single" w:sz="4" w:space="0" w:color="auto"/>
              <w:bottom w:val="single" w:sz="4" w:space="0" w:color="auto"/>
              <w:right w:val="single" w:sz="4" w:space="0" w:color="auto"/>
            </w:tcBorders>
            <w:hideMark/>
          </w:tcPr>
          <w:p w14:paraId="2F5191BA" w14:textId="77777777" w:rsidR="00652B44" w:rsidRPr="001574D9" w:rsidRDefault="00652B44" w:rsidP="009931A3">
            <w:pPr>
              <w:pStyle w:val="TAC"/>
              <w:rPr>
                <w:ins w:id="759" w:author="Multrus, Markus" w:date="2025-11-19T11:26:00Z" w16du:dateUtc="2025-11-19T17:26:00Z"/>
              </w:rPr>
            </w:pPr>
            <w:ins w:id="760" w:author="Multrus, Markus" w:date="2025-11-19T11:26:00Z" w16du:dateUtc="2025-11-19T17:26:00Z">
              <w:r w:rsidRPr="001574D9">
                <w:t>integer</w:t>
              </w:r>
            </w:ins>
          </w:p>
        </w:tc>
        <w:tc>
          <w:tcPr>
            <w:tcW w:w="1843" w:type="dxa"/>
            <w:tcBorders>
              <w:top w:val="single" w:sz="4" w:space="0" w:color="auto"/>
              <w:left w:val="single" w:sz="4" w:space="0" w:color="auto"/>
              <w:bottom w:val="single" w:sz="4" w:space="0" w:color="auto"/>
              <w:right w:val="single" w:sz="4" w:space="0" w:color="auto"/>
            </w:tcBorders>
            <w:hideMark/>
          </w:tcPr>
          <w:p w14:paraId="67506941" w14:textId="77777777" w:rsidR="00652B44" w:rsidRPr="001574D9" w:rsidRDefault="00652B44" w:rsidP="009931A3">
            <w:pPr>
              <w:pStyle w:val="TAC"/>
              <w:rPr>
                <w:ins w:id="761" w:author="Multrus, Markus" w:date="2025-11-19T11:26:00Z" w16du:dateUtc="2025-11-19T17:26:00Z"/>
              </w:rPr>
            </w:pPr>
            <w:ins w:id="762" w:author="Multrus, Markus" w:date="2025-11-19T11:26:00Z" w16du:dateUtc="2025-11-19T17:26:00Z">
              <w:r w:rsidRPr="001574D9">
                <w:t>2</w:t>
              </w:r>
            </w:ins>
          </w:p>
        </w:tc>
        <w:tc>
          <w:tcPr>
            <w:tcW w:w="4678" w:type="dxa"/>
            <w:tcBorders>
              <w:top w:val="single" w:sz="4" w:space="0" w:color="auto"/>
              <w:left w:val="single" w:sz="4" w:space="0" w:color="auto"/>
              <w:bottom w:val="single" w:sz="4" w:space="0" w:color="auto"/>
              <w:right w:val="single" w:sz="4" w:space="0" w:color="auto"/>
            </w:tcBorders>
          </w:tcPr>
          <w:p w14:paraId="12E2D6E8" w14:textId="77777777" w:rsidR="00652B44" w:rsidRPr="001574D9" w:rsidRDefault="00652B44" w:rsidP="009931A3">
            <w:pPr>
              <w:pStyle w:val="TAC"/>
              <w:rPr>
                <w:ins w:id="763" w:author="Multrus, Markus" w:date="2025-11-19T11:26:00Z" w16du:dateUtc="2025-11-19T17:26:00Z"/>
              </w:rPr>
            </w:pPr>
            <w:ins w:id="764" w:author="Multrus, Markus" w:date="2025-11-19T11:26:00Z" w16du:dateUtc="2025-11-19T17:26:00Z">
              <w:r w:rsidRPr="001574D9">
                <w:t>Number of HRIR/BRIR (Nc)</w:t>
              </w:r>
            </w:ins>
          </w:p>
        </w:tc>
      </w:tr>
      <w:tr w:rsidR="00652B44" w:rsidRPr="00F44DC7" w14:paraId="3B3D0FFD" w14:textId="77777777" w:rsidTr="009931A3">
        <w:trPr>
          <w:ins w:id="765"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7CA02B5A" w14:textId="77777777" w:rsidR="00652B44" w:rsidRPr="001574D9" w:rsidRDefault="00652B44" w:rsidP="009931A3">
            <w:pPr>
              <w:pStyle w:val="TAC"/>
              <w:rPr>
                <w:ins w:id="766" w:author="Multrus, Markus" w:date="2025-11-19T11:26:00Z" w16du:dateUtc="2025-11-19T17:26:00Z"/>
              </w:rPr>
            </w:pPr>
            <w:ins w:id="767" w:author="Multrus, Markus" w:date="2025-11-19T11:26:00Z" w16du:dateUtc="2025-11-19T17:26:00Z">
              <w:r>
                <w:t>8</w:t>
              </w:r>
            </w:ins>
          </w:p>
        </w:tc>
        <w:tc>
          <w:tcPr>
            <w:tcW w:w="992" w:type="dxa"/>
            <w:tcBorders>
              <w:top w:val="single" w:sz="4" w:space="0" w:color="auto"/>
              <w:left w:val="single" w:sz="4" w:space="0" w:color="auto"/>
              <w:bottom w:val="single" w:sz="4" w:space="0" w:color="auto"/>
              <w:right w:val="single" w:sz="4" w:space="0" w:color="auto"/>
            </w:tcBorders>
            <w:hideMark/>
          </w:tcPr>
          <w:p w14:paraId="27AC2172" w14:textId="77777777" w:rsidR="00652B44" w:rsidRPr="001574D9" w:rsidRDefault="00652B44" w:rsidP="009931A3">
            <w:pPr>
              <w:pStyle w:val="TAC"/>
              <w:rPr>
                <w:ins w:id="768" w:author="Multrus, Markus" w:date="2025-11-19T11:26:00Z" w16du:dateUtc="2025-11-19T17:26:00Z"/>
              </w:rPr>
            </w:pPr>
            <w:ins w:id="769" w:author="Multrus, Markus" w:date="2025-11-19T11:26:00Z" w16du:dateUtc="2025-11-19T17:26:00Z">
              <w:r w:rsidRPr="001574D9">
                <w:t>integer</w:t>
              </w:r>
            </w:ins>
          </w:p>
        </w:tc>
        <w:tc>
          <w:tcPr>
            <w:tcW w:w="1843" w:type="dxa"/>
            <w:tcBorders>
              <w:top w:val="single" w:sz="4" w:space="0" w:color="auto"/>
              <w:left w:val="single" w:sz="4" w:space="0" w:color="auto"/>
              <w:bottom w:val="single" w:sz="4" w:space="0" w:color="auto"/>
              <w:right w:val="single" w:sz="4" w:space="0" w:color="auto"/>
            </w:tcBorders>
            <w:hideMark/>
          </w:tcPr>
          <w:p w14:paraId="118BCEBC" w14:textId="77777777" w:rsidR="00652B44" w:rsidRPr="001574D9" w:rsidRDefault="00652B44" w:rsidP="009931A3">
            <w:pPr>
              <w:pStyle w:val="TAC"/>
              <w:rPr>
                <w:ins w:id="770" w:author="Multrus, Markus" w:date="2025-11-19T11:26:00Z" w16du:dateUtc="2025-11-19T17:26:00Z"/>
              </w:rPr>
            </w:pPr>
            <w:ins w:id="771" w:author="Multrus, Markus" w:date="2025-11-19T11:26:00Z" w16du:dateUtc="2025-11-19T17:26:00Z">
              <w:r w:rsidRPr="001574D9">
                <w:t>2</w:t>
              </w:r>
            </w:ins>
          </w:p>
        </w:tc>
        <w:tc>
          <w:tcPr>
            <w:tcW w:w="4678" w:type="dxa"/>
            <w:tcBorders>
              <w:top w:val="single" w:sz="4" w:space="0" w:color="auto"/>
              <w:left w:val="single" w:sz="4" w:space="0" w:color="auto"/>
              <w:bottom w:val="single" w:sz="4" w:space="0" w:color="auto"/>
              <w:right w:val="single" w:sz="4" w:space="0" w:color="auto"/>
            </w:tcBorders>
          </w:tcPr>
          <w:p w14:paraId="3B86BE3D" w14:textId="77777777" w:rsidR="00652B44" w:rsidRPr="001574D9" w:rsidRDefault="00652B44" w:rsidP="009931A3">
            <w:pPr>
              <w:pStyle w:val="TAC"/>
              <w:rPr>
                <w:ins w:id="772" w:author="Multrus, Markus" w:date="2025-11-19T11:26:00Z" w16du:dateUtc="2025-11-19T17:26:00Z"/>
              </w:rPr>
            </w:pPr>
            <w:ins w:id="773" w:author="Multrus, Markus" w:date="2025-11-19T11:26:00Z" w16du:dateUtc="2025-11-19T17:26:00Z">
              <w:r w:rsidRPr="001574D9">
                <w:t>Number of Binaural channels (Nb</w:t>
              </w:r>
              <w:r>
                <w:t xml:space="preserve"> = 2</w:t>
              </w:r>
              <w:r w:rsidRPr="001574D9">
                <w:t>)</w:t>
              </w:r>
            </w:ins>
          </w:p>
        </w:tc>
      </w:tr>
      <w:tr w:rsidR="00652B44" w:rsidRPr="00F44DC7" w14:paraId="7BB27A08" w14:textId="77777777" w:rsidTr="009931A3">
        <w:trPr>
          <w:ins w:id="774"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309B30FB" w14:textId="77777777" w:rsidR="00652B44" w:rsidRPr="001574D9" w:rsidRDefault="00652B44" w:rsidP="009931A3">
            <w:pPr>
              <w:pStyle w:val="TAC"/>
              <w:rPr>
                <w:ins w:id="775" w:author="Multrus, Markus" w:date="2025-11-19T11:26:00Z" w16du:dateUtc="2025-11-19T17:26:00Z"/>
              </w:rPr>
            </w:pPr>
            <w:ins w:id="776" w:author="Multrus, Markus" w:date="2025-11-19T11:26:00Z" w16du:dateUtc="2025-11-19T17:26:00Z">
              <w:r w:rsidRPr="001574D9">
                <w:t>1</w:t>
              </w:r>
              <w:r>
                <w:t>0</w:t>
              </w:r>
            </w:ins>
          </w:p>
        </w:tc>
        <w:tc>
          <w:tcPr>
            <w:tcW w:w="992" w:type="dxa"/>
            <w:tcBorders>
              <w:top w:val="single" w:sz="4" w:space="0" w:color="auto"/>
              <w:left w:val="single" w:sz="4" w:space="0" w:color="auto"/>
              <w:bottom w:val="single" w:sz="4" w:space="0" w:color="auto"/>
              <w:right w:val="single" w:sz="4" w:space="0" w:color="auto"/>
            </w:tcBorders>
            <w:hideMark/>
          </w:tcPr>
          <w:p w14:paraId="4CB2DF61" w14:textId="77777777" w:rsidR="00652B44" w:rsidRPr="001574D9" w:rsidRDefault="00652B44" w:rsidP="009931A3">
            <w:pPr>
              <w:pStyle w:val="TAC"/>
              <w:rPr>
                <w:ins w:id="777" w:author="Multrus, Markus" w:date="2025-11-19T11:26:00Z" w16du:dateUtc="2025-11-19T17:26:00Z"/>
              </w:rPr>
            </w:pPr>
            <w:ins w:id="778" w:author="Multrus, Markus" w:date="2025-11-19T11:26:00Z" w16du:dateUtc="2025-11-19T17:26:00Z">
              <w:r w:rsidRPr="001574D9">
                <w:t>integer</w:t>
              </w:r>
            </w:ins>
          </w:p>
        </w:tc>
        <w:tc>
          <w:tcPr>
            <w:tcW w:w="1843" w:type="dxa"/>
            <w:tcBorders>
              <w:top w:val="single" w:sz="4" w:space="0" w:color="auto"/>
              <w:left w:val="single" w:sz="4" w:space="0" w:color="auto"/>
              <w:bottom w:val="single" w:sz="4" w:space="0" w:color="auto"/>
              <w:right w:val="single" w:sz="4" w:space="0" w:color="auto"/>
            </w:tcBorders>
            <w:hideMark/>
          </w:tcPr>
          <w:p w14:paraId="0530700C" w14:textId="77777777" w:rsidR="00652B44" w:rsidRPr="001574D9" w:rsidRDefault="00652B44" w:rsidP="009931A3">
            <w:pPr>
              <w:pStyle w:val="TAC"/>
              <w:rPr>
                <w:ins w:id="779" w:author="Multrus, Markus" w:date="2025-11-19T11:26:00Z" w16du:dateUtc="2025-11-19T17:26:00Z"/>
              </w:rPr>
            </w:pPr>
            <w:ins w:id="780" w:author="Multrus, Markus" w:date="2025-11-19T11:26:00Z" w16du:dateUtc="2025-11-19T17:26:00Z">
              <w:r w:rsidRPr="001574D9">
                <w:t>2</w:t>
              </w:r>
            </w:ins>
          </w:p>
        </w:tc>
        <w:tc>
          <w:tcPr>
            <w:tcW w:w="4678" w:type="dxa"/>
            <w:tcBorders>
              <w:top w:val="single" w:sz="4" w:space="0" w:color="auto"/>
              <w:left w:val="single" w:sz="4" w:space="0" w:color="auto"/>
              <w:bottom w:val="single" w:sz="4" w:space="0" w:color="auto"/>
              <w:right w:val="single" w:sz="4" w:space="0" w:color="auto"/>
            </w:tcBorders>
          </w:tcPr>
          <w:p w14:paraId="2E472DBD" w14:textId="77777777" w:rsidR="00652B44" w:rsidRPr="001574D9" w:rsidRDefault="00652B44" w:rsidP="009931A3">
            <w:pPr>
              <w:pStyle w:val="TAC"/>
              <w:rPr>
                <w:ins w:id="781" w:author="Multrus, Markus" w:date="2025-11-19T11:26:00Z" w16du:dateUtc="2025-11-19T17:26:00Z"/>
              </w:rPr>
            </w:pPr>
            <w:ins w:id="782" w:author="Multrus, Markus" w:date="2025-11-19T11:26:00Z" w16du:dateUtc="2025-11-19T17:26:00Z">
              <w:r w:rsidRPr="001574D9">
                <w:t>Max number of block iterations (Ni)</w:t>
              </w:r>
            </w:ins>
          </w:p>
        </w:tc>
      </w:tr>
      <w:tr w:rsidR="00652B44" w:rsidRPr="00F44DC7" w14:paraId="76D9E005" w14:textId="77777777" w:rsidTr="009931A3">
        <w:trPr>
          <w:ins w:id="783" w:author="Multrus, Markus" w:date="2025-11-19T11:26:00Z"/>
        </w:trPr>
        <w:tc>
          <w:tcPr>
            <w:tcW w:w="2405" w:type="dxa"/>
            <w:tcBorders>
              <w:top w:val="single" w:sz="4" w:space="0" w:color="auto"/>
              <w:left w:val="single" w:sz="4" w:space="0" w:color="auto"/>
              <w:bottom w:val="single" w:sz="4" w:space="0" w:color="auto"/>
              <w:right w:val="single" w:sz="4" w:space="0" w:color="auto"/>
            </w:tcBorders>
          </w:tcPr>
          <w:p w14:paraId="090084F6" w14:textId="77777777" w:rsidR="00652B44" w:rsidRPr="001574D9" w:rsidRDefault="00652B44" w:rsidP="009931A3">
            <w:pPr>
              <w:pStyle w:val="TAC"/>
              <w:rPr>
                <w:ins w:id="784" w:author="Multrus, Markus" w:date="2025-11-19T11:26:00Z" w16du:dateUtc="2025-11-19T17:26:00Z"/>
              </w:rPr>
            </w:pPr>
            <w:ins w:id="785" w:author="Multrus, Markus" w:date="2025-11-19T11:26:00Z" w16du:dateUtc="2025-11-19T17:26:00Z">
              <w:r w:rsidRPr="001574D9">
                <w:t>1</w:t>
              </w:r>
              <w:r>
                <w:t>2</w:t>
              </w:r>
            </w:ins>
          </w:p>
        </w:tc>
        <w:tc>
          <w:tcPr>
            <w:tcW w:w="992" w:type="dxa"/>
            <w:tcBorders>
              <w:top w:val="single" w:sz="4" w:space="0" w:color="auto"/>
              <w:left w:val="single" w:sz="4" w:space="0" w:color="auto"/>
              <w:bottom w:val="single" w:sz="4" w:space="0" w:color="auto"/>
              <w:right w:val="single" w:sz="4" w:space="0" w:color="auto"/>
            </w:tcBorders>
          </w:tcPr>
          <w:p w14:paraId="73F9952D" w14:textId="77777777" w:rsidR="00652B44" w:rsidRPr="001574D9" w:rsidRDefault="00652B44" w:rsidP="009931A3">
            <w:pPr>
              <w:pStyle w:val="TAC"/>
              <w:rPr>
                <w:ins w:id="786" w:author="Multrus, Markus" w:date="2025-11-19T11:26:00Z" w16du:dateUtc="2025-11-19T17:26:00Z"/>
              </w:rPr>
            </w:pPr>
            <w:ins w:id="787" w:author="Multrus, Markus" w:date="2025-11-19T11:26:00Z" w16du:dateUtc="2025-11-19T17:26:00Z">
              <w:r w:rsidRPr="001574D9">
                <w:t>integers</w:t>
              </w:r>
            </w:ins>
          </w:p>
        </w:tc>
        <w:tc>
          <w:tcPr>
            <w:tcW w:w="1843" w:type="dxa"/>
            <w:tcBorders>
              <w:top w:val="single" w:sz="4" w:space="0" w:color="auto"/>
              <w:left w:val="single" w:sz="4" w:space="0" w:color="auto"/>
              <w:bottom w:val="single" w:sz="4" w:space="0" w:color="auto"/>
              <w:right w:val="single" w:sz="4" w:space="0" w:color="auto"/>
            </w:tcBorders>
          </w:tcPr>
          <w:p w14:paraId="48DCC7F3" w14:textId="77777777" w:rsidR="00652B44" w:rsidRPr="001574D9" w:rsidRDefault="00652B44" w:rsidP="009931A3">
            <w:pPr>
              <w:pStyle w:val="TAC"/>
              <w:rPr>
                <w:ins w:id="788" w:author="Multrus, Markus" w:date="2025-11-19T11:26:00Z" w16du:dateUtc="2025-11-19T17:26:00Z"/>
              </w:rPr>
            </w:pPr>
            <w:ins w:id="789" w:author="Multrus, Markus" w:date="2025-11-19T11:26:00Z" w16du:dateUtc="2025-11-19T17:26:00Z">
              <w:r w:rsidRPr="001574D9">
                <w:t>2 * Nc * Nb</w:t>
              </w:r>
            </w:ins>
          </w:p>
        </w:tc>
        <w:tc>
          <w:tcPr>
            <w:tcW w:w="4678" w:type="dxa"/>
            <w:tcBorders>
              <w:top w:val="single" w:sz="4" w:space="0" w:color="auto"/>
              <w:left w:val="single" w:sz="4" w:space="0" w:color="auto"/>
              <w:bottom w:val="single" w:sz="4" w:space="0" w:color="auto"/>
              <w:right w:val="single" w:sz="4" w:space="0" w:color="auto"/>
            </w:tcBorders>
          </w:tcPr>
          <w:p w14:paraId="58EF7EA2" w14:textId="77777777" w:rsidR="00652B44" w:rsidRPr="001574D9" w:rsidRDefault="00652B44" w:rsidP="009931A3">
            <w:pPr>
              <w:pStyle w:val="TAC"/>
              <w:rPr>
                <w:ins w:id="790" w:author="Multrus, Markus" w:date="2025-11-19T11:26:00Z" w16du:dateUtc="2025-11-19T17:26:00Z"/>
              </w:rPr>
            </w:pPr>
            <w:ins w:id="791" w:author="Multrus, Markus" w:date="2025-11-19T11:26:00Z" w16du:dateUtc="2025-11-19T17:26:00Z">
              <w:r>
                <w:t xml:space="preserve">Number of </w:t>
              </w:r>
              <w:proofErr w:type="gramStart"/>
              <w:r>
                <w:t>iteration</w:t>
              </w:r>
              <w:proofErr w:type="gramEnd"/>
              <w:r>
                <w:t xml:space="preserve"> per channel</w:t>
              </w:r>
            </w:ins>
          </w:p>
        </w:tc>
      </w:tr>
      <w:tr w:rsidR="00652B44" w:rsidRPr="00F44DC7" w14:paraId="7F8D9065" w14:textId="77777777" w:rsidTr="009931A3">
        <w:trPr>
          <w:ins w:id="792"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1F74117C" w14:textId="77777777" w:rsidR="00652B44" w:rsidRPr="001574D9" w:rsidRDefault="00652B44" w:rsidP="009931A3">
            <w:pPr>
              <w:pStyle w:val="TAC"/>
              <w:rPr>
                <w:ins w:id="793" w:author="Multrus, Markus" w:date="2025-11-19T11:26:00Z" w16du:dateUtc="2025-11-19T17:26:00Z"/>
              </w:rPr>
            </w:pPr>
            <w:ins w:id="794" w:author="Multrus, Markus" w:date="2025-11-19T11:26:00Z" w16du:dateUtc="2025-11-19T17:26:00Z">
              <w:r w:rsidRPr="001574D9">
                <w:t>1</w:t>
              </w:r>
              <w:r>
                <w:t>2</w:t>
              </w:r>
              <w:r w:rsidRPr="001574D9">
                <w:t xml:space="preserve"> + 2 * N</w:t>
              </w:r>
              <w:r>
                <w:t>c</w:t>
              </w:r>
              <w:r w:rsidRPr="001574D9">
                <w:t xml:space="preserve"> * N</w:t>
              </w:r>
              <w:r>
                <w:t>b</w:t>
              </w:r>
            </w:ins>
          </w:p>
        </w:tc>
        <w:tc>
          <w:tcPr>
            <w:tcW w:w="992" w:type="dxa"/>
            <w:tcBorders>
              <w:top w:val="single" w:sz="4" w:space="0" w:color="auto"/>
              <w:left w:val="single" w:sz="4" w:space="0" w:color="auto"/>
              <w:bottom w:val="single" w:sz="4" w:space="0" w:color="auto"/>
              <w:right w:val="single" w:sz="4" w:space="0" w:color="auto"/>
            </w:tcBorders>
            <w:hideMark/>
          </w:tcPr>
          <w:p w14:paraId="42CF8AA7" w14:textId="77777777" w:rsidR="00652B44" w:rsidRPr="001574D9" w:rsidRDefault="00652B44" w:rsidP="009931A3">
            <w:pPr>
              <w:pStyle w:val="TAC"/>
              <w:rPr>
                <w:ins w:id="795" w:author="Multrus, Markus" w:date="2025-11-19T11:26:00Z" w16du:dateUtc="2025-11-19T17:26:00Z"/>
              </w:rPr>
            </w:pPr>
            <w:ins w:id="796" w:author="Multrus, Markus" w:date="2025-11-19T11:26:00Z" w16du:dateUtc="2025-11-19T17:26:00Z">
              <w:r w:rsidRPr="001574D9">
                <w:t>integer</w:t>
              </w:r>
            </w:ins>
          </w:p>
        </w:tc>
        <w:tc>
          <w:tcPr>
            <w:tcW w:w="1843" w:type="dxa"/>
            <w:tcBorders>
              <w:top w:val="single" w:sz="4" w:space="0" w:color="auto"/>
              <w:left w:val="single" w:sz="4" w:space="0" w:color="auto"/>
              <w:bottom w:val="single" w:sz="4" w:space="0" w:color="auto"/>
              <w:right w:val="single" w:sz="4" w:space="0" w:color="auto"/>
            </w:tcBorders>
            <w:hideMark/>
          </w:tcPr>
          <w:p w14:paraId="2F0702E2" w14:textId="77777777" w:rsidR="00652B44" w:rsidRPr="001574D9" w:rsidRDefault="00652B44" w:rsidP="009931A3">
            <w:pPr>
              <w:pStyle w:val="TAC"/>
              <w:rPr>
                <w:ins w:id="797" w:author="Multrus, Markus" w:date="2025-11-19T11:26:00Z" w16du:dateUtc="2025-11-19T17:26:00Z"/>
              </w:rPr>
            </w:pPr>
            <w:ins w:id="798" w:author="Multrus, Markus" w:date="2025-11-19T11:26:00Z" w16du:dateUtc="2025-11-19T17:26:00Z">
              <w:r w:rsidRPr="001574D9">
                <w:t>2 * Nc * Nb * Ni</w:t>
              </w:r>
            </w:ins>
          </w:p>
        </w:tc>
        <w:tc>
          <w:tcPr>
            <w:tcW w:w="4678" w:type="dxa"/>
            <w:tcBorders>
              <w:top w:val="single" w:sz="4" w:space="0" w:color="auto"/>
              <w:left w:val="single" w:sz="4" w:space="0" w:color="auto"/>
              <w:bottom w:val="single" w:sz="4" w:space="0" w:color="auto"/>
              <w:right w:val="single" w:sz="4" w:space="0" w:color="auto"/>
            </w:tcBorders>
          </w:tcPr>
          <w:p w14:paraId="3B066641" w14:textId="77777777" w:rsidR="00652B44" w:rsidRPr="001574D9" w:rsidRDefault="00652B44" w:rsidP="009931A3">
            <w:pPr>
              <w:pStyle w:val="TAC"/>
              <w:rPr>
                <w:ins w:id="799" w:author="Multrus, Markus" w:date="2025-11-19T11:26:00Z" w16du:dateUtc="2025-11-19T17:26:00Z"/>
              </w:rPr>
            </w:pPr>
            <w:ins w:id="800" w:author="Multrus, Markus" w:date="2025-11-19T11:26:00Z" w16du:dateUtc="2025-11-19T17:26:00Z">
              <w:r w:rsidRPr="001574D9">
                <w:t>Max frequency value for each block of d</w:t>
              </w:r>
              <w:r>
                <w:t>irect</w:t>
              </w:r>
              <w:r w:rsidRPr="001574D9">
                <w:t xml:space="preserve"> part</w:t>
              </w:r>
              <w:r>
                <w:t xml:space="preserve"> (</w:t>
              </w:r>
              <w:proofErr w:type="spellStart"/>
              <w:r>
                <w:t>Nf</w:t>
              </w:r>
              <w:proofErr w:type="spellEnd"/>
              <w:r>
                <w:t>[c][b][</w:t>
              </w:r>
              <w:proofErr w:type="spellStart"/>
              <w:r>
                <w:t>i</w:t>
              </w:r>
              <w:proofErr w:type="spellEnd"/>
              <w:r>
                <w:t>] Tri dimensional tab of size [Nc][Nb][Ni])</w:t>
              </w:r>
            </w:ins>
          </w:p>
        </w:tc>
      </w:tr>
      <w:tr w:rsidR="00652B44" w:rsidRPr="00F44DC7" w14:paraId="5B2A9AC7" w14:textId="77777777" w:rsidTr="009931A3">
        <w:trPr>
          <w:ins w:id="801" w:author="Multrus, Markus" w:date="2025-11-19T11:26:00Z"/>
        </w:trPr>
        <w:tc>
          <w:tcPr>
            <w:tcW w:w="2405" w:type="dxa"/>
            <w:tcBorders>
              <w:top w:val="single" w:sz="4" w:space="0" w:color="auto"/>
              <w:left w:val="single" w:sz="4" w:space="0" w:color="auto"/>
              <w:bottom w:val="single" w:sz="4" w:space="0" w:color="auto"/>
              <w:right w:val="single" w:sz="4" w:space="0" w:color="auto"/>
            </w:tcBorders>
          </w:tcPr>
          <w:p w14:paraId="74E96926" w14:textId="77777777" w:rsidR="00652B44" w:rsidRPr="004D7241" w:rsidRDefault="00652B44" w:rsidP="009931A3">
            <w:pPr>
              <w:pStyle w:val="TAC"/>
              <w:rPr>
                <w:ins w:id="802" w:author="Multrus, Markus" w:date="2025-11-19T11:26:00Z" w16du:dateUtc="2025-11-19T17:26:00Z"/>
                <w:lang w:val="sv-SE"/>
              </w:rPr>
            </w:pPr>
            <w:ins w:id="803" w:author="Multrus, Markus" w:date="2025-11-19T11:26:00Z" w16du:dateUtc="2025-11-19T17:26:00Z">
              <w:r w:rsidRPr="004D7241">
                <w:rPr>
                  <w:lang w:val="sv-SE"/>
                </w:rPr>
                <w:t xml:space="preserve">12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w:t>
              </w:r>
            </w:ins>
          </w:p>
        </w:tc>
        <w:tc>
          <w:tcPr>
            <w:tcW w:w="992" w:type="dxa"/>
            <w:tcBorders>
              <w:top w:val="single" w:sz="4" w:space="0" w:color="auto"/>
              <w:left w:val="single" w:sz="4" w:space="0" w:color="auto"/>
              <w:bottom w:val="single" w:sz="4" w:space="0" w:color="auto"/>
              <w:right w:val="single" w:sz="4" w:space="0" w:color="auto"/>
            </w:tcBorders>
          </w:tcPr>
          <w:p w14:paraId="3973DDC0" w14:textId="77777777" w:rsidR="00652B44" w:rsidRPr="001574D9" w:rsidRDefault="00652B44" w:rsidP="009931A3">
            <w:pPr>
              <w:pStyle w:val="TAC"/>
              <w:rPr>
                <w:ins w:id="804" w:author="Multrus, Markus" w:date="2025-11-19T11:26:00Z" w16du:dateUtc="2025-11-19T17:26:00Z"/>
              </w:rPr>
            </w:pPr>
            <w:ins w:id="805" w:author="Multrus, Markus" w:date="2025-11-19T11:26:00Z" w16du:dateUtc="2025-11-19T17:26:00Z">
              <w:r w:rsidRPr="001574D9">
                <w:t>integers</w:t>
              </w:r>
            </w:ins>
          </w:p>
        </w:tc>
        <w:tc>
          <w:tcPr>
            <w:tcW w:w="1843" w:type="dxa"/>
            <w:tcBorders>
              <w:top w:val="single" w:sz="4" w:space="0" w:color="auto"/>
              <w:left w:val="single" w:sz="4" w:space="0" w:color="auto"/>
              <w:bottom w:val="single" w:sz="4" w:space="0" w:color="auto"/>
              <w:right w:val="single" w:sz="4" w:space="0" w:color="auto"/>
            </w:tcBorders>
          </w:tcPr>
          <w:p w14:paraId="2D0EEDD6" w14:textId="77777777" w:rsidR="00652B44" w:rsidRPr="001574D9" w:rsidRDefault="00652B44" w:rsidP="009931A3">
            <w:pPr>
              <w:pStyle w:val="TAC"/>
              <w:rPr>
                <w:ins w:id="806" w:author="Multrus, Markus" w:date="2025-11-19T11:26:00Z" w16du:dateUtc="2025-11-19T17:26:00Z"/>
              </w:rPr>
            </w:pPr>
            <w:ins w:id="807" w:author="Multrus, Markus" w:date="2025-11-19T11:26:00Z" w16du:dateUtc="2025-11-19T17:26:00Z">
              <w:r w:rsidRPr="001574D9">
                <w:t>2</w:t>
              </w:r>
            </w:ins>
          </w:p>
        </w:tc>
        <w:tc>
          <w:tcPr>
            <w:tcW w:w="4678" w:type="dxa"/>
            <w:tcBorders>
              <w:top w:val="single" w:sz="4" w:space="0" w:color="auto"/>
              <w:left w:val="single" w:sz="4" w:space="0" w:color="auto"/>
              <w:bottom w:val="single" w:sz="4" w:space="0" w:color="auto"/>
              <w:right w:val="single" w:sz="4" w:space="0" w:color="auto"/>
            </w:tcBorders>
          </w:tcPr>
          <w:p w14:paraId="30C6F17A" w14:textId="77777777" w:rsidR="00652B44" w:rsidRPr="001574D9" w:rsidRDefault="00652B44" w:rsidP="009931A3">
            <w:pPr>
              <w:pStyle w:val="TAC"/>
              <w:rPr>
                <w:ins w:id="808" w:author="Multrus, Markus" w:date="2025-11-19T11:26:00Z" w16du:dateUtc="2025-11-19T17:26:00Z"/>
                <w:rFonts w:eastAsia="MS Mincho"/>
              </w:rPr>
            </w:pPr>
            <w:ins w:id="809" w:author="Multrus, Markus" w:date="2025-11-19T11:26:00Z" w16du:dateUtc="2025-11-19T17:26:00Z">
              <w:r>
                <w:rPr>
                  <w:rFonts w:eastAsia="MS Mincho"/>
                </w:rPr>
                <w:t>Max n</w:t>
              </w:r>
              <w:r w:rsidRPr="001574D9">
                <w:rPr>
                  <w:rFonts w:eastAsia="MS Mincho"/>
                </w:rPr>
                <w:t>um</w:t>
              </w:r>
              <w:r>
                <w:rPr>
                  <w:rFonts w:eastAsia="MS Mincho"/>
                </w:rPr>
                <w:t>ber</w:t>
              </w:r>
              <w:r w:rsidRPr="001574D9">
                <w:rPr>
                  <w:rFonts w:eastAsia="MS Mincho"/>
                </w:rPr>
                <w:t xml:space="preserve"> of iterations for diffuse part (</w:t>
              </w:r>
              <w:proofErr w:type="spellStart"/>
              <w:r w:rsidRPr="001574D9">
                <w:rPr>
                  <w:rFonts w:eastAsia="MS Mincho"/>
                </w:rPr>
                <w:t>Nid</w:t>
              </w:r>
              <w:proofErr w:type="spellEnd"/>
              <w:r w:rsidRPr="001574D9">
                <w:rPr>
                  <w:rFonts w:eastAsia="MS Mincho"/>
                </w:rPr>
                <w:t>)</w:t>
              </w:r>
            </w:ins>
          </w:p>
        </w:tc>
      </w:tr>
      <w:tr w:rsidR="00652B44" w:rsidRPr="00F44DC7" w14:paraId="26B92369" w14:textId="77777777" w:rsidTr="009931A3">
        <w:trPr>
          <w:ins w:id="810" w:author="Multrus, Markus" w:date="2025-11-19T11:26:00Z"/>
        </w:trPr>
        <w:tc>
          <w:tcPr>
            <w:tcW w:w="2405" w:type="dxa"/>
            <w:tcBorders>
              <w:top w:val="single" w:sz="4" w:space="0" w:color="auto"/>
              <w:left w:val="single" w:sz="4" w:space="0" w:color="auto"/>
              <w:bottom w:val="single" w:sz="4" w:space="0" w:color="auto"/>
              <w:right w:val="single" w:sz="4" w:space="0" w:color="auto"/>
            </w:tcBorders>
          </w:tcPr>
          <w:p w14:paraId="0C80ACBF" w14:textId="77777777" w:rsidR="00652B44" w:rsidRPr="004D7241" w:rsidRDefault="00652B44" w:rsidP="009931A3">
            <w:pPr>
              <w:pStyle w:val="TAC"/>
              <w:rPr>
                <w:ins w:id="811" w:author="Multrus, Markus" w:date="2025-11-19T11:26:00Z" w16du:dateUtc="2025-11-19T17:26:00Z"/>
                <w:lang w:val="sv-SE"/>
              </w:rPr>
            </w:pPr>
            <w:ins w:id="812" w:author="Multrus, Markus" w:date="2025-11-19T11:26:00Z" w16du:dateUtc="2025-11-19T17:26:00Z">
              <w:r w:rsidRPr="004D7241">
                <w:rPr>
                  <w:lang w:val="sv-SE"/>
                </w:rPr>
                <w:t xml:space="preserve">14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w:t>
              </w:r>
            </w:ins>
          </w:p>
        </w:tc>
        <w:tc>
          <w:tcPr>
            <w:tcW w:w="992" w:type="dxa"/>
            <w:tcBorders>
              <w:top w:val="single" w:sz="4" w:space="0" w:color="auto"/>
              <w:left w:val="single" w:sz="4" w:space="0" w:color="auto"/>
              <w:bottom w:val="single" w:sz="4" w:space="0" w:color="auto"/>
              <w:right w:val="single" w:sz="4" w:space="0" w:color="auto"/>
            </w:tcBorders>
          </w:tcPr>
          <w:p w14:paraId="3F6FD6CE" w14:textId="77777777" w:rsidR="00652B44" w:rsidRPr="001574D9" w:rsidRDefault="00652B44" w:rsidP="009931A3">
            <w:pPr>
              <w:pStyle w:val="TAC"/>
              <w:rPr>
                <w:ins w:id="813" w:author="Multrus, Markus" w:date="2025-11-19T11:26:00Z" w16du:dateUtc="2025-11-19T17:26:00Z"/>
              </w:rPr>
            </w:pPr>
            <w:ins w:id="814" w:author="Multrus, Markus" w:date="2025-11-19T11:26:00Z" w16du:dateUtc="2025-11-19T17:26:00Z">
              <w:r w:rsidRPr="001574D9">
                <w:t>integers</w:t>
              </w:r>
            </w:ins>
          </w:p>
        </w:tc>
        <w:tc>
          <w:tcPr>
            <w:tcW w:w="1843" w:type="dxa"/>
            <w:tcBorders>
              <w:top w:val="single" w:sz="4" w:space="0" w:color="auto"/>
              <w:left w:val="single" w:sz="4" w:space="0" w:color="auto"/>
              <w:bottom w:val="single" w:sz="4" w:space="0" w:color="auto"/>
              <w:right w:val="single" w:sz="4" w:space="0" w:color="auto"/>
            </w:tcBorders>
          </w:tcPr>
          <w:p w14:paraId="40907840" w14:textId="77777777" w:rsidR="00652B44" w:rsidRPr="001574D9" w:rsidRDefault="00652B44" w:rsidP="009931A3">
            <w:pPr>
              <w:pStyle w:val="TAC"/>
              <w:rPr>
                <w:ins w:id="815" w:author="Multrus, Markus" w:date="2025-11-19T11:26:00Z" w16du:dateUtc="2025-11-19T17:26:00Z"/>
              </w:rPr>
            </w:pPr>
            <w:ins w:id="816" w:author="Multrus, Markus" w:date="2025-11-19T11:26:00Z" w16du:dateUtc="2025-11-19T17:26:00Z">
              <w:r w:rsidRPr="001574D9">
                <w:t>2 * Nb</w:t>
              </w:r>
            </w:ins>
          </w:p>
        </w:tc>
        <w:tc>
          <w:tcPr>
            <w:tcW w:w="4678" w:type="dxa"/>
            <w:tcBorders>
              <w:top w:val="single" w:sz="4" w:space="0" w:color="auto"/>
              <w:left w:val="single" w:sz="4" w:space="0" w:color="auto"/>
              <w:bottom w:val="single" w:sz="4" w:space="0" w:color="auto"/>
              <w:right w:val="single" w:sz="4" w:space="0" w:color="auto"/>
            </w:tcBorders>
          </w:tcPr>
          <w:p w14:paraId="0161F9CF" w14:textId="77777777" w:rsidR="00652B44" w:rsidRPr="001574D9" w:rsidRDefault="00652B44" w:rsidP="009931A3">
            <w:pPr>
              <w:pStyle w:val="TAC"/>
              <w:rPr>
                <w:ins w:id="817" w:author="Multrus, Markus" w:date="2025-11-19T11:26:00Z" w16du:dateUtc="2025-11-19T17:26:00Z"/>
              </w:rPr>
            </w:pPr>
            <w:ins w:id="818" w:author="Multrus, Markus" w:date="2025-11-19T11:26:00Z" w16du:dateUtc="2025-11-19T17:26:00Z">
              <w:r>
                <w:t>Number of diffuse iterations per binaural channel</w:t>
              </w:r>
            </w:ins>
          </w:p>
        </w:tc>
      </w:tr>
      <w:tr w:rsidR="00652B44" w:rsidRPr="00F44DC7" w14:paraId="2876030B" w14:textId="77777777" w:rsidTr="009931A3">
        <w:trPr>
          <w:ins w:id="819" w:author="Multrus, Markus" w:date="2025-11-19T11:26:00Z"/>
        </w:trPr>
        <w:tc>
          <w:tcPr>
            <w:tcW w:w="2405" w:type="dxa"/>
            <w:tcBorders>
              <w:top w:val="single" w:sz="4" w:space="0" w:color="auto"/>
              <w:left w:val="single" w:sz="4" w:space="0" w:color="auto"/>
              <w:bottom w:val="single" w:sz="4" w:space="0" w:color="auto"/>
              <w:right w:val="single" w:sz="4" w:space="0" w:color="auto"/>
            </w:tcBorders>
          </w:tcPr>
          <w:p w14:paraId="2790493D" w14:textId="77777777" w:rsidR="00652B44" w:rsidRPr="004D7241" w:rsidRDefault="00652B44" w:rsidP="009931A3">
            <w:pPr>
              <w:pStyle w:val="TAC"/>
              <w:rPr>
                <w:ins w:id="820" w:author="Multrus, Markus" w:date="2025-11-19T11:26:00Z" w16du:dateUtc="2025-11-19T17:26:00Z"/>
                <w:lang w:val="sv-SE"/>
              </w:rPr>
            </w:pPr>
            <w:ins w:id="821" w:author="Multrus, Markus" w:date="2025-11-19T11:26:00Z" w16du:dateUtc="2025-11-19T17:26:00Z">
              <w:r w:rsidRPr="004D7241">
                <w:rPr>
                  <w:lang w:val="sv-SE"/>
                </w:rPr>
                <w:t xml:space="preserve">14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 + 2 * Nb</w:t>
              </w:r>
            </w:ins>
          </w:p>
        </w:tc>
        <w:tc>
          <w:tcPr>
            <w:tcW w:w="992" w:type="dxa"/>
            <w:tcBorders>
              <w:top w:val="single" w:sz="4" w:space="0" w:color="auto"/>
              <w:left w:val="single" w:sz="4" w:space="0" w:color="auto"/>
              <w:bottom w:val="single" w:sz="4" w:space="0" w:color="auto"/>
              <w:right w:val="single" w:sz="4" w:space="0" w:color="auto"/>
            </w:tcBorders>
          </w:tcPr>
          <w:p w14:paraId="6556832F" w14:textId="77777777" w:rsidR="00652B44" w:rsidRPr="001574D9" w:rsidRDefault="00652B44" w:rsidP="009931A3">
            <w:pPr>
              <w:pStyle w:val="TAC"/>
              <w:rPr>
                <w:ins w:id="822" w:author="Multrus, Markus" w:date="2025-11-19T11:26:00Z" w16du:dateUtc="2025-11-19T17:26:00Z"/>
              </w:rPr>
            </w:pPr>
            <w:ins w:id="823" w:author="Multrus, Markus" w:date="2025-11-19T11:26:00Z" w16du:dateUtc="2025-11-19T17:26:00Z">
              <w:r w:rsidRPr="001574D9">
                <w:t>integers</w:t>
              </w:r>
            </w:ins>
          </w:p>
        </w:tc>
        <w:tc>
          <w:tcPr>
            <w:tcW w:w="1843" w:type="dxa"/>
            <w:tcBorders>
              <w:top w:val="single" w:sz="4" w:space="0" w:color="auto"/>
              <w:left w:val="single" w:sz="4" w:space="0" w:color="auto"/>
              <w:bottom w:val="single" w:sz="4" w:space="0" w:color="auto"/>
              <w:right w:val="single" w:sz="4" w:space="0" w:color="auto"/>
            </w:tcBorders>
          </w:tcPr>
          <w:p w14:paraId="42F39859" w14:textId="77777777" w:rsidR="00652B44" w:rsidRPr="001574D9" w:rsidRDefault="00652B44" w:rsidP="009931A3">
            <w:pPr>
              <w:pStyle w:val="TAC"/>
              <w:rPr>
                <w:ins w:id="824" w:author="Multrus, Markus" w:date="2025-11-19T11:26:00Z" w16du:dateUtc="2025-11-19T17:26:00Z"/>
              </w:rPr>
            </w:pPr>
            <w:ins w:id="825" w:author="Multrus, Markus" w:date="2025-11-19T11:26:00Z" w16du:dateUtc="2025-11-19T17:26:00Z">
              <w:r w:rsidRPr="001574D9">
                <w:t xml:space="preserve">2 * Nb * </w:t>
              </w:r>
              <w:proofErr w:type="spellStart"/>
              <w:r w:rsidRPr="001574D9">
                <w:t>Nid</w:t>
              </w:r>
              <w:proofErr w:type="spellEnd"/>
            </w:ins>
          </w:p>
        </w:tc>
        <w:tc>
          <w:tcPr>
            <w:tcW w:w="4678" w:type="dxa"/>
            <w:tcBorders>
              <w:top w:val="single" w:sz="4" w:space="0" w:color="auto"/>
              <w:left w:val="single" w:sz="4" w:space="0" w:color="auto"/>
              <w:bottom w:val="single" w:sz="4" w:space="0" w:color="auto"/>
              <w:right w:val="single" w:sz="4" w:space="0" w:color="auto"/>
            </w:tcBorders>
          </w:tcPr>
          <w:p w14:paraId="162870A4" w14:textId="77777777" w:rsidR="00652B44" w:rsidRPr="001574D9" w:rsidRDefault="00652B44" w:rsidP="009931A3">
            <w:pPr>
              <w:pStyle w:val="TAC"/>
              <w:rPr>
                <w:ins w:id="826" w:author="Multrus, Markus" w:date="2025-11-19T11:26:00Z" w16du:dateUtc="2025-11-19T17:26:00Z"/>
              </w:rPr>
            </w:pPr>
            <w:ins w:id="827" w:author="Multrus, Markus" w:date="2025-11-19T11:26:00Z" w16du:dateUtc="2025-11-19T17:26:00Z">
              <w:r w:rsidRPr="001574D9">
                <w:t>Max frequency value for each block of diffuse part</w:t>
              </w:r>
              <w:r>
                <w:t xml:space="preserve"> (</w:t>
              </w:r>
              <w:proofErr w:type="spellStart"/>
              <w:r>
                <w:t>Nfdiff</w:t>
              </w:r>
              <w:proofErr w:type="spellEnd"/>
              <w:r>
                <w:t>[b][</w:t>
              </w:r>
              <w:proofErr w:type="spellStart"/>
              <w:r>
                <w:t>i</w:t>
              </w:r>
              <w:proofErr w:type="spellEnd"/>
              <w:r>
                <w:t xml:space="preserve">] </w:t>
              </w:r>
              <w:proofErr w:type="spellStart"/>
              <w:r>
                <w:t>Twoi</w:t>
              </w:r>
              <w:proofErr w:type="spellEnd"/>
              <w:r>
                <w:t xml:space="preserve"> dimensional tab of size [Nb][Ni])</w:t>
              </w:r>
            </w:ins>
          </w:p>
        </w:tc>
      </w:tr>
      <w:tr w:rsidR="00652B44" w:rsidRPr="00F44DC7" w14:paraId="2D6DC5FF" w14:textId="77777777" w:rsidTr="009931A3">
        <w:trPr>
          <w:ins w:id="828" w:author="Multrus, Markus" w:date="2025-11-19T11:26:00Z"/>
        </w:trPr>
        <w:tc>
          <w:tcPr>
            <w:tcW w:w="2405" w:type="dxa"/>
            <w:tcBorders>
              <w:top w:val="single" w:sz="4" w:space="0" w:color="auto"/>
              <w:left w:val="single" w:sz="4" w:space="0" w:color="auto"/>
              <w:bottom w:val="single" w:sz="4" w:space="0" w:color="auto"/>
              <w:right w:val="single" w:sz="4" w:space="0" w:color="auto"/>
            </w:tcBorders>
          </w:tcPr>
          <w:p w14:paraId="525F9111" w14:textId="77777777" w:rsidR="00652B44" w:rsidRPr="001574D9" w:rsidRDefault="00652B44" w:rsidP="009931A3">
            <w:pPr>
              <w:pStyle w:val="TAC"/>
              <w:rPr>
                <w:ins w:id="829" w:author="Multrus, Markus" w:date="2025-11-19T11:26:00Z" w16du:dateUtc="2025-11-19T17:26:00Z"/>
                <w:lang w:val="fr-FR"/>
              </w:rPr>
            </w:pPr>
            <w:ins w:id="830" w:author="Multrus, Markus" w:date="2025-11-19T11:26:00Z" w16du:dateUtc="2025-11-19T17:26:00Z">
              <w:r w:rsidRPr="004D7241">
                <w:rPr>
                  <w:lang w:val="sv-SE"/>
                </w:rPr>
                <w:t xml:space="preserve">14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 + 2 * Nb + 2 * Nb * Nid</w:t>
              </w:r>
            </w:ins>
          </w:p>
        </w:tc>
        <w:tc>
          <w:tcPr>
            <w:tcW w:w="992" w:type="dxa"/>
            <w:tcBorders>
              <w:top w:val="single" w:sz="4" w:space="0" w:color="auto"/>
              <w:left w:val="single" w:sz="4" w:space="0" w:color="auto"/>
              <w:bottom w:val="single" w:sz="4" w:space="0" w:color="auto"/>
              <w:right w:val="single" w:sz="4" w:space="0" w:color="auto"/>
            </w:tcBorders>
          </w:tcPr>
          <w:p w14:paraId="374D0B5F" w14:textId="77777777" w:rsidR="00652B44" w:rsidRPr="001574D9" w:rsidRDefault="00652B44" w:rsidP="009931A3">
            <w:pPr>
              <w:pStyle w:val="TAC"/>
              <w:rPr>
                <w:ins w:id="831" w:author="Multrus, Markus" w:date="2025-11-19T11:26:00Z" w16du:dateUtc="2025-11-19T17:26:00Z"/>
              </w:rPr>
            </w:pPr>
            <w:ins w:id="832" w:author="Multrus, Markus" w:date="2025-11-19T11:26:00Z" w16du:dateUtc="2025-11-19T17:26:00Z">
              <w:r w:rsidRPr="001574D9">
                <w:t>integer</w:t>
              </w:r>
            </w:ins>
          </w:p>
        </w:tc>
        <w:tc>
          <w:tcPr>
            <w:tcW w:w="1843" w:type="dxa"/>
            <w:tcBorders>
              <w:top w:val="single" w:sz="4" w:space="0" w:color="auto"/>
              <w:left w:val="single" w:sz="4" w:space="0" w:color="auto"/>
              <w:bottom w:val="single" w:sz="4" w:space="0" w:color="auto"/>
              <w:right w:val="single" w:sz="4" w:space="0" w:color="auto"/>
            </w:tcBorders>
          </w:tcPr>
          <w:p w14:paraId="21BA1F52" w14:textId="77777777" w:rsidR="00652B44" w:rsidRPr="001574D9" w:rsidRDefault="00652B44" w:rsidP="009931A3">
            <w:pPr>
              <w:pStyle w:val="TAC"/>
              <w:rPr>
                <w:ins w:id="833" w:author="Multrus, Markus" w:date="2025-11-19T11:26:00Z" w16du:dateUtc="2025-11-19T17:26:00Z"/>
              </w:rPr>
            </w:pPr>
            <w:ins w:id="834" w:author="Multrus, Markus" w:date="2025-11-19T11:26:00Z" w16du:dateUtc="2025-11-19T17:26:00Z">
              <w:r w:rsidRPr="001574D9">
                <w:t>2</w:t>
              </w:r>
            </w:ins>
          </w:p>
        </w:tc>
        <w:tc>
          <w:tcPr>
            <w:tcW w:w="4678" w:type="dxa"/>
            <w:tcBorders>
              <w:top w:val="single" w:sz="4" w:space="0" w:color="auto"/>
              <w:left w:val="single" w:sz="4" w:space="0" w:color="auto"/>
              <w:bottom w:val="single" w:sz="4" w:space="0" w:color="auto"/>
              <w:right w:val="single" w:sz="4" w:space="0" w:color="auto"/>
            </w:tcBorders>
          </w:tcPr>
          <w:p w14:paraId="7C503E2A" w14:textId="77777777" w:rsidR="00652B44" w:rsidRPr="001574D9" w:rsidRDefault="00652B44" w:rsidP="009931A3">
            <w:pPr>
              <w:pStyle w:val="TAC"/>
              <w:rPr>
                <w:ins w:id="835" w:author="Multrus, Markus" w:date="2025-11-19T11:26:00Z" w16du:dateUtc="2025-11-19T17:26:00Z"/>
                <w:rFonts w:eastAsia="MS Mincho"/>
              </w:rPr>
            </w:pPr>
            <w:ins w:id="836" w:author="Multrus, Markus" w:date="2025-11-19T11:26:00Z" w16du:dateUtc="2025-11-19T17:26:00Z">
              <w:r w:rsidRPr="001574D9">
                <w:rPr>
                  <w:rFonts w:eastAsia="MS Mincho"/>
                </w:rPr>
                <w:t>Max frequency value over all diffuse blocks</w:t>
              </w:r>
            </w:ins>
          </w:p>
        </w:tc>
      </w:tr>
      <w:tr w:rsidR="00652B44" w:rsidRPr="00F44DC7" w14:paraId="20EF8A90" w14:textId="77777777" w:rsidTr="009931A3">
        <w:trPr>
          <w:ins w:id="837"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6751A153" w14:textId="77777777" w:rsidR="00652B44" w:rsidRPr="001574D9" w:rsidRDefault="00652B44" w:rsidP="009931A3">
            <w:pPr>
              <w:pStyle w:val="TAC"/>
              <w:rPr>
                <w:ins w:id="838" w:author="Multrus, Markus" w:date="2025-11-19T11:26:00Z" w16du:dateUtc="2025-11-19T17:26:00Z"/>
                <w:lang w:val="fr-FR"/>
              </w:rPr>
            </w:pPr>
            <w:ins w:id="839" w:author="Multrus, Markus" w:date="2025-11-19T11:26:00Z" w16du:dateUtc="2025-11-19T17:26:00Z">
              <w:r w:rsidRPr="004D7241">
                <w:rPr>
                  <w:lang w:val="sv-SE"/>
                </w:rPr>
                <w:t xml:space="preserve">16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 + 2 * Nb + 2 * Nb * Nid</w:t>
              </w:r>
            </w:ins>
          </w:p>
        </w:tc>
        <w:tc>
          <w:tcPr>
            <w:tcW w:w="992" w:type="dxa"/>
            <w:tcBorders>
              <w:top w:val="single" w:sz="4" w:space="0" w:color="auto"/>
              <w:left w:val="single" w:sz="4" w:space="0" w:color="auto"/>
              <w:bottom w:val="single" w:sz="4" w:space="0" w:color="auto"/>
              <w:right w:val="single" w:sz="4" w:space="0" w:color="auto"/>
            </w:tcBorders>
            <w:hideMark/>
          </w:tcPr>
          <w:p w14:paraId="41A6D740" w14:textId="77777777" w:rsidR="00652B44" w:rsidRPr="001574D9" w:rsidRDefault="00652B44" w:rsidP="009931A3">
            <w:pPr>
              <w:pStyle w:val="TAC"/>
              <w:rPr>
                <w:ins w:id="840" w:author="Multrus, Markus" w:date="2025-11-19T11:26:00Z" w16du:dateUtc="2025-11-19T17:26:00Z"/>
              </w:rPr>
            </w:pPr>
            <w:ins w:id="841" w:author="Multrus, Markus" w:date="2025-11-19T11:26:00Z" w16du:dateUtc="2025-11-19T17:26:00Z">
              <w:r w:rsidRPr="001574D9">
                <w:t>integer</w:t>
              </w:r>
            </w:ins>
          </w:p>
        </w:tc>
        <w:tc>
          <w:tcPr>
            <w:tcW w:w="1843" w:type="dxa"/>
            <w:tcBorders>
              <w:top w:val="single" w:sz="4" w:space="0" w:color="auto"/>
              <w:left w:val="single" w:sz="4" w:space="0" w:color="auto"/>
              <w:bottom w:val="single" w:sz="4" w:space="0" w:color="auto"/>
              <w:right w:val="single" w:sz="4" w:space="0" w:color="auto"/>
            </w:tcBorders>
            <w:hideMark/>
          </w:tcPr>
          <w:p w14:paraId="389C93E2" w14:textId="77777777" w:rsidR="00652B44" w:rsidRPr="001574D9" w:rsidRDefault="00652B44" w:rsidP="009931A3">
            <w:pPr>
              <w:pStyle w:val="TAC"/>
              <w:rPr>
                <w:ins w:id="842" w:author="Multrus, Markus" w:date="2025-11-19T11:26:00Z" w16du:dateUtc="2025-11-19T17:26:00Z"/>
              </w:rPr>
            </w:pPr>
            <w:ins w:id="843" w:author="Multrus, Markus" w:date="2025-11-19T11:26:00Z" w16du:dateUtc="2025-11-19T17:26:00Z">
              <w:r w:rsidRPr="001574D9">
                <w:t>2</w:t>
              </w:r>
            </w:ins>
          </w:p>
        </w:tc>
        <w:tc>
          <w:tcPr>
            <w:tcW w:w="4678" w:type="dxa"/>
            <w:tcBorders>
              <w:top w:val="single" w:sz="4" w:space="0" w:color="auto"/>
              <w:left w:val="single" w:sz="4" w:space="0" w:color="auto"/>
              <w:bottom w:val="single" w:sz="4" w:space="0" w:color="auto"/>
              <w:right w:val="single" w:sz="4" w:space="0" w:color="auto"/>
            </w:tcBorders>
          </w:tcPr>
          <w:p w14:paraId="69E21293" w14:textId="77777777" w:rsidR="00652B44" w:rsidRPr="001574D9" w:rsidRDefault="00652B44" w:rsidP="009931A3">
            <w:pPr>
              <w:pStyle w:val="TAC"/>
              <w:rPr>
                <w:ins w:id="844" w:author="Multrus, Markus" w:date="2025-11-19T11:26:00Z" w16du:dateUtc="2025-11-19T17:26:00Z"/>
              </w:rPr>
            </w:pPr>
            <w:ins w:id="845" w:author="Multrus, Markus" w:date="2025-11-19T11:26:00Z" w16du:dateUtc="2025-11-19T17:26:00Z">
              <w:r w:rsidRPr="001574D9">
                <w:rPr>
                  <w:rFonts w:eastAsia="MS Mincho"/>
                </w:rPr>
                <w:t xml:space="preserve">Scaling factor for inverse diffuse weight values </w:t>
              </w:r>
            </w:ins>
          </w:p>
        </w:tc>
      </w:tr>
      <w:tr w:rsidR="00652B44" w:rsidRPr="00F44DC7" w14:paraId="06E1044D" w14:textId="77777777" w:rsidTr="009931A3">
        <w:trPr>
          <w:ins w:id="846"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20A38524" w14:textId="77777777" w:rsidR="00652B44" w:rsidRPr="001574D9" w:rsidRDefault="00652B44" w:rsidP="009931A3">
            <w:pPr>
              <w:pStyle w:val="TAC"/>
              <w:rPr>
                <w:ins w:id="847" w:author="Multrus, Markus" w:date="2025-11-19T11:26:00Z" w16du:dateUtc="2025-11-19T17:26:00Z"/>
                <w:lang w:val="fr-FR"/>
              </w:rPr>
            </w:pPr>
            <w:ins w:id="848" w:author="Multrus, Markus" w:date="2025-11-19T11:26:00Z" w16du:dateUtc="2025-11-19T17:26:00Z">
              <w:r w:rsidRPr="004D7241">
                <w:rPr>
                  <w:lang w:val="sv-SE"/>
                </w:rPr>
                <w:t xml:space="preserve">18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 + 2 * Nb + 2 * Nb * Nid</w:t>
              </w:r>
            </w:ins>
          </w:p>
        </w:tc>
        <w:tc>
          <w:tcPr>
            <w:tcW w:w="992" w:type="dxa"/>
            <w:tcBorders>
              <w:top w:val="single" w:sz="4" w:space="0" w:color="auto"/>
              <w:left w:val="single" w:sz="4" w:space="0" w:color="auto"/>
              <w:bottom w:val="single" w:sz="4" w:space="0" w:color="auto"/>
              <w:right w:val="single" w:sz="4" w:space="0" w:color="auto"/>
            </w:tcBorders>
            <w:hideMark/>
          </w:tcPr>
          <w:p w14:paraId="3C376CDA" w14:textId="77777777" w:rsidR="00652B44" w:rsidRPr="001574D9" w:rsidRDefault="00652B44" w:rsidP="009931A3">
            <w:pPr>
              <w:pStyle w:val="TAC"/>
              <w:rPr>
                <w:ins w:id="849" w:author="Multrus, Markus" w:date="2025-11-19T11:26:00Z" w16du:dateUtc="2025-11-19T17:26:00Z"/>
              </w:rPr>
            </w:pPr>
            <w:ins w:id="850" w:author="Multrus, Markus" w:date="2025-11-19T11:26:00Z" w16du:dateUtc="2025-11-19T17:26:00Z">
              <w:r w:rsidRPr="001574D9">
                <w:t>integers</w:t>
              </w:r>
            </w:ins>
          </w:p>
        </w:tc>
        <w:tc>
          <w:tcPr>
            <w:tcW w:w="1843" w:type="dxa"/>
            <w:tcBorders>
              <w:top w:val="single" w:sz="4" w:space="0" w:color="auto"/>
              <w:left w:val="single" w:sz="4" w:space="0" w:color="auto"/>
              <w:bottom w:val="single" w:sz="4" w:space="0" w:color="auto"/>
              <w:right w:val="single" w:sz="4" w:space="0" w:color="auto"/>
            </w:tcBorders>
            <w:hideMark/>
          </w:tcPr>
          <w:p w14:paraId="3557B892" w14:textId="77777777" w:rsidR="00652B44" w:rsidRPr="001574D9" w:rsidRDefault="00652B44" w:rsidP="009931A3">
            <w:pPr>
              <w:pStyle w:val="TAC"/>
              <w:rPr>
                <w:ins w:id="851" w:author="Multrus, Markus" w:date="2025-11-19T11:26:00Z" w16du:dateUtc="2025-11-19T17:26:00Z"/>
              </w:rPr>
            </w:pPr>
            <w:ins w:id="852" w:author="Multrus, Markus" w:date="2025-11-19T11:26:00Z" w16du:dateUtc="2025-11-19T17:26:00Z">
              <w:r w:rsidRPr="001574D9">
                <w:t>2 * Nc</w:t>
              </w:r>
            </w:ins>
          </w:p>
        </w:tc>
        <w:tc>
          <w:tcPr>
            <w:tcW w:w="4678" w:type="dxa"/>
            <w:tcBorders>
              <w:top w:val="single" w:sz="4" w:space="0" w:color="auto"/>
              <w:left w:val="single" w:sz="4" w:space="0" w:color="auto"/>
              <w:bottom w:val="single" w:sz="4" w:space="0" w:color="auto"/>
              <w:right w:val="single" w:sz="4" w:space="0" w:color="auto"/>
            </w:tcBorders>
          </w:tcPr>
          <w:p w14:paraId="0150768F" w14:textId="77777777" w:rsidR="00652B44" w:rsidRPr="001574D9" w:rsidRDefault="00652B44" w:rsidP="009931A3">
            <w:pPr>
              <w:pStyle w:val="TAC"/>
              <w:rPr>
                <w:ins w:id="853" w:author="Multrus, Markus" w:date="2025-11-19T11:26:00Z" w16du:dateUtc="2025-11-19T17:26:00Z"/>
              </w:rPr>
            </w:pPr>
            <w:ins w:id="854" w:author="Multrus, Markus" w:date="2025-11-19T11:26:00Z" w16du:dateUtc="2025-11-19T17:26:00Z">
              <w:r w:rsidRPr="00F255E5">
                <w:t xml:space="preserve">Left ear </w:t>
              </w:r>
              <w:r w:rsidRPr="001574D9">
                <w:rPr>
                  <w:rFonts w:eastAsia="MS Mincho"/>
                </w:rPr>
                <w:t xml:space="preserve">inverse diffuse weight </w:t>
              </w:r>
              <w:r w:rsidRPr="00F255E5">
                <w:t>v</w:t>
              </w:r>
              <w:r w:rsidRPr="001574D9">
                <w:t>alues*</w:t>
              </w:r>
            </w:ins>
          </w:p>
        </w:tc>
      </w:tr>
      <w:tr w:rsidR="00652B44" w:rsidRPr="00F44DC7" w14:paraId="5E44C91B" w14:textId="77777777" w:rsidTr="009931A3">
        <w:trPr>
          <w:ins w:id="855"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016EA1DE" w14:textId="77777777" w:rsidR="00652B44" w:rsidRPr="001574D9" w:rsidRDefault="00652B44" w:rsidP="009931A3">
            <w:pPr>
              <w:pStyle w:val="TAC"/>
              <w:rPr>
                <w:ins w:id="856" w:author="Multrus, Markus" w:date="2025-11-19T11:26:00Z" w16du:dateUtc="2025-11-19T17:26:00Z"/>
                <w:lang w:val="fr-FR"/>
              </w:rPr>
            </w:pPr>
            <w:ins w:id="857" w:author="Multrus, Markus" w:date="2025-11-19T11:26:00Z" w16du:dateUtc="2025-11-19T17:26:00Z">
              <w:r w:rsidRPr="004D7241">
                <w:rPr>
                  <w:lang w:val="sv-SE"/>
                </w:rPr>
                <w:t xml:space="preserve">18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 + 2 * Nb + 2 * Nb * Nid</w:t>
              </w:r>
              <w:r>
                <w:rPr>
                  <w:lang w:val="fr-FR"/>
                </w:rPr>
                <w:t xml:space="preserve"> + 2 * </w:t>
              </w:r>
              <w:proofErr w:type="spellStart"/>
              <w:r>
                <w:rPr>
                  <w:lang w:val="fr-FR"/>
                </w:rPr>
                <w:t>Nc</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0C4480DB" w14:textId="77777777" w:rsidR="00652B44" w:rsidRPr="00E208DF" w:rsidRDefault="00652B44" w:rsidP="009931A3">
            <w:pPr>
              <w:pStyle w:val="TAC"/>
              <w:rPr>
                <w:ins w:id="858" w:author="Multrus, Markus" w:date="2025-11-19T11:26:00Z" w16du:dateUtc="2025-11-19T17:26:00Z"/>
              </w:rPr>
            </w:pPr>
            <w:ins w:id="859" w:author="Multrus, Markus" w:date="2025-11-19T11:26:00Z" w16du:dateUtc="2025-11-19T17:26:00Z">
              <w:r w:rsidRPr="00E208DF">
                <w:t>integers</w:t>
              </w:r>
            </w:ins>
          </w:p>
        </w:tc>
        <w:tc>
          <w:tcPr>
            <w:tcW w:w="1843" w:type="dxa"/>
            <w:tcBorders>
              <w:top w:val="single" w:sz="4" w:space="0" w:color="auto"/>
              <w:left w:val="single" w:sz="4" w:space="0" w:color="auto"/>
              <w:bottom w:val="single" w:sz="4" w:space="0" w:color="auto"/>
              <w:right w:val="single" w:sz="4" w:space="0" w:color="auto"/>
            </w:tcBorders>
            <w:hideMark/>
          </w:tcPr>
          <w:p w14:paraId="3B0FFA0F" w14:textId="77777777" w:rsidR="00652B44" w:rsidRPr="00E208DF" w:rsidRDefault="00652B44" w:rsidP="009931A3">
            <w:pPr>
              <w:pStyle w:val="TAC"/>
              <w:rPr>
                <w:ins w:id="860" w:author="Multrus, Markus" w:date="2025-11-19T11:26:00Z" w16du:dateUtc="2025-11-19T17:26:00Z"/>
              </w:rPr>
            </w:pPr>
            <w:ins w:id="861" w:author="Multrus, Markus" w:date="2025-11-19T11:26:00Z" w16du:dateUtc="2025-11-19T17:26:00Z">
              <w:r w:rsidRPr="00E208DF">
                <w:t>2 * Nc</w:t>
              </w:r>
            </w:ins>
          </w:p>
        </w:tc>
        <w:tc>
          <w:tcPr>
            <w:tcW w:w="4678" w:type="dxa"/>
            <w:tcBorders>
              <w:top w:val="single" w:sz="4" w:space="0" w:color="auto"/>
              <w:left w:val="single" w:sz="4" w:space="0" w:color="auto"/>
              <w:bottom w:val="single" w:sz="4" w:space="0" w:color="auto"/>
              <w:right w:val="single" w:sz="4" w:space="0" w:color="auto"/>
            </w:tcBorders>
          </w:tcPr>
          <w:p w14:paraId="6EF8EA63" w14:textId="77777777" w:rsidR="00652B44" w:rsidRPr="00E208DF" w:rsidRDefault="00652B44" w:rsidP="009931A3">
            <w:pPr>
              <w:pStyle w:val="TAC"/>
              <w:rPr>
                <w:ins w:id="862" w:author="Multrus, Markus" w:date="2025-11-19T11:26:00Z" w16du:dateUtc="2025-11-19T17:26:00Z"/>
              </w:rPr>
            </w:pPr>
            <w:ins w:id="863" w:author="Multrus, Markus" w:date="2025-11-19T11:26:00Z" w16du:dateUtc="2025-11-19T17:26:00Z">
              <w:r>
                <w:t xml:space="preserve">Right </w:t>
              </w:r>
              <w:r w:rsidRPr="00F255E5">
                <w:t xml:space="preserve">ear </w:t>
              </w:r>
              <w:r w:rsidRPr="00E208DF">
                <w:rPr>
                  <w:rFonts w:eastAsia="MS Mincho"/>
                </w:rPr>
                <w:t xml:space="preserve">inverse diffuse weight </w:t>
              </w:r>
              <w:r w:rsidRPr="00F255E5">
                <w:t>v</w:t>
              </w:r>
              <w:r w:rsidRPr="00E208DF">
                <w:t>alues*</w:t>
              </w:r>
            </w:ins>
          </w:p>
        </w:tc>
      </w:tr>
      <w:tr w:rsidR="00652B44" w:rsidRPr="00F44DC7" w14:paraId="31C7209F" w14:textId="77777777" w:rsidTr="009931A3">
        <w:trPr>
          <w:ins w:id="864"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0FE3F54A" w14:textId="77777777" w:rsidR="00652B44" w:rsidRPr="00E208DF" w:rsidRDefault="00652B44" w:rsidP="009931A3">
            <w:pPr>
              <w:pStyle w:val="TAC"/>
              <w:rPr>
                <w:ins w:id="865" w:author="Multrus, Markus" w:date="2025-11-19T11:26:00Z" w16du:dateUtc="2025-11-19T17:26:00Z"/>
                <w:lang w:val="fr-FR"/>
              </w:rPr>
            </w:pPr>
            <w:ins w:id="866" w:author="Multrus, Markus" w:date="2025-11-19T11:26:00Z" w16du:dateUtc="2025-11-19T17:26:00Z">
              <w:r w:rsidRPr="004D7241">
                <w:rPr>
                  <w:lang w:val="sv-SE"/>
                </w:rPr>
                <w:t xml:space="preserve">18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 + 2 * Nb + 2 * Nb * Nid</w:t>
              </w:r>
              <w:r>
                <w:rPr>
                  <w:lang w:val="fr-FR"/>
                </w:rPr>
                <w:t xml:space="preserve"> + 2 * 2 * </w:t>
              </w:r>
              <w:proofErr w:type="spellStart"/>
              <w:r>
                <w:rPr>
                  <w:lang w:val="fr-FR"/>
                </w:rPr>
                <w:t>Nc</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3745E19D" w14:textId="77777777" w:rsidR="00652B44" w:rsidRPr="00E208DF" w:rsidRDefault="00652B44" w:rsidP="009931A3">
            <w:pPr>
              <w:pStyle w:val="TAC"/>
              <w:rPr>
                <w:ins w:id="867" w:author="Multrus, Markus" w:date="2025-11-19T11:26:00Z" w16du:dateUtc="2025-11-19T17:26:00Z"/>
              </w:rPr>
            </w:pPr>
            <w:ins w:id="868" w:author="Multrus, Markus" w:date="2025-11-19T11:26:00Z" w16du:dateUtc="2025-11-19T17:26:00Z">
              <w:r w:rsidRPr="00E208DF">
                <w:t>integer</w:t>
              </w:r>
            </w:ins>
          </w:p>
        </w:tc>
        <w:tc>
          <w:tcPr>
            <w:tcW w:w="1843" w:type="dxa"/>
            <w:tcBorders>
              <w:top w:val="single" w:sz="4" w:space="0" w:color="auto"/>
              <w:left w:val="single" w:sz="4" w:space="0" w:color="auto"/>
              <w:bottom w:val="single" w:sz="4" w:space="0" w:color="auto"/>
              <w:right w:val="single" w:sz="4" w:space="0" w:color="auto"/>
            </w:tcBorders>
            <w:hideMark/>
          </w:tcPr>
          <w:p w14:paraId="0EED13B0" w14:textId="77777777" w:rsidR="00652B44" w:rsidRPr="00E208DF" w:rsidRDefault="00652B44" w:rsidP="009931A3">
            <w:pPr>
              <w:pStyle w:val="TAC"/>
              <w:rPr>
                <w:ins w:id="869" w:author="Multrus, Markus" w:date="2025-11-19T11:26:00Z" w16du:dateUtc="2025-11-19T17:26:00Z"/>
              </w:rPr>
            </w:pPr>
            <w:ins w:id="870" w:author="Multrus, Markus" w:date="2025-11-19T11:26:00Z" w16du:dateUtc="2025-11-19T17:26:00Z">
              <w:r>
                <w:t>4</w:t>
              </w:r>
            </w:ins>
          </w:p>
        </w:tc>
        <w:tc>
          <w:tcPr>
            <w:tcW w:w="4678" w:type="dxa"/>
            <w:tcBorders>
              <w:top w:val="single" w:sz="4" w:space="0" w:color="auto"/>
              <w:left w:val="single" w:sz="4" w:space="0" w:color="auto"/>
              <w:bottom w:val="single" w:sz="4" w:space="0" w:color="auto"/>
              <w:right w:val="single" w:sz="4" w:space="0" w:color="auto"/>
            </w:tcBorders>
          </w:tcPr>
          <w:p w14:paraId="3818FDA3" w14:textId="77777777" w:rsidR="00652B44" w:rsidRPr="00E208DF" w:rsidRDefault="00652B44" w:rsidP="009931A3">
            <w:pPr>
              <w:pStyle w:val="TAC"/>
              <w:rPr>
                <w:ins w:id="871" w:author="Multrus, Markus" w:date="2025-11-19T11:26:00Z" w16du:dateUtc="2025-11-19T17:26:00Z"/>
              </w:rPr>
            </w:pPr>
            <w:ins w:id="872" w:author="Multrus, Markus" w:date="2025-11-19T11:26:00Z" w16du:dateUtc="2025-11-19T17:26:00Z">
              <w:r>
                <w:t>Max number of bins over all HRIR/BRIR for direct part (</w:t>
              </w:r>
              <w:proofErr w:type="spellStart"/>
              <w:r>
                <w:t>Nbin</w:t>
              </w:r>
              <w:proofErr w:type="spellEnd"/>
              <w:r>
                <w:t xml:space="preserve"> = </w:t>
              </w:r>
            </w:ins>
            <m:oMath>
              <m:nary>
                <m:naryPr>
                  <m:chr m:val="∑"/>
                  <m:limLoc m:val="undOvr"/>
                  <m:ctrlPr>
                    <w:ins w:id="873" w:author="Multrus, Markus" w:date="2025-11-19T11:26:00Z" w16du:dateUtc="2025-11-19T17:26:00Z">
                      <w:rPr>
                        <w:rFonts w:ascii="Cambria Math" w:hAnsi="Cambria Math"/>
                        <w:i/>
                      </w:rPr>
                    </w:ins>
                  </m:ctrlPr>
                </m:naryPr>
                <m:sub>
                  <m:r>
                    <w:ins w:id="874" w:author="Multrus, Markus" w:date="2025-11-19T11:26:00Z" w16du:dateUtc="2025-11-19T17:26:00Z">
                      <w:rPr>
                        <w:rFonts w:ascii="Cambria Math" w:hAnsi="Cambria Math"/>
                      </w:rPr>
                      <m:t>c=1,b=1,i=1</m:t>
                    </w:ins>
                  </m:r>
                </m:sub>
                <m:sup>
                  <m:r>
                    <w:ins w:id="875" w:author="Multrus, Markus" w:date="2025-11-19T11:26:00Z" w16du:dateUtc="2025-11-19T17:26:00Z">
                      <w:rPr>
                        <w:rFonts w:ascii="Cambria Math" w:hAnsi="Cambria Math"/>
                      </w:rPr>
                      <m:t>Nc,Nb,Ni</m:t>
                    </w:ins>
                  </m:r>
                </m:sup>
                <m:e>
                  <m:r>
                    <w:ins w:id="876" w:author="Multrus, Markus" w:date="2025-11-19T11:26:00Z" w16du:dateUtc="2025-11-19T17:26:00Z">
                      <m:rPr>
                        <m:sty m:val="p"/>
                      </m:rPr>
                      <w:rPr>
                        <w:rFonts w:ascii="Cambria Math" w:hAnsi="Cambria Math"/>
                      </w:rPr>
                      <m:t>Nf[c][b][i])</m:t>
                    </w:ins>
                  </m:r>
                </m:e>
              </m:nary>
            </m:oMath>
            <w:ins w:id="877" w:author="Multrus, Markus" w:date="2025-11-19T11:26:00Z" w16du:dateUtc="2025-11-19T17:26:00Z">
              <w:r>
                <w:t xml:space="preserve">) </w:t>
              </w:r>
            </w:ins>
          </w:p>
        </w:tc>
      </w:tr>
      <w:tr w:rsidR="00652B44" w:rsidRPr="00F44DC7" w14:paraId="2F47E33D" w14:textId="77777777" w:rsidTr="009931A3">
        <w:trPr>
          <w:ins w:id="878"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3F3B3566" w14:textId="77777777" w:rsidR="00652B44" w:rsidRPr="00E208DF" w:rsidRDefault="00652B44" w:rsidP="009931A3">
            <w:pPr>
              <w:pStyle w:val="TAC"/>
              <w:rPr>
                <w:ins w:id="879" w:author="Multrus, Markus" w:date="2025-11-19T11:26:00Z" w16du:dateUtc="2025-11-19T17:26:00Z"/>
                <w:lang w:val="fr-FR"/>
              </w:rPr>
            </w:pPr>
            <w:ins w:id="880" w:author="Multrus, Markus" w:date="2025-11-19T11:26:00Z" w16du:dateUtc="2025-11-19T17:26:00Z">
              <w:r>
                <w:rPr>
                  <w:lang w:val="fr-FR"/>
                </w:rPr>
                <w:t>22</w:t>
              </w:r>
              <w:r w:rsidRPr="00E208DF">
                <w:rPr>
                  <w:lang w:val="fr-FR"/>
                </w:rPr>
                <w:t xml:space="preserve"> + </w:t>
              </w:r>
              <w:r w:rsidRPr="004D7241">
                <w:rPr>
                  <w:lang w:val="sv-SE"/>
                </w:rPr>
                <w:t xml:space="preserve">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 + 2 * Nb + 2 * Nb * Nid</w:t>
              </w:r>
              <w:r>
                <w:rPr>
                  <w:lang w:val="fr-FR"/>
                </w:rPr>
                <w:t xml:space="preserve"> + 2 * 2 * </w:t>
              </w:r>
              <w:proofErr w:type="spellStart"/>
              <w:r>
                <w:rPr>
                  <w:lang w:val="fr-FR"/>
                </w:rPr>
                <w:t>Nc</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5D7C6863" w14:textId="77777777" w:rsidR="00652B44" w:rsidRPr="00E208DF" w:rsidRDefault="00652B44" w:rsidP="009931A3">
            <w:pPr>
              <w:pStyle w:val="TAC"/>
              <w:rPr>
                <w:ins w:id="881" w:author="Multrus, Markus" w:date="2025-11-19T11:26:00Z" w16du:dateUtc="2025-11-19T17:26:00Z"/>
              </w:rPr>
            </w:pPr>
            <w:ins w:id="882" w:author="Multrus, Markus" w:date="2025-11-19T11:26:00Z" w16du:dateUtc="2025-11-19T17:26:00Z">
              <w:r w:rsidRPr="00E208DF">
                <w:t>integer</w:t>
              </w:r>
            </w:ins>
          </w:p>
        </w:tc>
        <w:tc>
          <w:tcPr>
            <w:tcW w:w="1843" w:type="dxa"/>
            <w:tcBorders>
              <w:top w:val="single" w:sz="4" w:space="0" w:color="auto"/>
              <w:left w:val="single" w:sz="4" w:space="0" w:color="auto"/>
              <w:bottom w:val="single" w:sz="4" w:space="0" w:color="auto"/>
              <w:right w:val="single" w:sz="4" w:space="0" w:color="auto"/>
            </w:tcBorders>
            <w:hideMark/>
          </w:tcPr>
          <w:p w14:paraId="08BD921B" w14:textId="77777777" w:rsidR="00652B44" w:rsidRPr="00E208DF" w:rsidRDefault="00652B44" w:rsidP="009931A3">
            <w:pPr>
              <w:pStyle w:val="TAC"/>
              <w:rPr>
                <w:ins w:id="883" w:author="Multrus, Markus" w:date="2025-11-19T11:26:00Z" w16du:dateUtc="2025-11-19T17:26:00Z"/>
              </w:rPr>
            </w:pPr>
            <w:ins w:id="884" w:author="Multrus, Markus" w:date="2025-11-19T11:26:00Z" w16du:dateUtc="2025-11-19T17:26:00Z">
              <w:r w:rsidRPr="00E208DF">
                <w:t>2</w:t>
              </w:r>
            </w:ins>
          </w:p>
        </w:tc>
        <w:tc>
          <w:tcPr>
            <w:tcW w:w="4678" w:type="dxa"/>
            <w:tcBorders>
              <w:top w:val="single" w:sz="4" w:space="0" w:color="auto"/>
              <w:left w:val="single" w:sz="4" w:space="0" w:color="auto"/>
              <w:bottom w:val="single" w:sz="4" w:space="0" w:color="auto"/>
              <w:right w:val="single" w:sz="4" w:space="0" w:color="auto"/>
            </w:tcBorders>
          </w:tcPr>
          <w:p w14:paraId="6B9ADE1D" w14:textId="77777777" w:rsidR="00652B44" w:rsidRPr="00E208DF" w:rsidRDefault="00652B44" w:rsidP="009931A3">
            <w:pPr>
              <w:pStyle w:val="TAC"/>
              <w:rPr>
                <w:ins w:id="885" w:author="Multrus, Markus" w:date="2025-11-19T11:26:00Z" w16du:dateUtc="2025-11-19T17:26:00Z"/>
              </w:rPr>
            </w:pPr>
            <w:ins w:id="886" w:author="Multrus, Markus" w:date="2025-11-19T11:26:00Z" w16du:dateUtc="2025-11-19T17:26:00Z">
              <w:r w:rsidRPr="00E208DF">
                <w:rPr>
                  <w:rFonts w:eastAsia="MS Mincho"/>
                </w:rPr>
                <w:t>Scaling factor for filters taps</w:t>
              </w:r>
            </w:ins>
          </w:p>
        </w:tc>
      </w:tr>
      <w:tr w:rsidR="00652B44" w:rsidRPr="00F44DC7" w14:paraId="58F1AB50" w14:textId="77777777" w:rsidTr="009931A3">
        <w:trPr>
          <w:ins w:id="887"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73E579CB" w14:textId="77777777" w:rsidR="00652B44" w:rsidRPr="004D7241" w:rsidRDefault="00652B44" w:rsidP="009931A3">
            <w:pPr>
              <w:pStyle w:val="TAC"/>
              <w:rPr>
                <w:ins w:id="888" w:author="Multrus, Markus" w:date="2025-11-19T11:26:00Z" w16du:dateUtc="2025-11-19T17:26:00Z"/>
                <w:lang w:val="sv-SE"/>
              </w:rPr>
            </w:pPr>
            <w:ins w:id="889" w:author="Multrus, Markus" w:date="2025-11-19T11:26:00Z" w16du:dateUtc="2025-11-19T17:26:00Z">
              <w:r w:rsidRPr="004D7241">
                <w:rPr>
                  <w:lang w:val="sv-SE"/>
                </w:rPr>
                <w:t xml:space="preserve">24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 + 2 * Nb + 2 * Nb * Nid</w:t>
              </w:r>
              <w:r>
                <w:rPr>
                  <w:lang w:val="fr-FR"/>
                </w:rPr>
                <w:t xml:space="preserve"> + 2 * 2 * </w:t>
              </w:r>
              <w:proofErr w:type="spellStart"/>
              <w:r>
                <w:rPr>
                  <w:lang w:val="fr-FR"/>
                </w:rPr>
                <w:t>Nc</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457E4A65" w14:textId="77777777" w:rsidR="00652B44" w:rsidRPr="001574D9" w:rsidRDefault="00652B44" w:rsidP="009931A3">
            <w:pPr>
              <w:pStyle w:val="TAC"/>
              <w:rPr>
                <w:ins w:id="890" w:author="Multrus, Markus" w:date="2025-11-19T11:26:00Z" w16du:dateUtc="2025-11-19T17:26:00Z"/>
              </w:rPr>
            </w:pPr>
            <w:ins w:id="891" w:author="Multrus, Markus" w:date="2025-11-19T11:26:00Z" w16du:dateUtc="2025-11-19T17:26:00Z">
              <w:r w:rsidRPr="001574D9">
                <w:t>integers</w:t>
              </w:r>
            </w:ins>
          </w:p>
        </w:tc>
        <w:tc>
          <w:tcPr>
            <w:tcW w:w="1843" w:type="dxa"/>
            <w:tcBorders>
              <w:top w:val="single" w:sz="4" w:space="0" w:color="auto"/>
              <w:left w:val="single" w:sz="4" w:space="0" w:color="auto"/>
              <w:bottom w:val="single" w:sz="4" w:space="0" w:color="auto"/>
              <w:right w:val="single" w:sz="4" w:space="0" w:color="auto"/>
            </w:tcBorders>
            <w:hideMark/>
          </w:tcPr>
          <w:p w14:paraId="18F8E2E1" w14:textId="77777777" w:rsidR="00652B44" w:rsidRPr="001574D9" w:rsidRDefault="00652B44" w:rsidP="009931A3">
            <w:pPr>
              <w:pStyle w:val="TAC"/>
              <w:rPr>
                <w:ins w:id="892" w:author="Multrus, Markus" w:date="2025-11-19T11:26:00Z" w16du:dateUtc="2025-11-19T17:26:00Z"/>
              </w:rPr>
            </w:pPr>
            <w:ins w:id="893" w:author="Multrus, Markus" w:date="2025-11-19T11:26:00Z" w16du:dateUtc="2025-11-19T17:26:00Z">
              <w:r>
                <w:t>2</w:t>
              </w:r>
              <w:r w:rsidRPr="001574D9">
                <w:t xml:space="preserve"> * </w:t>
              </w:r>
              <w:proofErr w:type="spellStart"/>
              <w:r>
                <w:t>Nbin</w:t>
              </w:r>
              <w:proofErr w:type="spellEnd"/>
              <w:r>
                <w:t xml:space="preserve"> </w:t>
              </w:r>
            </w:ins>
          </w:p>
        </w:tc>
        <w:tc>
          <w:tcPr>
            <w:tcW w:w="4678" w:type="dxa"/>
            <w:tcBorders>
              <w:top w:val="single" w:sz="4" w:space="0" w:color="auto"/>
              <w:left w:val="single" w:sz="4" w:space="0" w:color="auto"/>
              <w:bottom w:val="single" w:sz="4" w:space="0" w:color="auto"/>
              <w:right w:val="single" w:sz="4" w:space="0" w:color="auto"/>
            </w:tcBorders>
          </w:tcPr>
          <w:p w14:paraId="1F249194" w14:textId="77777777" w:rsidR="00652B44" w:rsidRPr="001574D9" w:rsidRDefault="00652B44" w:rsidP="009931A3">
            <w:pPr>
              <w:pStyle w:val="TAC"/>
              <w:rPr>
                <w:ins w:id="894" w:author="Multrus, Markus" w:date="2025-11-19T11:26:00Z" w16du:dateUtc="2025-11-19T17:26:00Z"/>
              </w:rPr>
            </w:pPr>
            <w:ins w:id="895" w:author="Multrus, Markus" w:date="2025-11-19T11:26:00Z" w16du:dateUtc="2025-11-19T17:26:00Z">
              <w:r>
                <w:t>Direct part r</w:t>
              </w:r>
              <w:r w:rsidRPr="00F255E5">
                <w:t>eal taps v</w:t>
              </w:r>
              <w:r w:rsidRPr="001574D9">
                <w:t>alues*</w:t>
              </w:r>
            </w:ins>
          </w:p>
        </w:tc>
      </w:tr>
      <w:tr w:rsidR="00652B44" w:rsidRPr="00F44DC7" w14:paraId="4093942D" w14:textId="77777777" w:rsidTr="009931A3">
        <w:trPr>
          <w:ins w:id="896"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4A460004" w14:textId="77777777" w:rsidR="00652B44" w:rsidRPr="004D7241" w:rsidRDefault="00652B44" w:rsidP="009931A3">
            <w:pPr>
              <w:pStyle w:val="TAC"/>
              <w:rPr>
                <w:ins w:id="897" w:author="Multrus, Markus" w:date="2025-11-19T11:26:00Z" w16du:dateUtc="2025-11-19T17:26:00Z"/>
                <w:lang w:val="sv-SE"/>
              </w:rPr>
            </w:pPr>
            <w:ins w:id="898" w:author="Multrus, Markus" w:date="2025-11-19T11:26:00Z" w16du:dateUtc="2025-11-19T17:26:00Z">
              <w:r w:rsidRPr="004D7241">
                <w:rPr>
                  <w:lang w:val="sv-SE"/>
                </w:rPr>
                <w:t xml:space="preserve">24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 + 2 * Nb + 2 * Nb * Nid</w:t>
              </w:r>
              <w:r>
                <w:rPr>
                  <w:lang w:val="fr-FR"/>
                </w:rPr>
                <w:t xml:space="preserve"> + 2 * 2 * </w:t>
              </w:r>
              <w:proofErr w:type="spellStart"/>
              <w:r>
                <w:rPr>
                  <w:lang w:val="fr-FR"/>
                </w:rPr>
                <w:t>Nc</w:t>
              </w:r>
              <w:proofErr w:type="spellEnd"/>
              <w:r>
                <w:rPr>
                  <w:lang w:val="fr-FR"/>
                </w:rPr>
                <w:t xml:space="preserve"> + </w:t>
              </w:r>
              <w:r w:rsidRPr="004D7241">
                <w:rPr>
                  <w:lang w:val="sv-SE"/>
                </w:rPr>
                <w:t xml:space="preserve">2 * </w:t>
              </w:r>
              <w:proofErr w:type="spellStart"/>
              <w:r w:rsidRPr="004D7241">
                <w:rPr>
                  <w:lang w:val="sv-SE"/>
                </w:rPr>
                <w:t>Nbin</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7A7B7F21" w14:textId="77777777" w:rsidR="00652B44" w:rsidRPr="001574D9" w:rsidRDefault="00652B44" w:rsidP="009931A3">
            <w:pPr>
              <w:pStyle w:val="TAC"/>
              <w:rPr>
                <w:ins w:id="899" w:author="Multrus, Markus" w:date="2025-11-19T11:26:00Z" w16du:dateUtc="2025-11-19T17:26:00Z"/>
              </w:rPr>
            </w:pPr>
            <w:ins w:id="900" w:author="Multrus, Markus" w:date="2025-11-19T11:26:00Z" w16du:dateUtc="2025-11-19T17:26:00Z">
              <w:r w:rsidRPr="001574D9">
                <w:t>integers</w:t>
              </w:r>
            </w:ins>
          </w:p>
        </w:tc>
        <w:tc>
          <w:tcPr>
            <w:tcW w:w="1843" w:type="dxa"/>
            <w:tcBorders>
              <w:top w:val="single" w:sz="4" w:space="0" w:color="auto"/>
              <w:left w:val="single" w:sz="4" w:space="0" w:color="auto"/>
              <w:bottom w:val="single" w:sz="4" w:space="0" w:color="auto"/>
              <w:right w:val="single" w:sz="4" w:space="0" w:color="auto"/>
            </w:tcBorders>
            <w:hideMark/>
          </w:tcPr>
          <w:p w14:paraId="6EC9017B" w14:textId="77777777" w:rsidR="00652B44" w:rsidRPr="001574D9" w:rsidRDefault="00652B44" w:rsidP="009931A3">
            <w:pPr>
              <w:pStyle w:val="TAC"/>
              <w:rPr>
                <w:ins w:id="901" w:author="Multrus, Markus" w:date="2025-11-19T11:26:00Z" w16du:dateUtc="2025-11-19T17:26:00Z"/>
              </w:rPr>
            </w:pPr>
            <w:ins w:id="902" w:author="Multrus, Markus" w:date="2025-11-19T11:26:00Z" w16du:dateUtc="2025-11-19T17:26:00Z">
              <w:r>
                <w:t>2</w:t>
              </w:r>
              <w:r w:rsidRPr="001574D9">
                <w:t xml:space="preserve"> * </w:t>
              </w:r>
              <w:proofErr w:type="spellStart"/>
              <w:r>
                <w:t>Nbin</w:t>
              </w:r>
              <w:proofErr w:type="spellEnd"/>
            </w:ins>
          </w:p>
        </w:tc>
        <w:tc>
          <w:tcPr>
            <w:tcW w:w="4678" w:type="dxa"/>
            <w:tcBorders>
              <w:top w:val="single" w:sz="4" w:space="0" w:color="auto"/>
              <w:left w:val="single" w:sz="4" w:space="0" w:color="auto"/>
              <w:bottom w:val="single" w:sz="4" w:space="0" w:color="auto"/>
              <w:right w:val="single" w:sz="4" w:space="0" w:color="auto"/>
            </w:tcBorders>
          </w:tcPr>
          <w:p w14:paraId="304ACC7D" w14:textId="77777777" w:rsidR="00652B44" w:rsidRPr="001574D9" w:rsidRDefault="00652B44" w:rsidP="009931A3">
            <w:pPr>
              <w:pStyle w:val="TAC"/>
              <w:rPr>
                <w:ins w:id="903" w:author="Multrus, Markus" w:date="2025-11-19T11:26:00Z" w16du:dateUtc="2025-11-19T17:26:00Z"/>
              </w:rPr>
            </w:pPr>
            <w:ins w:id="904" w:author="Multrus, Markus" w:date="2025-11-19T11:26:00Z" w16du:dateUtc="2025-11-19T17:26:00Z">
              <w:r>
                <w:t>Direct part i</w:t>
              </w:r>
              <w:r w:rsidRPr="00F255E5">
                <w:t>maginary taps v</w:t>
              </w:r>
              <w:r w:rsidRPr="001574D9">
                <w:t>alues*</w:t>
              </w:r>
            </w:ins>
          </w:p>
        </w:tc>
      </w:tr>
      <w:tr w:rsidR="00652B44" w:rsidRPr="00F44DC7" w14:paraId="090DEF52" w14:textId="77777777" w:rsidTr="009931A3">
        <w:trPr>
          <w:ins w:id="905"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78A86819" w14:textId="77777777" w:rsidR="00652B44" w:rsidRPr="004D7241" w:rsidRDefault="00652B44" w:rsidP="009931A3">
            <w:pPr>
              <w:pStyle w:val="TAC"/>
              <w:rPr>
                <w:ins w:id="906" w:author="Multrus, Markus" w:date="2025-11-19T11:26:00Z" w16du:dateUtc="2025-11-19T17:26:00Z"/>
                <w:lang w:val="sv-SE"/>
              </w:rPr>
            </w:pPr>
            <w:ins w:id="907" w:author="Multrus, Markus" w:date="2025-11-19T11:26:00Z" w16du:dateUtc="2025-11-19T17:26:00Z">
              <w:r w:rsidRPr="004D7241">
                <w:rPr>
                  <w:lang w:val="sv-SE"/>
                </w:rPr>
                <w:t xml:space="preserve">24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 + 2 * Nb + 2 * Nb * Nid</w:t>
              </w:r>
              <w:r>
                <w:rPr>
                  <w:lang w:val="fr-FR"/>
                </w:rPr>
                <w:t xml:space="preserve"> + 2 * 2 * </w:t>
              </w:r>
              <w:proofErr w:type="spellStart"/>
              <w:r>
                <w:rPr>
                  <w:lang w:val="fr-FR"/>
                </w:rPr>
                <w:t>Nc</w:t>
              </w:r>
              <w:proofErr w:type="spellEnd"/>
              <w:r>
                <w:rPr>
                  <w:lang w:val="fr-FR"/>
                </w:rPr>
                <w:t xml:space="preserve"> + 2 * </w:t>
              </w:r>
              <w:r w:rsidRPr="004D7241">
                <w:rPr>
                  <w:lang w:val="sv-SE"/>
                </w:rPr>
                <w:t xml:space="preserve">2 * </w:t>
              </w:r>
              <w:proofErr w:type="spellStart"/>
              <w:r w:rsidRPr="004D7241">
                <w:rPr>
                  <w:lang w:val="sv-SE"/>
                </w:rPr>
                <w:t>Nbin</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6FAE7A8B" w14:textId="77777777" w:rsidR="00652B44" w:rsidRPr="00E208DF" w:rsidRDefault="00652B44" w:rsidP="009931A3">
            <w:pPr>
              <w:pStyle w:val="TAC"/>
              <w:rPr>
                <w:ins w:id="908" w:author="Multrus, Markus" w:date="2025-11-19T11:26:00Z" w16du:dateUtc="2025-11-19T17:26:00Z"/>
              </w:rPr>
            </w:pPr>
            <w:ins w:id="909" w:author="Multrus, Markus" w:date="2025-11-19T11:26:00Z" w16du:dateUtc="2025-11-19T17:26:00Z">
              <w:r w:rsidRPr="00E208DF">
                <w:t>integer</w:t>
              </w:r>
            </w:ins>
          </w:p>
        </w:tc>
        <w:tc>
          <w:tcPr>
            <w:tcW w:w="1843" w:type="dxa"/>
            <w:tcBorders>
              <w:top w:val="single" w:sz="4" w:space="0" w:color="auto"/>
              <w:left w:val="single" w:sz="4" w:space="0" w:color="auto"/>
              <w:bottom w:val="single" w:sz="4" w:space="0" w:color="auto"/>
              <w:right w:val="single" w:sz="4" w:space="0" w:color="auto"/>
            </w:tcBorders>
            <w:hideMark/>
          </w:tcPr>
          <w:p w14:paraId="13A02341" w14:textId="77777777" w:rsidR="00652B44" w:rsidRPr="00E208DF" w:rsidRDefault="00652B44" w:rsidP="009931A3">
            <w:pPr>
              <w:pStyle w:val="TAC"/>
              <w:rPr>
                <w:ins w:id="910" w:author="Multrus, Markus" w:date="2025-11-19T11:26:00Z" w16du:dateUtc="2025-11-19T17:26:00Z"/>
              </w:rPr>
            </w:pPr>
            <w:ins w:id="911" w:author="Multrus, Markus" w:date="2025-11-19T11:26:00Z" w16du:dateUtc="2025-11-19T17:26:00Z">
              <w:r>
                <w:t>4</w:t>
              </w:r>
            </w:ins>
          </w:p>
        </w:tc>
        <w:tc>
          <w:tcPr>
            <w:tcW w:w="4678" w:type="dxa"/>
            <w:tcBorders>
              <w:top w:val="single" w:sz="4" w:space="0" w:color="auto"/>
              <w:left w:val="single" w:sz="4" w:space="0" w:color="auto"/>
              <w:bottom w:val="single" w:sz="4" w:space="0" w:color="auto"/>
              <w:right w:val="single" w:sz="4" w:space="0" w:color="auto"/>
            </w:tcBorders>
          </w:tcPr>
          <w:p w14:paraId="017538BA" w14:textId="77777777" w:rsidR="00652B44" w:rsidRPr="00E208DF" w:rsidRDefault="00652B44" w:rsidP="009931A3">
            <w:pPr>
              <w:pStyle w:val="TAC"/>
              <w:rPr>
                <w:ins w:id="912" w:author="Multrus, Markus" w:date="2025-11-19T11:26:00Z" w16du:dateUtc="2025-11-19T17:26:00Z"/>
              </w:rPr>
            </w:pPr>
            <w:ins w:id="913" w:author="Multrus, Markus" w:date="2025-11-19T11:26:00Z" w16du:dateUtc="2025-11-19T17:26:00Z">
              <w:r>
                <w:t>Max number of bins over all HRIR/BRIR for diffuse part (</w:t>
              </w:r>
              <w:proofErr w:type="spellStart"/>
              <w:r>
                <w:t>Nbindiff</w:t>
              </w:r>
              <w:proofErr w:type="spellEnd"/>
              <w:r>
                <w:t xml:space="preserve"> = </w:t>
              </w:r>
            </w:ins>
            <m:oMath>
              <m:nary>
                <m:naryPr>
                  <m:chr m:val="∑"/>
                  <m:limLoc m:val="undOvr"/>
                  <m:ctrlPr>
                    <w:ins w:id="914" w:author="Multrus, Markus" w:date="2025-11-19T11:26:00Z" w16du:dateUtc="2025-11-19T17:26:00Z">
                      <w:rPr>
                        <w:rFonts w:ascii="Cambria Math" w:hAnsi="Cambria Math"/>
                        <w:i/>
                      </w:rPr>
                    </w:ins>
                  </m:ctrlPr>
                </m:naryPr>
                <m:sub>
                  <m:r>
                    <w:ins w:id="915" w:author="Multrus, Markus" w:date="2025-11-19T11:26:00Z" w16du:dateUtc="2025-11-19T17:26:00Z">
                      <w:rPr>
                        <w:rFonts w:ascii="Cambria Math" w:hAnsi="Cambria Math"/>
                      </w:rPr>
                      <m:t>b=1,i=1</m:t>
                    </w:ins>
                  </m:r>
                </m:sub>
                <m:sup>
                  <m:r>
                    <w:ins w:id="916" w:author="Multrus, Markus" w:date="2025-11-19T11:26:00Z" w16du:dateUtc="2025-11-19T17:26:00Z">
                      <w:rPr>
                        <w:rFonts w:ascii="Cambria Math" w:hAnsi="Cambria Math"/>
                      </w:rPr>
                      <m:t>Nb,Ni</m:t>
                    </w:ins>
                  </m:r>
                </m:sup>
                <m:e>
                  <m:r>
                    <w:ins w:id="917" w:author="Multrus, Markus" w:date="2025-11-19T11:26:00Z" w16du:dateUtc="2025-11-19T17:26:00Z">
                      <m:rPr>
                        <m:sty m:val="p"/>
                      </m:rPr>
                      <w:rPr>
                        <w:rFonts w:ascii="Cambria Math" w:hAnsi="Cambria Math"/>
                      </w:rPr>
                      <m:t>Nfdiff[b][i])</m:t>
                    </w:ins>
                  </m:r>
                </m:e>
              </m:nary>
            </m:oMath>
            <w:ins w:id="918" w:author="Multrus, Markus" w:date="2025-11-19T11:26:00Z" w16du:dateUtc="2025-11-19T17:26:00Z">
              <w:r>
                <w:t xml:space="preserve">) </w:t>
              </w:r>
            </w:ins>
          </w:p>
        </w:tc>
      </w:tr>
      <w:tr w:rsidR="00652B44" w:rsidRPr="00F44DC7" w14:paraId="562D90DA" w14:textId="77777777" w:rsidTr="009931A3">
        <w:trPr>
          <w:ins w:id="919" w:author="Multrus, Markus" w:date="2025-11-19T11:26:00Z"/>
        </w:trPr>
        <w:tc>
          <w:tcPr>
            <w:tcW w:w="2405" w:type="dxa"/>
            <w:tcBorders>
              <w:top w:val="single" w:sz="4" w:space="0" w:color="auto"/>
              <w:left w:val="single" w:sz="4" w:space="0" w:color="auto"/>
              <w:bottom w:val="single" w:sz="4" w:space="0" w:color="auto"/>
              <w:right w:val="single" w:sz="4" w:space="0" w:color="auto"/>
            </w:tcBorders>
            <w:hideMark/>
          </w:tcPr>
          <w:p w14:paraId="76A2D5A8" w14:textId="77777777" w:rsidR="00652B44" w:rsidRPr="004D7241" w:rsidRDefault="00652B44" w:rsidP="009931A3">
            <w:pPr>
              <w:pStyle w:val="TAC"/>
              <w:rPr>
                <w:ins w:id="920" w:author="Multrus, Markus" w:date="2025-11-19T11:26:00Z" w16du:dateUtc="2025-11-19T17:26:00Z"/>
                <w:lang w:val="sv-SE"/>
              </w:rPr>
            </w:pPr>
            <w:ins w:id="921" w:author="Multrus, Markus" w:date="2025-11-19T11:26:00Z" w16du:dateUtc="2025-11-19T17:26:00Z">
              <w:r w:rsidRPr="004D7241">
                <w:rPr>
                  <w:lang w:val="sv-SE"/>
                </w:rPr>
                <w:t xml:space="preserve">24 + 2 * </w:t>
              </w:r>
              <w:proofErr w:type="spellStart"/>
              <w:r w:rsidRPr="004D7241">
                <w:rPr>
                  <w:lang w:val="sv-SE"/>
                </w:rPr>
                <w:t>Nc</w:t>
              </w:r>
              <w:proofErr w:type="spellEnd"/>
              <w:r w:rsidRPr="004D7241">
                <w:rPr>
                  <w:lang w:val="sv-SE"/>
                </w:rPr>
                <w:t xml:space="preserve"> * Nb + 2 * </w:t>
              </w:r>
              <w:proofErr w:type="spellStart"/>
              <w:r w:rsidRPr="004D7241">
                <w:rPr>
                  <w:lang w:val="sv-SE"/>
                </w:rPr>
                <w:t>Nc</w:t>
              </w:r>
              <w:proofErr w:type="spellEnd"/>
              <w:r w:rsidRPr="004D7241">
                <w:rPr>
                  <w:lang w:val="sv-SE"/>
                </w:rPr>
                <w:t xml:space="preserve"> * Nb * Ni + 2 * Nb + 2 * Nb * Nid</w:t>
              </w:r>
              <w:r>
                <w:rPr>
                  <w:lang w:val="fr-FR"/>
                </w:rPr>
                <w:t xml:space="preserve"> + 2 * 2 * </w:t>
              </w:r>
              <w:proofErr w:type="spellStart"/>
              <w:r>
                <w:rPr>
                  <w:lang w:val="fr-FR"/>
                </w:rPr>
                <w:t>Nc</w:t>
              </w:r>
              <w:proofErr w:type="spellEnd"/>
              <w:r>
                <w:rPr>
                  <w:lang w:val="fr-FR"/>
                </w:rPr>
                <w:t xml:space="preserve"> + 2 * </w:t>
              </w:r>
              <w:r w:rsidRPr="004D7241">
                <w:rPr>
                  <w:lang w:val="sv-SE"/>
                </w:rPr>
                <w:t xml:space="preserve">2 * </w:t>
              </w:r>
              <w:proofErr w:type="spellStart"/>
              <w:r w:rsidRPr="004D7241">
                <w:rPr>
                  <w:lang w:val="sv-SE"/>
                </w:rPr>
                <w:t>Nbin</w:t>
              </w:r>
              <w:proofErr w:type="spellEnd"/>
            </w:ins>
          </w:p>
        </w:tc>
        <w:tc>
          <w:tcPr>
            <w:tcW w:w="992" w:type="dxa"/>
            <w:tcBorders>
              <w:top w:val="single" w:sz="4" w:space="0" w:color="auto"/>
              <w:left w:val="single" w:sz="4" w:space="0" w:color="auto"/>
              <w:bottom w:val="single" w:sz="4" w:space="0" w:color="auto"/>
              <w:right w:val="single" w:sz="4" w:space="0" w:color="auto"/>
            </w:tcBorders>
            <w:hideMark/>
          </w:tcPr>
          <w:p w14:paraId="5FEB9490" w14:textId="77777777" w:rsidR="00652B44" w:rsidRPr="001574D9" w:rsidRDefault="00652B44" w:rsidP="009931A3">
            <w:pPr>
              <w:pStyle w:val="TAC"/>
              <w:rPr>
                <w:ins w:id="922" w:author="Multrus, Markus" w:date="2025-11-19T11:26:00Z" w16du:dateUtc="2025-11-19T17:26:00Z"/>
              </w:rPr>
            </w:pPr>
            <w:ins w:id="923" w:author="Multrus, Markus" w:date="2025-11-19T11:26:00Z" w16du:dateUtc="2025-11-19T17:26:00Z">
              <w:r w:rsidRPr="001574D9">
                <w:t>integers</w:t>
              </w:r>
            </w:ins>
          </w:p>
        </w:tc>
        <w:tc>
          <w:tcPr>
            <w:tcW w:w="1843" w:type="dxa"/>
            <w:tcBorders>
              <w:top w:val="single" w:sz="4" w:space="0" w:color="auto"/>
              <w:left w:val="single" w:sz="4" w:space="0" w:color="auto"/>
              <w:bottom w:val="single" w:sz="4" w:space="0" w:color="auto"/>
              <w:right w:val="single" w:sz="4" w:space="0" w:color="auto"/>
            </w:tcBorders>
            <w:hideMark/>
          </w:tcPr>
          <w:p w14:paraId="6BAF4A93" w14:textId="77777777" w:rsidR="00652B44" w:rsidRPr="001574D9" w:rsidRDefault="00652B44" w:rsidP="009931A3">
            <w:pPr>
              <w:pStyle w:val="TAC"/>
              <w:rPr>
                <w:ins w:id="924" w:author="Multrus, Markus" w:date="2025-11-19T11:26:00Z" w16du:dateUtc="2025-11-19T17:26:00Z"/>
              </w:rPr>
            </w:pPr>
            <w:ins w:id="925" w:author="Multrus, Markus" w:date="2025-11-19T11:26:00Z" w16du:dateUtc="2025-11-19T17:26:00Z">
              <w:r>
                <w:t xml:space="preserve">2 * </w:t>
              </w:r>
              <w:proofErr w:type="spellStart"/>
              <w:r>
                <w:t>Nbindiff</w:t>
              </w:r>
              <w:proofErr w:type="spellEnd"/>
              <w:r>
                <w:t xml:space="preserve"> </w:t>
              </w:r>
            </w:ins>
          </w:p>
        </w:tc>
        <w:tc>
          <w:tcPr>
            <w:tcW w:w="4678" w:type="dxa"/>
            <w:tcBorders>
              <w:top w:val="single" w:sz="4" w:space="0" w:color="auto"/>
              <w:left w:val="single" w:sz="4" w:space="0" w:color="auto"/>
              <w:bottom w:val="single" w:sz="4" w:space="0" w:color="auto"/>
              <w:right w:val="single" w:sz="4" w:space="0" w:color="auto"/>
            </w:tcBorders>
          </w:tcPr>
          <w:p w14:paraId="3ECCE9AE" w14:textId="77777777" w:rsidR="00652B44" w:rsidRPr="001574D9" w:rsidRDefault="00652B44" w:rsidP="009931A3">
            <w:pPr>
              <w:pStyle w:val="TAC"/>
              <w:rPr>
                <w:ins w:id="926" w:author="Multrus, Markus" w:date="2025-11-19T11:26:00Z" w16du:dateUtc="2025-11-19T17:26:00Z"/>
              </w:rPr>
            </w:pPr>
            <w:ins w:id="927" w:author="Multrus, Markus" w:date="2025-11-19T11:26:00Z" w16du:dateUtc="2025-11-19T17:26:00Z">
              <w:r>
                <w:t>Diffuse part R</w:t>
              </w:r>
              <w:r w:rsidRPr="00F255E5">
                <w:t>eal taps v</w:t>
              </w:r>
              <w:r w:rsidRPr="001574D9">
                <w:t>alues*</w:t>
              </w:r>
            </w:ins>
          </w:p>
        </w:tc>
      </w:tr>
      <w:tr w:rsidR="00652B44" w:rsidRPr="00B32C7F" w14:paraId="283F888A" w14:textId="77777777" w:rsidTr="009931A3">
        <w:trPr>
          <w:trHeight w:val="891"/>
          <w:ins w:id="928" w:author="Multrus, Markus" w:date="2025-11-19T11:26:00Z"/>
        </w:trPr>
        <w:tc>
          <w:tcPr>
            <w:tcW w:w="2405" w:type="dxa"/>
            <w:tcBorders>
              <w:top w:val="single" w:sz="4" w:space="0" w:color="auto"/>
              <w:left w:val="single" w:sz="4" w:space="0" w:color="auto"/>
              <w:bottom w:val="single" w:sz="4" w:space="0" w:color="auto"/>
              <w:right w:val="single" w:sz="4" w:space="0" w:color="auto"/>
            </w:tcBorders>
          </w:tcPr>
          <w:p w14:paraId="2D1AD077" w14:textId="77777777" w:rsidR="00652B44" w:rsidRDefault="00652B44" w:rsidP="009931A3">
            <w:pPr>
              <w:pStyle w:val="TAC"/>
              <w:rPr>
                <w:ins w:id="929" w:author="Multrus, Markus" w:date="2025-11-19T11:26:00Z" w16du:dateUtc="2025-11-19T17:26:00Z"/>
              </w:rPr>
            </w:pPr>
            <w:ins w:id="930" w:author="Multrus, Markus" w:date="2025-11-19T11:26:00Z" w16du:dateUtc="2025-11-19T17:26:00Z">
              <w:r w:rsidRPr="001574D9">
                <w:rPr>
                  <w:lang w:val="en-US"/>
                </w:rPr>
                <w:t xml:space="preserve">24 + </w:t>
              </w:r>
              <w:r w:rsidRPr="001574D9">
                <w:t>2 * N</w:t>
              </w:r>
              <w:r>
                <w:t>c</w:t>
              </w:r>
              <w:r w:rsidRPr="001574D9">
                <w:t xml:space="preserve"> * N</w:t>
              </w:r>
              <w:r>
                <w:t>b</w:t>
              </w:r>
              <w:r w:rsidRPr="001574D9">
                <w:t xml:space="preserve"> + 2 * Nc * Nb * Ni</w:t>
              </w:r>
              <w:r>
                <w:t xml:space="preserve"> + 2 * Nb + </w:t>
              </w:r>
              <w:r w:rsidRPr="001574D9">
                <w:t xml:space="preserve">2 * Nb * </w:t>
              </w:r>
              <w:proofErr w:type="spellStart"/>
              <w:r w:rsidRPr="001574D9">
                <w:t>Nid</w:t>
              </w:r>
              <w:proofErr w:type="spellEnd"/>
              <w:r>
                <w:rPr>
                  <w:lang w:val="fr-FR"/>
                </w:rPr>
                <w:t xml:space="preserve"> + 2 * 2 * </w:t>
              </w:r>
              <w:proofErr w:type="spellStart"/>
              <w:r>
                <w:rPr>
                  <w:lang w:val="fr-FR"/>
                </w:rPr>
                <w:t>Nc</w:t>
              </w:r>
              <w:proofErr w:type="spellEnd"/>
              <w:r>
                <w:rPr>
                  <w:lang w:val="fr-FR"/>
                </w:rPr>
                <w:t xml:space="preserve"> + 2 * </w:t>
              </w:r>
              <w:proofErr w:type="spellStart"/>
              <w:r>
                <w:t>Nbdir</w:t>
              </w:r>
              <w:proofErr w:type="spellEnd"/>
              <w:r>
                <w:t xml:space="preserve"> + 2 * </w:t>
              </w:r>
              <w:proofErr w:type="spellStart"/>
              <w:r>
                <w:t>Nbindiff</w:t>
              </w:r>
              <w:proofErr w:type="spellEnd"/>
            </w:ins>
          </w:p>
        </w:tc>
        <w:tc>
          <w:tcPr>
            <w:tcW w:w="992" w:type="dxa"/>
            <w:tcBorders>
              <w:top w:val="single" w:sz="4" w:space="0" w:color="auto"/>
              <w:left w:val="single" w:sz="4" w:space="0" w:color="auto"/>
              <w:bottom w:val="single" w:sz="4" w:space="0" w:color="auto"/>
              <w:right w:val="single" w:sz="4" w:space="0" w:color="auto"/>
            </w:tcBorders>
          </w:tcPr>
          <w:p w14:paraId="78BC33D4" w14:textId="77777777" w:rsidR="00652B44" w:rsidRPr="00E208DF" w:rsidRDefault="00652B44" w:rsidP="009931A3">
            <w:pPr>
              <w:pStyle w:val="TAC"/>
              <w:rPr>
                <w:ins w:id="931" w:author="Multrus, Markus" w:date="2025-11-19T11:26:00Z" w16du:dateUtc="2025-11-19T17:26:00Z"/>
              </w:rPr>
            </w:pPr>
            <w:ins w:id="932" w:author="Multrus, Markus" w:date="2025-11-19T11:26:00Z" w16du:dateUtc="2025-11-19T17:26:00Z">
              <w:r w:rsidRPr="00E208DF">
                <w:t>integers</w:t>
              </w:r>
            </w:ins>
          </w:p>
        </w:tc>
        <w:tc>
          <w:tcPr>
            <w:tcW w:w="1843" w:type="dxa"/>
            <w:tcBorders>
              <w:top w:val="single" w:sz="4" w:space="0" w:color="auto"/>
              <w:left w:val="single" w:sz="4" w:space="0" w:color="auto"/>
              <w:bottom w:val="single" w:sz="4" w:space="0" w:color="auto"/>
              <w:right w:val="single" w:sz="4" w:space="0" w:color="auto"/>
            </w:tcBorders>
          </w:tcPr>
          <w:p w14:paraId="671D3A9C" w14:textId="77777777" w:rsidR="00652B44" w:rsidRPr="00E208DF" w:rsidRDefault="00652B44" w:rsidP="009931A3">
            <w:pPr>
              <w:pStyle w:val="TAC"/>
              <w:rPr>
                <w:ins w:id="933" w:author="Multrus, Markus" w:date="2025-11-19T11:26:00Z" w16du:dateUtc="2025-11-19T17:26:00Z"/>
              </w:rPr>
            </w:pPr>
            <w:ins w:id="934" w:author="Multrus, Markus" w:date="2025-11-19T11:26:00Z" w16du:dateUtc="2025-11-19T17:26:00Z">
              <w:r>
                <w:t xml:space="preserve">2 * </w:t>
              </w:r>
              <w:proofErr w:type="spellStart"/>
              <w:r>
                <w:t>Nbindiff</w:t>
              </w:r>
              <w:proofErr w:type="spellEnd"/>
            </w:ins>
          </w:p>
        </w:tc>
        <w:tc>
          <w:tcPr>
            <w:tcW w:w="4678" w:type="dxa"/>
            <w:tcBorders>
              <w:top w:val="single" w:sz="4" w:space="0" w:color="auto"/>
              <w:left w:val="single" w:sz="4" w:space="0" w:color="auto"/>
              <w:bottom w:val="single" w:sz="4" w:space="0" w:color="auto"/>
              <w:right w:val="single" w:sz="4" w:space="0" w:color="auto"/>
            </w:tcBorders>
          </w:tcPr>
          <w:p w14:paraId="675E5068" w14:textId="77777777" w:rsidR="00652B44" w:rsidRDefault="00652B44" w:rsidP="009931A3">
            <w:pPr>
              <w:pStyle w:val="TAC"/>
              <w:rPr>
                <w:ins w:id="935" w:author="Multrus, Markus" w:date="2025-11-19T11:26:00Z" w16du:dateUtc="2025-11-19T17:26:00Z"/>
              </w:rPr>
            </w:pPr>
            <w:ins w:id="936" w:author="Multrus, Markus" w:date="2025-11-19T11:26:00Z" w16du:dateUtc="2025-11-19T17:26:00Z">
              <w:r>
                <w:t>Diffuse part</w:t>
              </w:r>
              <w:r w:rsidRPr="00F255E5">
                <w:t xml:space="preserve"> imaginary taps v</w:t>
              </w:r>
              <w:r w:rsidRPr="00E208DF">
                <w:t>alues*</w:t>
              </w:r>
            </w:ins>
          </w:p>
        </w:tc>
      </w:tr>
    </w:tbl>
    <w:p w14:paraId="2865D90C" w14:textId="77777777" w:rsidR="00652B44" w:rsidRDefault="00652B44" w:rsidP="00652B44">
      <w:pPr>
        <w:rPr>
          <w:ins w:id="937" w:author="Multrus, Markus" w:date="2025-11-19T11:26:00Z" w16du:dateUtc="2025-11-19T17:26:00Z"/>
          <w:rFonts w:ascii="Menlo" w:hAnsi="Menlo" w:cs="Menlo"/>
          <w:color w:val="CCCCCC"/>
          <w:sz w:val="18"/>
          <w:szCs w:val="18"/>
          <w:lang w:val="en-US"/>
        </w:rPr>
      </w:pPr>
    </w:p>
    <w:p w14:paraId="6787429B" w14:textId="52368796" w:rsidR="002300AE" w:rsidRPr="00E12BD3" w:rsidDel="00595E1A" w:rsidRDefault="002300AE" w:rsidP="002300AE">
      <w:pPr>
        <w:pStyle w:val="FP"/>
        <w:rPr>
          <w:del w:id="938" w:author="Multrus, Markus" w:date="2025-11-19T08:36:00Z" w16du:dateUtc="2025-11-19T14:36:00Z"/>
          <w:lang w:val="en-US" w:eastAsia="ja-JP"/>
        </w:rPr>
      </w:pPr>
      <w:del w:id="939" w:author="Multrus, Markus" w:date="2025-11-19T08:36:00Z" w16du:dateUtc="2025-11-19T14:36:00Z">
        <w:r w:rsidRPr="00E12BD3" w:rsidDel="00595E1A">
          <w:rPr>
            <w:lang w:val="en-US" w:eastAsia="ja-JP"/>
          </w:rPr>
          <w:delText>HR filters for the binaural rendering may be provided to the decoder by using dynamic loading of external binary file.</w:delText>
        </w:r>
      </w:del>
    </w:p>
    <w:p w14:paraId="4B132FF1" w14:textId="10FC79DC" w:rsidR="002300AE" w:rsidRPr="00E12BD3" w:rsidDel="00595E1A" w:rsidRDefault="002300AE" w:rsidP="002300AE">
      <w:pPr>
        <w:pStyle w:val="FP"/>
        <w:rPr>
          <w:del w:id="940" w:author="Multrus, Markus" w:date="2025-11-19T08:36:00Z" w16du:dateUtc="2025-11-19T14:36:00Z"/>
          <w:lang w:val="en-US" w:eastAsia="ja-JP"/>
        </w:rPr>
      </w:pPr>
    </w:p>
    <w:p w14:paraId="3A22FF27" w14:textId="46DE611F" w:rsidR="002300AE" w:rsidRPr="00E12BD3" w:rsidDel="00595E1A" w:rsidRDefault="002300AE" w:rsidP="002300AE">
      <w:pPr>
        <w:pStyle w:val="FP"/>
        <w:rPr>
          <w:del w:id="941" w:author="Multrus, Markus" w:date="2025-11-19T08:36:00Z" w16du:dateUtc="2025-11-19T14:36:00Z"/>
          <w:lang w:val="en-US" w:eastAsia="ja-JP"/>
        </w:rPr>
      </w:pPr>
      <w:del w:id="942" w:author="Multrus, Markus" w:date="2025-11-19T08:36:00Z" w16du:dateUtc="2025-11-19T14:36:00Z">
        <w:r w:rsidRPr="00E12BD3" w:rsidDel="00595E1A">
          <w:rPr>
            <w:lang w:val="en-US" w:eastAsia="ja-JP"/>
          </w:rPr>
          <w:delText>The decoder program should be called with option -hrtf &lt;binary_file&gt;. This option can be used with the output configurations BINAURAL, BINAURAL_ROOM_IR and BINAURAL_ROOM_REVERB.</w:delText>
        </w:r>
      </w:del>
    </w:p>
    <w:p w14:paraId="6BA34366" w14:textId="5C40B14F" w:rsidR="002300AE" w:rsidRPr="00E12BD3" w:rsidDel="00595E1A" w:rsidRDefault="002300AE" w:rsidP="002300AE">
      <w:pPr>
        <w:pStyle w:val="FP"/>
        <w:rPr>
          <w:del w:id="943" w:author="Multrus, Markus" w:date="2025-11-19T08:36:00Z" w16du:dateUtc="2025-11-19T14:36:00Z"/>
          <w:lang w:val="en-US" w:eastAsia="ja-JP"/>
        </w:rPr>
      </w:pPr>
    </w:p>
    <w:p w14:paraId="715D7DCA" w14:textId="6151DF08" w:rsidR="002300AE" w:rsidRPr="00E12BD3" w:rsidDel="00595E1A" w:rsidRDefault="002300AE" w:rsidP="002300AE">
      <w:pPr>
        <w:pStyle w:val="FP"/>
        <w:rPr>
          <w:del w:id="944" w:author="Multrus, Markus" w:date="2025-11-19T08:36:00Z" w16du:dateUtc="2025-11-19T14:36:00Z"/>
          <w:lang w:val="en-US" w:eastAsia="ja-JP"/>
        </w:rPr>
      </w:pPr>
      <w:del w:id="945" w:author="Multrus, Markus" w:date="2025-11-19T08:36:00Z" w16du:dateUtc="2025-11-19T14:36:00Z">
        <w:r w:rsidRPr="00E12BD3" w:rsidDel="00595E1A">
          <w:rPr>
            <w:lang w:val="en-US" w:eastAsia="ja-JP"/>
          </w:rPr>
          <w:delText xml:space="preserve">A binary file has a specific container format with a header and a sequence of entries. </w:delText>
        </w:r>
      </w:del>
    </w:p>
    <w:p w14:paraId="2AAF9137" w14:textId="1CE61AE9" w:rsidR="002300AE" w:rsidRPr="00E12BD3" w:rsidDel="00595E1A" w:rsidRDefault="002300AE" w:rsidP="002300AE">
      <w:pPr>
        <w:pStyle w:val="FP"/>
        <w:rPr>
          <w:del w:id="946" w:author="Multrus, Markus" w:date="2025-11-19T08:36:00Z" w16du:dateUtc="2025-11-19T14:36:00Z"/>
          <w:lang w:val="en-US" w:eastAsia="ja-JP"/>
        </w:rPr>
      </w:pPr>
    </w:p>
    <w:p w14:paraId="2C62B4F0" w14:textId="09938E8D" w:rsidR="002300AE" w:rsidRPr="00E12BD3" w:rsidDel="00595E1A" w:rsidRDefault="002300AE" w:rsidP="002300AE">
      <w:pPr>
        <w:pStyle w:val="FP"/>
        <w:rPr>
          <w:del w:id="947" w:author="Multrus, Markus" w:date="2025-11-19T08:36:00Z" w16du:dateUtc="2025-11-19T14:36:00Z"/>
          <w:lang w:val="en-US" w:eastAsia="ja-JP"/>
        </w:rPr>
      </w:pPr>
      <w:del w:id="948" w:author="Multrus, Markus" w:date="2025-11-19T08:36:00Z" w16du:dateUtc="2025-11-19T14:36:00Z">
        <w:r w:rsidRPr="00E12BD3" w:rsidDel="00595E1A">
          <w:rPr>
            <w:lang w:val="en-US" w:eastAsia="ja-JP"/>
          </w:rPr>
          <w:delText>The header of a binary file is defined as follows:</w:delText>
        </w:r>
      </w:del>
    </w:p>
    <w:p w14:paraId="61C41960" w14:textId="7CD0708A" w:rsidR="002300AE" w:rsidRPr="00E12BD3" w:rsidDel="00595E1A" w:rsidRDefault="002300AE" w:rsidP="002300AE">
      <w:pPr>
        <w:pStyle w:val="TH"/>
        <w:rPr>
          <w:del w:id="949" w:author="Multrus, Markus" w:date="2025-11-19T08:36:00Z" w16du:dateUtc="2025-11-19T14:36:00Z"/>
          <w:lang w:val="en-U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276"/>
        <w:gridCol w:w="6095"/>
      </w:tblGrid>
      <w:tr w:rsidR="002300AE" w:rsidRPr="00E12BD3" w:rsidDel="00595E1A" w14:paraId="5ACBECEF" w14:textId="3C834E26" w:rsidTr="008B1C94">
        <w:trPr>
          <w:trHeight w:val="300"/>
          <w:del w:id="950" w:author="Multrus, Markus" w:date="2025-11-19T08:36:00Z"/>
        </w:trPr>
        <w:tc>
          <w:tcPr>
            <w:tcW w:w="1129" w:type="dxa"/>
          </w:tcPr>
          <w:p w14:paraId="3B0E6EF0" w14:textId="683FBDE3" w:rsidR="002300AE" w:rsidRPr="00E12BD3" w:rsidDel="00595E1A" w:rsidRDefault="002300AE" w:rsidP="008B1C94">
            <w:pPr>
              <w:pStyle w:val="TAH"/>
              <w:rPr>
                <w:del w:id="951" w:author="Multrus, Markus" w:date="2025-11-19T08:36:00Z" w16du:dateUtc="2025-11-19T14:36:00Z"/>
                <w:rFonts w:ascii="Times New Roman" w:hAnsi="Times New Roman"/>
                <w:sz w:val="20"/>
                <w:lang w:val="en-US"/>
              </w:rPr>
            </w:pPr>
            <w:del w:id="952" w:author="Multrus, Markus" w:date="2025-11-19T08:36:00Z" w16du:dateUtc="2025-11-19T14:36:00Z">
              <w:r w:rsidRPr="00E12BD3" w:rsidDel="00595E1A">
                <w:rPr>
                  <w:rFonts w:ascii="Times New Roman" w:hAnsi="Times New Roman"/>
                  <w:sz w:val="20"/>
                  <w:lang w:val="en-US"/>
                </w:rPr>
                <w:delText>Offset</w:delText>
              </w:r>
            </w:del>
          </w:p>
        </w:tc>
        <w:tc>
          <w:tcPr>
            <w:tcW w:w="1134" w:type="dxa"/>
          </w:tcPr>
          <w:p w14:paraId="33C2B8B7" w14:textId="5E4B0E9D" w:rsidR="002300AE" w:rsidRPr="00E12BD3" w:rsidDel="00595E1A" w:rsidRDefault="002300AE" w:rsidP="008B1C94">
            <w:pPr>
              <w:pStyle w:val="TAH"/>
              <w:rPr>
                <w:del w:id="953" w:author="Multrus, Markus" w:date="2025-11-19T08:36:00Z" w16du:dateUtc="2025-11-19T14:36:00Z"/>
                <w:rFonts w:ascii="Times New Roman" w:hAnsi="Times New Roman"/>
                <w:sz w:val="20"/>
                <w:lang w:val="en-US"/>
              </w:rPr>
            </w:pPr>
            <w:del w:id="954" w:author="Multrus, Markus" w:date="2025-11-19T08:36:00Z" w16du:dateUtc="2025-11-19T14:36:00Z">
              <w:r w:rsidRPr="00E12BD3" w:rsidDel="00595E1A">
                <w:rPr>
                  <w:rFonts w:ascii="Times New Roman" w:hAnsi="Times New Roman"/>
                  <w:sz w:val="20"/>
                  <w:lang w:val="en-US"/>
                </w:rPr>
                <w:delText>Format</w:delText>
              </w:r>
            </w:del>
          </w:p>
        </w:tc>
        <w:tc>
          <w:tcPr>
            <w:tcW w:w="1276" w:type="dxa"/>
          </w:tcPr>
          <w:p w14:paraId="503521EA" w14:textId="46334FA5" w:rsidR="002300AE" w:rsidRPr="00E12BD3" w:rsidDel="00595E1A" w:rsidRDefault="002300AE" w:rsidP="008B1C94">
            <w:pPr>
              <w:pStyle w:val="TAH"/>
              <w:rPr>
                <w:del w:id="955" w:author="Multrus, Markus" w:date="2025-11-19T08:36:00Z" w16du:dateUtc="2025-11-19T14:36:00Z"/>
                <w:rFonts w:ascii="Times New Roman" w:hAnsi="Times New Roman"/>
                <w:sz w:val="20"/>
                <w:lang w:val="en-US"/>
              </w:rPr>
            </w:pPr>
            <w:del w:id="956" w:author="Multrus, Markus" w:date="2025-11-19T08:36:00Z" w16du:dateUtc="2025-11-19T14:36:00Z">
              <w:r w:rsidRPr="00E12BD3" w:rsidDel="00595E1A">
                <w:rPr>
                  <w:rFonts w:ascii="Times New Roman" w:hAnsi="Times New Roman"/>
                  <w:sz w:val="20"/>
                  <w:lang w:val="en-US"/>
                </w:rPr>
                <w:delText xml:space="preserve">Length </w:delText>
              </w:r>
            </w:del>
          </w:p>
          <w:p w14:paraId="2162FB41" w14:textId="7BFA46E5" w:rsidR="002300AE" w:rsidRPr="00E12BD3" w:rsidDel="00595E1A" w:rsidRDefault="002300AE" w:rsidP="008B1C94">
            <w:pPr>
              <w:pStyle w:val="TAH"/>
              <w:rPr>
                <w:del w:id="957" w:author="Multrus, Markus" w:date="2025-11-19T08:36:00Z" w16du:dateUtc="2025-11-19T14:36:00Z"/>
                <w:rFonts w:ascii="Times New Roman" w:hAnsi="Times New Roman"/>
                <w:sz w:val="20"/>
                <w:lang w:val="en-US"/>
              </w:rPr>
            </w:pPr>
            <w:del w:id="958" w:author="Multrus, Markus" w:date="2025-11-19T08:36:00Z" w16du:dateUtc="2025-11-19T14:36:00Z">
              <w:r w:rsidRPr="00E12BD3" w:rsidDel="00595E1A">
                <w:rPr>
                  <w:rFonts w:ascii="Times New Roman" w:hAnsi="Times New Roman"/>
                  <w:sz w:val="20"/>
                  <w:lang w:val="en-US"/>
                </w:rPr>
                <w:delText>(in bytes)</w:delText>
              </w:r>
            </w:del>
          </w:p>
        </w:tc>
        <w:tc>
          <w:tcPr>
            <w:tcW w:w="6095" w:type="dxa"/>
          </w:tcPr>
          <w:p w14:paraId="6D4DC002" w14:textId="54CFA1E9" w:rsidR="002300AE" w:rsidRPr="00E12BD3" w:rsidDel="00595E1A" w:rsidRDefault="002300AE" w:rsidP="008B1C94">
            <w:pPr>
              <w:pStyle w:val="TAH"/>
              <w:rPr>
                <w:del w:id="959" w:author="Multrus, Markus" w:date="2025-11-19T08:36:00Z" w16du:dateUtc="2025-11-19T14:36:00Z"/>
                <w:rFonts w:ascii="Times New Roman" w:hAnsi="Times New Roman"/>
                <w:sz w:val="20"/>
                <w:lang w:val="en-US"/>
              </w:rPr>
            </w:pPr>
            <w:del w:id="960" w:author="Multrus, Markus" w:date="2025-11-19T08:36:00Z" w16du:dateUtc="2025-11-19T14:36:00Z">
              <w:r w:rsidRPr="00E12BD3" w:rsidDel="00595E1A">
                <w:rPr>
                  <w:rFonts w:ascii="Times New Roman" w:hAnsi="Times New Roman"/>
                  <w:sz w:val="20"/>
                  <w:lang w:val="en-US"/>
                </w:rPr>
                <w:delText>Description</w:delText>
              </w:r>
            </w:del>
          </w:p>
        </w:tc>
      </w:tr>
      <w:tr w:rsidR="002300AE" w:rsidRPr="00E12BD3" w:rsidDel="00595E1A" w14:paraId="3AF51C4A" w14:textId="5E84EA91" w:rsidTr="008B1C94">
        <w:trPr>
          <w:trHeight w:val="300"/>
          <w:del w:id="961" w:author="Multrus, Markus" w:date="2025-11-19T08:36:00Z"/>
        </w:trPr>
        <w:tc>
          <w:tcPr>
            <w:tcW w:w="1129" w:type="dxa"/>
          </w:tcPr>
          <w:p w14:paraId="5C4D6F5B" w14:textId="543B6AC1" w:rsidR="002300AE" w:rsidRPr="00E12BD3" w:rsidDel="00595E1A" w:rsidRDefault="002300AE" w:rsidP="008B1C94">
            <w:pPr>
              <w:pStyle w:val="TAC"/>
              <w:rPr>
                <w:del w:id="962" w:author="Multrus, Markus" w:date="2025-11-19T08:36:00Z" w16du:dateUtc="2025-11-19T14:36:00Z"/>
                <w:rFonts w:ascii="Times New Roman" w:hAnsi="Times New Roman"/>
                <w:sz w:val="20"/>
                <w:lang w:val="en-US"/>
              </w:rPr>
            </w:pPr>
            <w:del w:id="963" w:author="Multrus, Markus" w:date="2025-11-19T08:36:00Z" w16du:dateUtc="2025-11-19T14:36:00Z">
              <w:r w:rsidRPr="00E12BD3" w:rsidDel="00595E1A">
                <w:rPr>
                  <w:rFonts w:ascii="Times New Roman" w:hAnsi="Times New Roman"/>
                  <w:sz w:val="20"/>
                  <w:lang w:val="en-US"/>
                </w:rPr>
                <w:delText>0</w:delText>
              </w:r>
            </w:del>
          </w:p>
        </w:tc>
        <w:tc>
          <w:tcPr>
            <w:tcW w:w="1134" w:type="dxa"/>
          </w:tcPr>
          <w:p w14:paraId="21B5CA6E" w14:textId="4483D64B" w:rsidR="002300AE" w:rsidRPr="00E12BD3" w:rsidDel="00595E1A" w:rsidRDefault="002300AE" w:rsidP="008B1C94">
            <w:pPr>
              <w:pStyle w:val="TAC"/>
              <w:rPr>
                <w:del w:id="964" w:author="Multrus, Markus" w:date="2025-11-19T08:36:00Z" w16du:dateUtc="2025-11-19T14:36:00Z"/>
                <w:rFonts w:ascii="Times New Roman" w:hAnsi="Times New Roman"/>
                <w:sz w:val="20"/>
                <w:lang w:val="en-US"/>
              </w:rPr>
            </w:pPr>
            <w:del w:id="965" w:author="Multrus, Markus" w:date="2025-11-19T08:36:00Z" w16du:dateUtc="2025-11-19T14:36:00Z">
              <w:r w:rsidRPr="00E12BD3" w:rsidDel="00595E1A">
                <w:rPr>
                  <w:rFonts w:ascii="Times New Roman" w:hAnsi="Times New Roman"/>
                  <w:sz w:val="20"/>
                  <w:lang w:val="en-US"/>
                </w:rPr>
                <w:delText>string</w:delText>
              </w:r>
            </w:del>
          </w:p>
        </w:tc>
        <w:tc>
          <w:tcPr>
            <w:tcW w:w="1276" w:type="dxa"/>
          </w:tcPr>
          <w:p w14:paraId="5623A5AB" w14:textId="4FF80775" w:rsidR="002300AE" w:rsidRPr="00E12BD3" w:rsidDel="00595E1A" w:rsidRDefault="002300AE" w:rsidP="008B1C94">
            <w:pPr>
              <w:pStyle w:val="TAC"/>
              <w:rPr>
                <w:del w:id="966" w:author="Multrus, Markus" w:date="2025-11-19T08:36:00Z" w16du:dateUtc="2025-11-19T14:36:00Z"/>
                <w:rFonts w:ascii="Times New Roman" w:hAnsi="Times New Roman"/>
                <w:sz w:val="20"/>
                <w:lang w:val="en-US"/>
              </w:rPr>
            </w:pPr>
            <w:del w:id="967" w:author="Multrus, Markus" w:date="2025-11-19T08:36:00Z" w16du:dateUtc="2025-11-19T14:36:00Z">
              <w:r w:rsidRPr="00E12BD3" w:rsidDel="00595E1A">
                <w:rPr>
                  <w:rFonts w:ascii="Times New Roman" w:hAnsi="Times New Roman"/>
                  <w:sz w:val="20"/>
                  <w:lang w:val="en-US"/>
                </w:rPr>
                <w:delText>8</w:delText>
              </w:r>
            </w:del>
          </w:p>
        </w:tc>
        <w:tc>
          <w:tcPr>
            <w:tcW w:w="6095" w:type="dxa"/>
          </w:tcPr>
          <w:p w14:paraId="30976471" w14:textId="1947473F" w:rsidR="002300AE" w:rsidRPr="00E12BD3" w:rsidDel="00595E1A" w:rsidRDefault="002300AE" w:rsidP="008B1C94">
            <w:pPr>
              <w:pStyle w:val="TAC"/>
              <w:rPr>
                <w:del w:id="968" w:author="Multrus, Markus" w:date="2025-11-19T08:36:00Z" w16du:dateUtc="2025-11-19T14:36:00Z"/>
                <w:rFonts w:ascii="Times New Roman" w:hAnsi="Times New Roman"/>
                <w:sz w:val="20"/>
                <w:lang w:val="en-US"/>
              </w:rPr>
            </w:pPr>
            <w:del w:id="969" w:author="Multrus, Markus" w:date="2025-11-19T08:36:00Z" w16du:dateUtc="2025-11-19T14:36:00Z">
              <w:r w:rsidRPr="00E12BD3" w:rsidDel="00595E1A">
                <w:rPr>
                  <w:rFonts w:ascii="Times New Roman" w:hAnsi="Times New Roman"/>
                  <w:sz w:val="20"/>
                  <w:lang w:val="en-US"/>
                </w:rPr>
                <w:delText>File identifier: “IVASHRTF”</w:delText>
              </w:r>
            </w:del>
          </w:p>
        </w:tc>
      </w:tr>
      <w:tr w:rsidR="002300AE" w:rsidRPr="00E12BD3" w:rsidDel="00595E1A" w14:paraId="37450CD5" w14:textId="4FF24EBC" w:rsidTr="008B1C94">
        <w:trPr>
          <w:trHeight w:val="300"/>
          <w:del w:id="970" w:author="Multrus, Markus" w:date="2025-11-19T08:36:00Z"/>
        </w:trPr>
        <w:tc>
          <w:tcPr>
            <w:tcW w:w="1129" w:type="dxa"/>
          </w:tcPr>
          <w:p w14:paraId="684B2988" w14:textId="06B4ACE5" w:rsidR="002300AE" w:rsidRPr="00E12BD3" w:rsidDel="00595E1A" w:rsidRDefault="002300AE" w:rsidP="008B1C94">
            <w:pPr>
              <w:pStyle w:val="TAC"/>
              <w:rPr>
                <w:del w:id="971" w:author="Multrus, Markus" w:date="2025-11-19T08:36:00Z" w16du:dateUtc="2025-11-19T14:36:00Z"/>
                <w:rFonts w:ascii="Times New Roman" w:hAnsi="Times New Roman"/>
                <w:sz w:val="20"/>
                <w:lang w:val="en-US"/>
              </w:rPr>
            </w:pPr>
            <w:del w:id="972" w:author="Multrus, Markus" w:date="2025-11-19T08:36:00Z" w16du:dateUtc="2025-11-19T14:36:00Z">
              <w:r w:rsidRPr="00E12BD3" w:rsidDel="00595E1A">
                <w:rPr>
                  <w:rFonts w:ascii="Times New Roman" w:hAnsi="Times New Roman"/>
                  <w:sz w:val="20"/>
                  <w:lang w:val="en-US"/>
                </w:rPr>
                <w:delText>8</w:delText>
              </w:r>
            </w:del>
          </w:p>
        </w:tc>
        <w:tc>
          <w:tcPr>
            <w:tcW w:w="1134" w:type="dxa"/>
          </w:tcPr>
          <w:p w14:paraId="268540C4" w14:textId="71144D01" w:rsidR="002300AE" w:rsidRPr="00E12BD3" w:rsidDel="00595E1A" w:rsidRDefault="002300AE" w:rsidP="008B1C94">
            <w:pPr>
              <w:pStyle w:val="TAC"/>
              <w:rPr>
                <w:del w:id="973" w:author="Multrus, Markus" w:date="2025-11-19T08:36:00Z" w16du:dateUtc="2025-11-19T14:36:00Z"/>
                <w:rFonts w:ascii="Times New Roman" w:hAnsi="Times New Roman"/>
                <w:sz w:val="20"/>
                <w:lang w:val="en-US"/>
              </w:rPr>
            </w:pPr>
            <w:del w:id="974" w:author="Multrus, Markus" w:date="2025-11-19T08:36:00Z" w16du:dateUtc="2025-11-19T14:36:00Z">
              <w:r w:rsidRPr="00E12BD3" w:rsidDel="00595E1A">
                <w:rPr>
                  <w:rFonts w:ascii="Times New Roman" w:hAnsi="Times New Roman"/>
                  <w:sz w:val="20"/>
                  <w:lang w:val="en-US"/>
                </w:rPr>
                <w:delText>integer</w:delText>
              </w:r>
            </w:del>
          </w:p>
        </w:tc>
        <w:tc>
          <w:tcPr>
            <w:tcW w:w="1276" w:type="dxa"/>
          </w:tcPr>
          <w:p w14:paraId="61126A6E" w14:textId="1B6AEE72" w:rsidR="002300AE" w:rsidRPr="00E12BD3" w:rsidDel="00595E1A" w:rsidRDefault="002300AE" w:rsidP="008B1C94">
            <w:pPr>
              <w:pStyle w:val="TAC"/>
              <w:rPr>
                <w:del w:id="975" w:author="Multrus, Markus" w:date="2025-11-19T08:36:00Z" w16du:dateUtc="2025-11-19T14:36:00Z"/>
                <w:rFonts w:ascii="Times New Roman" w:hAnsi="Times New Roman"/>
                <w:sz w:val="20"/>
                <w:lang w:val="en-US"/>
              </w:rPr>
            </w:pPr>
            <w:del w:id="976" w:author="Multrus, Markus" w:date="2025-11-19T08:36:00Z" w16du:dateUtc="2025-11-19T14:36:00Z">
              <w:r w:rsidRPr="00E12BD3" w:rsidDel="00595E1A">
                <w:rPr>
                  <w:rFonts w:ascii="Times New Roman" w:hAnsi="Times New Roman"/>
                  <w:sz w:val="20"/>
                  <w:lang w:val="en-US"/>
                </w:rPr>
                <w:delText>4</w:delText>
              </w:r>
            </w:del>
          </w:p>
        </w:tc>
        <w:tc>
          <w:tcPr>
            <w:tcW w:w="6095" w:type="dxa"/>
          </w:tcPr>
          <w:p w14:paraId="1A89E5E4" w14:textId="6CB752D9" w:rsidR="002300AE" w:rsidRPr="00E12BD3" w:rsidDel="00595E1A" w:rsidRDefault="002300AE" w:rsidP="008B1C94">
            <w:pPr>
              <w:pStyle w:val="TAC"/>
              <w:rPr>
                <w:del w:id="977" w:author="Multrus, Markus" w:date="2025-11-19T08:36:00Z" w16du:dateUtc="2025-11-19T14:36:00Z"/>
                <w:rFonts w:ascii="Times New Roman" w:hAnsi="Times New Roman"/>
                <w:sz w:val="20"/>
                <w:lang w:val="en-US"/>
              </w:rPr>
            </w:pPr>
            <w:del w:id="978" w:author="Multrus, Markus" w:date="2025-11-19T08:36:00Z" w16du:dateUtc="2025-11-19T14:36:00Z">
              <w:r w:rsidRPr="00E12BD3" w:rsidDel="00595E1A">
                <w:rPr>
                  <w:rFonts w:ascii="Times New Roman" w:hAnsi="Times New Roman"/>
                  <w:sz w:val="20"/>
                  <w:lang w:val="en-US"/>
                </w:rPr>
                <w:delText>Size of file in bytes (header of file included)</w:delText>
              </w:r>
            </w:del>
          </w:p>
        </w:tc>
      </w:tr>
      <w:tr w:rsidR="002300AE" w:rsidRPr="00E12BD3" w:rsidDel="00595E1A" w14:paraId="1F60A82D" w14:textId="14D33AF3" w:rsidTr="008B1C94">
        <w:trPr>
          <w:trHeight w:val="300"/>
          <w:del w:id="979" w:author="Multrus, Markus" w:date="2025-11-19T08:36:00Z"/>
        </w:trPr>
        <w:tc>
          <w:tcPr>
            <w:tcW w:w="1129" w:type="dxa"/>
          </w:tcPr>
          <w:p w14:paraId="6F0A1946" w14:textId="6B0E783F" w:rsidR="002300AE" w:rsidRPr="00E12BD3" w:rsidDel="00595E1A" w:rsidRDefault="002300AE" w:rsidP="008B1C94">
            <w:pPr>
              <w:pStyle w:val="TAC"/>
              <w:rPr>
                <w:del w:id="980" w:author="Multrus, Markus" w:date="2025-11-19T08:36:00Z" w16du:dateUtc="2025-11-19T14:36:00Z"/>
                <w:rFonts w:ascii="Times New Roman" w:hAnsi="Times New Roman"/>
                <w:sz w:val="20"/>
                <w:lang w:val="en-US"/>
              </w:rPr>
            </w:pPr>
            <w:del w:id="981" w:author="Multrus, Markus" w:date="2025-11-19T08:36:00Z" w16du:dateUtc="2025-11-19T14:36:00Z">
              <w:r w:rsidRPr="00E12BD3" w:rsidDel="00595E1A">
                <w:rPr>
                  <w:rFonts w:ascii="Times New Roman" w:hAnsi="Times New Roman"/>
                  <w:sz w:val="20"/>
                  <w:lang w:val="en-US"/>
                </w:rPr>
                <w:delText>12</w:delText>
              </w:r>
            </w:del>
          </w:p>
        </w:tc>
        <w:tc>
          <w:tcPr>
            <w:tcW w:w="1134" w:type="dxa"/>
          </w:tcPr>
          <w:p w14:paraId="717880B9" w14:textId="095C66DA" w:rsidR="002300AE" w:rsidRPr="00E12BD3" w:rsidDel="00595E1A" w:rsidRDefault="002300AE" w:rsidP="008B1C94">
            <w:pPr>
              <w:pStyle w:val="TAC"/>
              <w:rPr>
                <w:del w:id="982" w:author="Multrus, Markus" w:date="2025-11-19T08:36:00Z" w16du:dateUtc="2025-11-19T14:36:00Z"/>
                <w:rFonts w:ascii="Times New Roman" w:hAnsi="Times New Roman"/>
                <w:sz w:val="20"/>
                <w:lang w:val="en-US"/>
              </w:rPr>
            </w:pPr>
            <w:del w:id="983" w:author="Multrus, Markus" w:date="2025-11-19T08:36:00Z" w16du:dateUtc="2025-11-19T14:36:00Z">
              <w:r w:rsidRPr="00E12BD3" w:rsidDel="00595E1A">
                <w:rPr>
                  <w:rFonts w:ascii="Times New Roman" w:hAnsi="Times New Roman"/>
                  <w:sz w:val="20"/>
                  <w:lang w:val="en-US"/>
                </w:rPr>
                <w:delText>integer</w:delText>
              </w:r>
            </w:del>
          </w:p>
        </w:tc>
        <w:tc>
          <w:tcPr>
            <w:tcW w:w="1276" w:type="dxa"/>
          </w:tcPr>
          <w:p w14:paraId="36EF216F" w14:textId="60BABC4D" w:rsidR="002300AE" w:rsidRPr="00E12BD3" w:rsidDel="00595E1A" w:rsidRDefault="002300AE" w:rsidP="008B1C94">
            <w:pPr>
              <w:pStyle w:val="TAC"/>
              <w:rPr>
                <w:del w:id="984" w:author="Multrus, Markus" w:date="2025-11-19T08:36:00Z" w16du:dateUtc="2025-11-19T14:36:00Z"/>
                <w:rFonts w:ascii="Times New Roman" w:hAnsi="Times New Roman"/>
                <w:sz w:val="20"/>
                <w:lang w:val="en-US"/>
              </w:rPr>
            </w:pPr>
            <w:del w:id="985" w:author="Multrus, Markus" w:date="2025-11-19T08:36:00Z" w16du:dateUtc="2025-11-19T14:36:00Z">
              <w:r w:rsidRPr="00E12BD3" w:rsidDel="00595E1A">
                <w:rPr>
                  <w:rFonts w:ascii="Times New Roman" w:hAnsi="Times New Roman"/>
                  <w:sz w:val="20"/>
                  <w:lang w:val="en-US"/>
                </w:rPr>
                <w:delText>2</w:delText>
              </w:r>
            </w:del>
          </w:p>
        </w:tc>
        <w:tc>
          <w:tcPr>
            <w:tcW w:w="6095" w:type="dxa"/>
          </w:tcPr>
          <w:p w14:paraId="0EE26C47" w14:textId="297BFE30" w:rsidR="002300AE" w:rsidRPr="00E12BD3" w:rsidDel="00595E1A" w:rsidRDefault="002300AE" w:rsidP="008B1C94">
            <w:pPr>
              <w:pStyle w:val="TAC"/>
              <w:rPr>
                <w:del w:id="986" w:author="Multrus, Markus" w:date="2025-11-19T08:36:00Z" w16du:dateUtc="2025-11-19T14:36:00Z"/>
                <w:rFonts w:ascii="Times New Roman" w:hAnsi="Times New Roman"/>
                <w:sz w:val="20"/>
                <w:lang w:val="en-US"/>
              </w:rPr>
            </w:pPr>
            <w:del w:id="987" w:author="Multrus, Markus" w:date="2025-11-19T08:36:00Z" w16du:dateUtc="2025-11-19T14:36:00Z">
              <w:r w:rsidRPr="00E12BD3" w:rsidDel="00595E1A">
                <w:rPr>
                  <w:rFonts w:ascii="Times New Roman" w:hAnsi="Times New Roman"/>
                  <w:sz w:val="20"/>
                  <w:lang w:val="en-US"/>
                </w:rPr>
                <w:delText>Number of entries (HR filters)</w:delText>
              </w:r>
            </w:del>
          </w:p>
        </w:tc>
      </w:tr>
      <w:tr w:rsidR="002300AE" w:rsidRPr="00E12BD3" w:rsidDel="00595E1A" w14:paraId="5B43E2C7" w14:textId="560026AC" w:rsidTr="008B1C94">
        <w:trPr>
          <w:trHeight w:val="300"/>
          <w:del w:id="988" w:author="Multrus, Markus" w:date="2025-11-19T08:36:00Z"/>
        </w:trPr>
        <w:tc>
          <w:tcPr>
            <w:tcW w:w="1129" w:type="dxa"/>
          </w:tcPr>
          <w:p w14:paraId="5A208BA8" w14:textId="5BC28533" w:rsidR="002300AE" w:rsidRPr="00E12BD3" w:rsidDel="00595E1A" w:rsidRDefault="002300AE" w:rsidP="008B1C94">
            <w:pPr>
              <w:pStyle w:val="TAC"/>
              <w:rPr>
                <w:del w:id="989" w:author="Multrus, Markus" w:date="2025-11-19T08:36:00Z" w16du:dateUtc="2025-11-19T14:36:00Z"/>
                <w:rFonts w:ascii="Times New Roman" w:hAnsi="Times New Roman"/>
                <w:sz w:val="20"/>
                <w:lang w:val="en-US"/>
              </w:rPr>
            </w:pPr>
            <w:del w:id="990" w:author="Multrus, Markus" w:date="2025-11-19T08:36:00Z" w16du:dateUtc="2025-11-19T14:36:00Z">
              <w:r w:rsidRPr="00E12BD3" w:rsidDel="00595E1A">
                <w:rPr>
                  <w:rFonts w:ascii="Times New Roman" w:hAnsi="Times New Roman"/>
                  <w:sz w:val="20"/>
                  <w:lang w:val="en-US"/>
                </w:rPr>
                <w:delText>14</w:delText>
              </w:r>
            </w:del>
          </w:p>
        </w:tc>
        <w:tc>
          <w:tcPr>
            <w:tcW w:w="1134" w:type="dxa"/>
          </w:tcPr>
          <w:p w14:paraId="2D9A868C" w14:textId="63B286B3" w:rsidR="002300AE" w:rsidRPr="00E12BD3" w:rsidDel="00595E1A" w:rsidRDefault="002300AE" w:rsidP="008B1C94">
            <w:pPr>
              <w:pStyle w:val="TAC"/>
              <w:rPr>
                <w:del w:id="991" w:author="Multrus, Markus" w:date="2025-11-19T08:36:00Z" w16du:dateUtc="2025-11-19T14:36:00Z"/>
                <w:rFonts w:ascii="Times New Roman" w:hAnsi="Times New Roman"/>
                <w:sz w:val="20"/>
                <w:lang w:val="en-US"/>
              </w:rPr>
            </w:pPr>
            <w:del w:id="992" w:author="Multrus, Markus" w:date="2025-11-19T08:36:00Z" w16du:dateUtc="2025-11-19T14:36:00Z">
              <w:r w:rsidRPr="00E12BD3" w:rsidDel="00595E1A">
                <w:rPr>
                  <w:rFonts w:ascii="Times New Roman" w:hAnsi="Times New Roman"/>
                  <w:sz w:val="20"/>
                  <w:lang w:val="en-US"/>
                </w:rPr>
                <w:delText>integer</w:delText>
              </w:r>
            </w:del>
          </w:p>
        </w:tc>
        <w:tc>
          <w:tcPr>
            <w:tcW w:w="1276" w:type="dxa"/>
          </w:tcPr>
          <w:p w14:paraId="1C286C86" w14:textId="6E3AFA26" w:rsidR="002300AE" w:rsidRPr="00E12BD3" w:rsidDel="00595E1A" w:rsidRDefault="002300AE" w:rsidP="008B1C94">
            <w:pPr>
              <w:pStyle w:val="TAC"/>
              <w:rPr>
                <w:del w:id="993" w:author="Multrus, Markus" w:date="2025-11-19T08:36:00Z" w16du:dateUtc="2025-11-19T14:36:00Z"/>
                <w:rFonts w:ascii="Times New Roman" w:hAnsi="Times New Roman"/>
                <w:sz w:val="20"/>
                <w:lang w:val="en-US"/>
              </w:rPr>
            </w:pPr>
            <w:del w:id="994" w:author="Multrus, Markus" w:date="2025-11-19T08:36:00Z" w16du:dateUtc="2025-11-19T14:36:00Z">
              <w:r w:rsidRPr="00E12BD3" w:rsidDel="00595E1A">
                <w:rPr>
                  <w:rFonts w:ascii="Times New Roman" w:hAnsi="Times New Roman"/>
                  <w:sz w:val="20"/>
                  <w:lang w:val="en-US"/>
                </w:rPr>
                <w:delText>4</w:delText>
              </w:r>
            </w:del>
          </w:p>
        </w:tc>
        <w:tc>
          <w:tcPr>
            <w:tcW w:w="6095" w:type="dxa"/>
          </w:tcPr>
          <w:p w14:paraId="55D804FB" w14:textId="52104A53" w:rsidR="002300AE" w:rsidRPr="00E12BD3" w:rsidDel="00595E1A" w:rsidRDefault="002300AE" w:rsidP="008B1C94">
            <w:pPr>
              <w:pStyle w:val="TAC"/>
              <w:rPr>
                <w:del w:id="995" w:author="Multrus, Markus" w:date="2025-11-19T08:36:00Z" w16du:dateUtc="2025-11-19T14:36:00Z"/>
                <w:rFonts w:ascii="Times New Roman" w:hAnsi="Times New Roman"/>
                <w:sz w:val="20"/>
                <w:lang w:val="en-US"/>
              </w:rPr>
            </w:pPr>
            <w:del w:id="996" w:author="Multrus, Markus" w:date="2025-11-19T08:36:00Z" w16du:dateUtc="2025-11-19T14:36:00Z">
              <w:r w:rsidRPr="00E12BD3" w:rsidDel="00595E1A">
                <w:rPr>
                  <w:rFonts w:ascii="Times New Roman" w:hAnsi="Times New Roman"/>
                  <w:sz w:val="20"/>
                  <w:lang w:val="en-US"/>
                </w:rPr>
                <w:delText>Max size of raw data (HR filter in binary format)</w:delText>
              </w:r>
            </w:del>
          </w:p>
        </w:tc>
      </w:tr>
    </w:tbl>
    <w:p w14:paraId="565FE514" w14:textId="5ED86A20" w:rsidR="002300AE" w:rsidRPr="00E12BD3" w:rsidDel="00595E1A" w:rsidRDefault="002300AE" w:rsidP="002300AE">
      <w:pPr>
        <w:pStyle w:val="FP"/>
        <w:rPr>
          <w:del w:id="997" w:author="Multrus, Markus" w:date="2025-11-19T08:36:00Z" w16du:dateUtc="2025-11-19T14:36:00Z"/>
          <w:lang w:val="en-US" w:eastAsia="ja-JP"/>
        </w:rPr>
      </w:pPr>
    </w:p>
    <w:p w14:paraId="37E4029D" w14:textId="604FAFDD" w:rsidR="002300AE" w:rsidRPr="00E12BD3" w:rsidDel="00595E1A" w:rsidRDefault="002300AE" w:rsidP="002300AE">
      <w:pPr>
        <w:pStyle w:val="FP"/>
        <w:rPr>
          <w:del w:id="998" w:author="Multrus, Markus" w:date="2025-11-19T08:36:00Z" w16du:dateUtc="2025-11-19T14:36:00Z"/>
          <w:lang w:val="en-US"/>
        </w:rPr>
      </w:pPr>
      <w:del w:id="999" w:author="Multrus, Markus" w:date="2025-11-19T08:36:00Z" w16du:dateUtc="2025-11-19T14:36:00Z">
        <w:r w:rsidRPr="00E12BD3" w:rsidDel="00595E1A">
          <w:rPr>
            <w:lang w:val="en-US" w:eastAsia="ja-JP"/>
          </w:rPr>
          <w:delText xml:space="preserve">Every entry contains </w:delText>
        </w:r>
        <w:r w:rsidRPr="00E12BD3" w:rsidDel="00595E1A">
          <w:rPr>
            <w:lang w:val="en-US"/>
          </w:rPr>
          <w:delText>a header followed by the related raw data which is the binary representation of the HR filter.</w:delText>
        </w:r>
      </w:del>
    </w:p>
    <w:p w14:paraId="41450C6A" w14:textId="6C1AA8CB" w:rsidR="002300AE" w:rsidRPr="00E12BD3" w:rsidDel="00595E1A" w:rsidRDefault="002300AE" w:rsidP="002300AE">
      <w:pPr>
        <w:pStyle w:val="FP"/>
        <w:rPr>
          <w:del w:id="1000" w:author="Multrus, Markus" w:date="2025-11-19T08:36:00Z" w16du:dateUtc="2025-11-19T14:36:00Z"/>
          <w:lang w:val="en-US"/>
        </w:rPr>
      </w:pPr>
    </w:p>
    <w:p w14:paraId="10FA0E03" w14:textId="512E35B3" w:rsidR="002300AE" w:rsidRPr="00E12BD3" w:rsidDel="00595E1A" w:rsidRDefault="002300AE" w:rsidP="002300AE">
      <w:pPr>
        <w:pStyle w:val="FP"/>
        <w:rPr>
          <w:del w:id="1001" w:author="Multrus, Markus" w:date="2025-11-19T08:36:00Z" w16du:dateUtc="2025-11-19T14:36:00Z"/>
          <w:lang w:val="en-US" w:eastAsia="ja-JP"/>
        </w:rPr>
      </w:pPr>
      <w:del w:id="1002" w:author="Multrus, Markus" w:date="2025-11-19T08:36:00Z" w16du:dateUtc="2025-11-19T14:36:00Z">
        <w:r w:rsidRPr="00E12BD3" w:rsidDel="00595E1A">
          <w:rPr>
            <w:lang w:val="en-US" w:eastAsia="ja-JP"/>
          </w:rPr>
          <w:delText>The header of each entry is defined as follows :</w:delText>
        </w:r>
      </w:del>
    </w:p>
    <w:p w14:paraId="63F831D9" w14:textId="74CF0385" w:rsidR="002300AE" w:rsidRPr="00E12BD3" w:rsidDel="00595E1A" w:rsidRDefault="002300AE" w:rsidP="002300AE">
      <w:pPr>
        <w:pStyle w:val="TH"/>
        <w:rPr>
          <w:del w:id="1003" w:author="Multrus, Markus" w:date="2025-11-19T08:36:00Z" w16du:dateUtc="2025-11-19T14:36:00Z"/>
          <w:lang w:val="en-U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276"/>
        <w:gridCol w:w="6095"/>
      </w:tblGrid>
      <w:tr w:rsidR="002300AE" w:rsidRPr="00E12BD3" w:rsidDel="00595E1A" w14:paraId="63046C51" w14:textId="1B9A67C2" w:rsidTr="008B1C94">
        <w:trPr>
          <w:trHeight w:val="300"/>
          <w:del w:id="1004" w:author="Multrus, Markus" w:date="2025-11-19T08:36:00Z"/>
        </w:trPr>
        <w:tc>
          <w:tcPr>
            <w:tcW w:w="1129" w:type="dxa"/>
          </w:tcPr>
          <w:p w14:paraId="439D4AD7" w14:textId="1E09C0A8" w:rsidR="002300AE" w:rsidRPr="00E12BD3" w:rsidDel="00595E1A" w:rsidRDefault="002300AE" w:rsidP="008B1C94">
            <w:pPr>
              <w:pStyle w:val="TAH"/>
              <w:rPr>
                <w:del w:id="1005" w:author="Multrus, Markus" w:date="2025-11-19T08:36:00Z" w16du:dateUtc="2025-11-19T14:36:00Z"/>
                <w:rFonts w:ascii="Times New Roman" w:hAnsi="Times New Roman"/>
                <w:sz w:val="20"/>
                <w:lang w:val="en-US"/>
              </w:rPr>
            </w:pPr>
            <w:del w:id="1006" w:author="Multrus, Markus" w:date="2025-11-19T08:36:00Z" w16du:dateUtc="2025-11-19T14:36:00Z">
              <w:r w:rsidRPr="00E12BD3" w:rsidDel="00595E1A">
                <w:rPr>
                  <w:rFonts w:ascii="Times New Roman" w:hAnsi="Times New Roman"/>
                  <w:sz w:val="20"/>
                  <w:lang w:val="en-US"/>
                </w:rPr>
                <w:delText>Offset</w:delText>
              </w:r>
            </w:del>
          </w:p>
        </w:tc>
        <w:tc>
          <w:tcPr>
            <w:tcW w:w="1134" w:type="dxa"/>
          </w:tcPr>
          <w:p w14:paraId="044D015C" w14:textId="23925E79" w:rsidR="002300AE" w:rsidRPr="00E12BD3" w:rsidDel="00595E1A" w:rsidRDefault="002300AE" w:rsidP="008B1C94">
            <w:pPr>
              <w:pStyle w:val="TAH"/>
              <w:rPr>
                <w:del w:id="1007" w:author="Multrus, Markus" w:date="2025-11-19T08:36:00Z" w16du:dateUtc="2025-11-19T14:36:00Z"/>
                <w:rFonts w:ascii="Times New Roman" w:hAnsi="Times New Roman"/>
                <w:sz w:val="20"/>
                <w:lang w:val="en-US"/>
              </w:rPr>
            </w:pPr>
            <w:del w:id="1008" w:author="Multrus, Markus" w:date="2025-11-19T08:36:00Z" w16du:dateUtc="2025-11-19T14:36:00Z">
              <w:r w:rsidRPr="00E12BD3" w:rsidDel="00595E1A">
                <w:rPr>
                  <w:rFonts w:ascii="Times New Roman" w:hAnsi="Times New Roman"/>
                  <w:sz w:val="20"/>
                  <w:lang w:val="en-US"/>
                </w:rPr>
                <w:delText>Format</w:delText>
              </w:r>
            </w:del>
          </w:p>
        </w:tc>
        <w:tc>
          <w:tcPr>
            <w:tcW w:w="1276" w:type="dxa"/>
          </w:tcPr>
          <w:p w14:paraId="1939E570" w14:textId="2AB346CE" w:rsidR="002300AE" w:rsidRPr="00E12BD3" w:rsidDel="00595E1A" w:rsidRDefault="002300AE" w:rsidP="008B1C94">
            <w:pPr>
              <w:pStyle w:val="TAH"/>
              <w:rPr>
                <w:del w:id="1009" w:author="Multrus, Markus" w:date="2025-11-19T08:36:00Z" w16du:dateUtc="2025-11-19T14:36:00Z"/>
                <w:rFonts w:ascii="Times New Roman" w:hAnsi="Times New Roman"/>
                <w:sz w:val="20"/>
                <w:lang w:val="en-US"/>
              </w:rPr>
            </w:pPr>
            <w:del w:id="1010" w:author="Multrus, Markus" w:date="2025-11-19T08:36:00Z" w16du:dateUtc="2025-11-19T14:36:00Z">
              <w:r w:rsidRPr="00E12BD3" w:rsidDel="00595E1A">
                <w:rPr>
                  <w:rFonts w:ascii="Times New Roman" w:hAnsi="Times New Roman"/>
                  <w:sz w:val="20"/>
                  <w:lang w:val="en-US"/>
                </w:rPr>
                <w:delText xml:space="preserve">Length </w:delText>
              </w:r>
            </w:del>
          </w:p>
          <w:p w14:paraId="5D23CA4F" w14:textId="105028F9" w:rsidR="002300AE" w:rsidRPr="00E12BD3" w:rsidDel="00595E1A" w:rsidRDefault="002300AE" w:rsidP="008B1C94">
            <w:pPr>
              <w:pStyle w:val="TAH"/>
              <w:rPr>
                <w:del w:id="1011" w:author="Multrus, Markus" w:date="2025-11-19T08:36:00Z" w16du:dateUtc="2025-11-19T14:36:00Z"/>
                <w:rFonts w:ascii="Times New Roman" w:hAnsi="Times New Roman"/>
                <w:sz w:val="20"/>
                <w:lang w:val="en-US"/>
              </w:rPr>
            </w:pPr>
            <w:del w:id="1012" w:author="Multrus, Markus" w:date="2025-11-19T08:36:00Z" w16du:dateUtc="2025-11-19T14:36:00Z">
              <w:r w:rsidRPr="00E12BD3" w:rsidDel="00595E1A">
                <w:rPr>
                  <w:rFonts w:ascii="Times New Roman" w:hAnsi="Times New Roman"/>
                  <w:sz w:val="20"/>
                  <w:lang w:val="en-US"/>
                </w:rPr>
                <w:delText>(in bytes)</w:delText>
              </w:r>
            </w:del>
          </w:p>
        </w:tc>
        <w:tc>
          <w:tcPr>
            <w:tcW w:w="6095" w:type="dxa"/>
          </w:tcPr>
          <w:p w14:paraId="4115239F" w14:textId="40D7385F" w:rsidR="002300AE" w:rsidRPr="00E12BD3" w:rsidDel="00595E1A" w:rsidRDefault="002300AE" w:rsidP="008B1C94">
            <w:pPr>
              <w:pStyle w:val="TAH"/>
              <w:rPr>
                <w:del w:id="1013" w:author="Multrus, Markus" w:date="2025-11-19T08:36:00Z" w16du:dateUtc="2025-11-19T14:36:00Z"/>
                <w:rFonts w:ascii="Times New Roman" w:hAnsi="Times New Roman"/>
                <w:sz w:val="20"/>
                <w:lang w:val="en-US"/>
              </w:rPr>
            </w:pPr>
            <w:del w:id="1014" w:author="Multrus, Markus" w:date="2025-11-19T08:36:00Z" w16du:dateUtc="2025-11-19T14:36:00Z">
              <w:r w:rsidRPr="00E12BD3" w:rsidDel="00595E1A">
                <w:rPr>
                  <w:rFonts w:ascii="Times New Roman" w:hAnsi="Times New Roman"/>
                  <w:sz w:val="20"/>
                  <w:lang w:val="en-US"/>
                </w:rPr>
                <w:delText>Description</w:delText>
              </w:r>
            </w:del>
          </w:p>
        </w:tc>
      </w:tr>
      <w:tr w:rsidR="002300AE" w:rsidRPr="00E12BD3" w:rsidDel="00595E1A" w14:paraId="371E7699" w14:textId="774D4A88" w:rsidTr="008B1C94">
        <w:trPr>
          <w:trHeight w:val="300"/>
          <w:del w:id="1015" w:author="Multrus, Markus" w:date="2025-11-19T08:36:00Z"/>
        </w:trPr>
        <w:tc>
          <w:tcPr>
            <w:tcW w:w="1129" w:type="dxa"/>
          </w:tcPr>
          <w:p w14:paraId="3BBC4C4C" w14:textId="347F3D29" w:rsidR="002300AE" w:rsidRPr="00E12BD3" w:rsidDel="00595E1A" w:rsidRDefault="002300AE" w:rsidP="008B1C94">
            <w:pPr>
              <w:pStyle w:val="TAC"/>
              <w:rPr>
                <w:del w:id="1016" w:author="Multrus, Markus" w:date="2025-11-19T08:36:00Z" w16du:dateUtc="2025-11-19T14:36:00Z"/>
                <w:rFonts w:ascii="Times New Roman" w:hAnsi="Times New Roman"/>
                <w:sz w:val="20"/>
                <w:lang w:val="en-US"/>
              </w:rPr>
            </w:pPr>
            <w:del w:id="1017" w:author="Multrus, Markus" w:date="2025-11-19T08:36:00Z" w16du:dateUtc="2025-11-19T14:36:00Z">
              <w:r w:rsidRPr="00E12BD3" w:rsidDel="00595E1A">
                <w:rPr>
                  <w:rFonts w:ascii="Times New Roman" w:hAnsi="Times New Roman"/>
                  <w:sz w:val="20"/>
                  <w:lang w:val="en-US"/>
                </w:rPr>
                <w:delText>0</w:delText>
              </w:r>
            </w:del>
          </w:p>
        </w:tc>
        <w:tc>
          <w:tcPr>
            <w:tcW w:w="1134" w:type="dxa"/>
          </w:tcPr>
          <w:p w14:paraId="41C7D687" w14:textId="6CC493B3" w:rsidR="002300AE" w:rsidRPr="00E12BD3" w:rsidDel="00595E1A" w:rsidRDefault="002300AE" w:rsidP="008B1C94">
            <w:pPr>
              <w:pStyle w:val="TAC"/>
              <w:rPr>
                <w:del w:id="1018" w:author="Multrus, Markus" w:date="2025-11-19T08:36:00Z" w16du:dateUtc="2025-11-19T14:36:00Z"/>
                <w:rFonts w:ascii="Times New Roman" w:hAnsi="Times New Roman"/>
                <w:sz w:val="20"/>
                <w:lang w:val="en-US"/>
              </w:rPr>
            </w:pPr>
            <w:del w:id="1019" w:author="Multrus, Markus" w:date="2025-11-19T08:36:00Z" w16du:dateUtc="2025-11-19T14:36:00Z">
              <w:r w:rsidRPr="00E12BD3" w:rsidDel="00595E1A">
                <w:rPr>
                  <w:rFonts w:ascii="Times New Roman" w:hAnsi="Times New Roman"/>
                  <w:sz w:val="20"/>
                  <w:lang w:val="en-US"/>
                </w:rPr>
                <w:delText>integer</w:delText>
              </w:r>
            </w:del>
          </w:p>
        </w:tc>
        <w:tc>
          <w:tcPr>
            <w:tcW w:w="1276" w:type="dxa"/>
          </w:tcPr>
          <w:p w14:paraId="2A7DC77F" w14:textId="1530E172" w:rsidR="002300AE" w:rsidRPr="00E12BD3" w:rsidDel="00595E1A" w:rsidRDefault="002300AE" w:rsidP="008B1C94">
            <w:pPr>
              <w:pStyle w:val="TAC"/>
              <w:rPr>
                <w:del w:id="1020" w:author="Multrus, Markus" w:date="2025-11-19T08:36:00Z" w16du:dateUtc="2025-11-19T14:36:00Z"/>
                <w:rFonts w:ascii="Times New Roman" w:hAnsi="Times New Roman"/>
                <w:sz w:val="20"/>
                <w:lang w:val="en-US"/>
              </w:rPr>
            </w:pPr>
            <w:del w:id="1021" w:author="Multrus, Markus" w:date="2025-11-19T08:36:00Z" w16du:dateUtc="2025-11-19T14:36:00Z">
              <w:r w:rsidRPr="00E12BD3" w:rsidDel="00595E1A">
                <w:rPr>
                  <w:rFonts w:ascii="Times New Roman" w:hAnsi="Times New Roman"/>
                  <w:sz w:val="20"/>
                  <w:lang w:val="en-US"/>
                </w:rPr>
                <w:delText>4</w:delText>
              </w:r>
            </w:del>
          </w:p>
        </w:tc>
        <w:tc>
          <w:tcPr>
            <w:tcW w:w="6095" w:type="dxa"/>
          </w:tcPr>
          <w:p w14:paraId="365B0D6F" w14:textId="7AA11CD0" w:rsidR="002300AE" w:rsidRPr="00E12BD3" w:rsidDel="00595E1A" w:rsidRDefault="002300AE" w:rsidP="008B1C94">
            <w:pPr>
              <w:pStyle w:val="TAC"/>
              <w:jc w:val="left"/>
              <w:rPr>
                <w:del w:id="1022" w:author="Multrus, Markus" w:date="2025-11-19T08:36:00Z" w16du:dateUtc="2025-11-19T14:36:00Z"/>
                <w:rFonts w:ascii="Times New Roman" w:hAnsi="Times New Roman"/>
                <w:sz w:val="20"/>
                <w:lang w:val="en-US"/>
              </w:rPr>
            </w:pPr>
            <w:del w:id="1023" w:author="Multrus, Markus" w:date="2025-11-19T08:36:00Z" w16du:dateUtc="2025-11-19T14:36:00Z">
              <w:r w:rsidRPr="00E12BD3" w:rsidDel="00595E1A">
                <w:rPr>
                  <w:rFonts w:ascii="Times New Roman" w:hAnsi="Times New Roman"/>
                  <w:sz w:val="20"/>
                  <w:lang w:val="en-US"/>
                </w:rPr>
                <w:delText>Renderer type</w:delText>
              </w:r>
            </w:del>
          </w:p>
          <w:p w14:paraId="5E1F1AF0" w14:textId="11DB5CCA" w:rsidR="002300AE" w:rsidRPr="00E12BD3" w:rsidDel="00595E1A" w:rsidRDefault="002300AE" w:rsidP="008B1C94">
            <w:pPr>
              <w:pStyle w:val="TAC"/>
              <w:jc w:val="left"/>
              <w:rPr>
                <w:del w:id="1024" w:author="Multrus, Markus" w:date="2025-11-19T08:36:00Z" w16du:dateUtc="2025-11-19T14:36:00Z"/>
                <w:rFonts w:ascii="Times New Roman" w:hAnsi="Times New Roman"/>
                <w:sz w:val="20"/>
                <w:lang w:val="en-US"/>
              </w:rPr>
            </w:pPr>
          </w:p>
          <w:p w14:paraId="6A594B31" w14:textId="0F196E93" w:rsidR="002300AE" w:rsidRPr="00E12BD3" w:rsidDel="00595E1A" w:rsidRDefault="002300AE" w:rsidP="008B1C94">
            <w:pPr>
              <w:pStyle w:val="TAC"/>
              <w:jc w:val="left"/>
              <w:rPr>
                <w:del w:id="1025" w:author="Multrus, Markus" w:date="2025-11-19T08:36:00Z" w16du:dateUtc="2025-11-19T14:36:00Z"/>
                <w:rFonts w:ascii="Courier New" w:hAnsi="Courier New" w:cs="Courier New"/>
                <w:sz w:val="20"/>
                <w:lang w:val="en-US"/>
              </w:rPr>
            </w:pPr>
            <w:del w:id="1026" w:author="Multrus, Markus" w:date="2025-11-19T08:36:00Z" w16du:dateUtc="2025-11-19T14:36:00Z">
              <w:r w:rsidRPr="00E12BD3" w:rsidDel="00595E1A">
                <w:rPr>
                  <w:rFonts w:ascii="Times New Roman" w:hAnsi="Times New Roman"/>
                  <w:sz w:val="20"/>
                  <w:lang w:val="en-US"/>
                </w:rPr>
                <w:delText xml:space="preserve">The renderer type is defined according to the enumeration </w:delText>
              </w:r>
              <w:r w:rsidRPr="00E12BD3" w:rsidDel="00595E1A">
                <w:rPr>
                  <w:rFonts w:ascii="Courier New" w:eastAsia="MS Mincho" w:hAnsi="Courier New" w:cs="Courier New"/>
                  <w:szCs w:val="18"/>
                  <w:lang w:val="en-US" w:eastAsia="zh-CN"/>
                </w:rPr>
                <w:delText>RENDERER_TYPE</w:delText>
              </w:r>
              <w:r w:rsidRPr="00E12BD3" w:rsidDel="00595E1A">
                <w:rPr>
                  <w:rFonts w:ascii="Times New Roman" w:hAnsi="Times New Roman"/>
                  <w:sz w:val="20"/>
                  <w:lang w:val="en-US"/>
                </w:rPr>
                <w:delText xml:space="preserve"> among the following values:</w:delText>
              </w:r>
              <w:r w:rsidRPr="00E12BD3" w:rsidDel="00595E1A">
                <w:rPr>
                  <w:rFonts w:ascii="Courier New" w:eastAsia="MS Mincho" w:hAnsi="Courier New" w:cs="Courier New"/>
                  <w:sz w:val="20"/>
                  <w:lang w:val="en-US" w:eastAsia="zh-CN"/>
                </w:rPr>
                <w:delText xml:space="preserve"> </w:delText>
              </w:r>
              <w:r w:rsidRPr="00E12BD3" w:rsidDel="00595E1A">
                <w:rPr>
                  <w:rFonts w:ascii="Courier New" w:hAnsi="Courier New" w:cs="Courier New"/>
                  <w:sz w:val="20"/>
                  <w:lang w:val="en-US"/>
                </w:rPr>
                <w:delText xml:space="preserve"> </w:delText>
              </w:r>
            </w:del>
          </w:p>
          <w:p w14:paraId="7EA6871D" w14:textId="52B20C9B" w:rsidR="002300AE" w:rsidRPr="00E12BD3" w:rsidDel="00595E1A" w:rsidRDefault="002300AE" w:rsidP="008B1C94">
            <w:pPr>
              <w:spacing w:after="0"/>
              <w:rPr>
                <w:del w:id="1027" w:author="Multrus, Markus" w:date="2025-11-19T08:36:00Z" w16du:dateUtc="2025-11-19T14:36:00Z"/>
                <w:rFonts w:ascii="Courier New" w:eastAsia="MS Mincho" w:hAnsi="Courier New" w:cs="Courier New"/>
                <w:sz w:val="18"/>
                <w:szCs w:val="18"/>
                <w:lang w:val="en-US" w:eastAsia="zh-CN"/>
              </w:rPr>
            </w:pPr>
            <w:del w:id="1028" w:author="Multrus, Markus" w:date="2025-11-19T08:36:00Z" w16du:dateUtc="2025-11-19T14:36:00Z">
              <w:r w:rsidRPr="00E12BD3" w:rsidDel="00595E1A">
                <w:rPr>
                  <w:rFonts w:ascii="Courier New" w:eastAsia="MS Mincho" w:hAnsi="Courier New" w:cs="Courier New"/>
                  <w:sz w:val="18"/>
                  <w:szCs w:val="18"/>
                  <w:lang w:val="en-US" w:eastAsia="zh-CN"/>
                </w:rPr>
                <w:delText>- RENDERER_BINAURAL_FASTCONV</w:delText>
              </w:r>
            </w:del>
          </w:p>
          <w:p w14:paraId="559A6E74" w14:textId="28D57C12" w:rsidR="002300AE" w:rsidRPr="00E12BD3" w:rsidDel="00595E1A" w:rsidRDefault="002300AE" w:rsidP="008B1C94">
            <w:pPr>
              <w:spacing w:after="0"/>
              <w:rPr>
                <w:del w:id="1029" w:author="Multrus, Markus" w:date="2025-11-19T08:36:00Z" w16du:dateUtc="2025-11-19T14:36:00Z"/>
                <w:rFonts w:ascii="Courier New" w:eastAsia="MS Mincho" w:hAnsi="Courier New" w:cs="Courier New"/>
                <w:sz w:val="18"/>
                <w:szCs w:val="18"/>
                <w:lang w:val="en-US" w:eastAsia="zh-CN"/>
              </w:rPr>
            </w:pPr>
            <w:del w:id="1030" w:author="Multrus, Markus" w:date="2025-11-19T08:36:00Z" w16du:dateUtc="2025-11-19T14:36:00Z">
              <w:r w:rsidRPr="00E12BD3" w:rsidDel="00595E1A">
                <w:rPr>
                  <w:rFonts w:ascii="Courier New" w:eastAsia="MS Mincho" w:hAnsi="Courier New" w:cs="Courier New"/>
                  <w:sz w:val="18"/>
                  <w:szCs w:val="18"/>
                  <w:lang w:val="en-US" w:eastAsia="zh-CN"/>
                </w:rPr>
                <w:delText>- RENDERER_BINAURAL_FASTCONV_ROOM</w:delText>
              </w:r>
            </w:del>
          </w:p>
          <w:p w14:paraId="208C28D7" w14:textId="6C15D10A" w:rsidR="002300AE" w:rsidRPr="00E12BD3" w:rsidDel="00595E1A" w:rsidRDefault="002300AE" w:rsidP="008B1C94">
            <w:pPr>
              <w:spacing w:after="0"/>
              <w:rPr>
                <w:del w:id="1031" w:author="Multrus, Markus" w:date="2025-11-19T08:36:00Z" w16du:dateUtc="2025-11-19T14:36:00Z"/>
                <w:rFonts w:ascii="Courier New" w:eastAsia="MS Mincho" w:hAnsi="Courier New" w:cs="Courier New"/>
                <w:sz w:val="18"/>
                <w:szCs w:val="18"/>
                <w:lang w:val="en-US" w:eastAsia="zh-CN"/>
              </w:rPr>
            </w:pPr>
            <w:del w:id="1032" w:author="Multrus, Markus" w:date="2025-11-19T08:36:00Z" w16du:dateUtc="2025-11-19T14:36:00Z">
              <w:r w:rsidRPr="00E12BD3" w:rsidDel="00595E1A">
                <w:rPr>
                  <w:rFonts w:ascii="Courier New" w:eastAsia="MS Mincho" w:hAnsi="Courier New" w:cs="Courier New"/>
                  <w:sz w:val="18"/>
                  <w:szCs w:val="18"/>
                  <w:lang w:val="en-US" w:eastAsia="zh-CN"/>
                </w:rPr>
                <w:delText>- RENDERER_BINAURAL_PARAMETRIC_ROOM</w:delText>
              </w:r>
            </w:del>
          </w:p>
          <w:p w14:paraId="3C078BA2" w14:textId="7DD2FE3F" w:rsidR="002300AE" w:rsidRPr="00E12BD3" w:rsidDel="00595E1A" w:rsidRDefault="002300AE" w:rsidP="008B1C94">
            <w:pPr>
              <w:spacing w:after="0"/>
              <w:rPr>
                <w:del w:id="1033" w:author="Multrus, Markus" w:date="2025-11-19T08:36:00Z" w16du:dateUtc="2025-11-19T14:36:00Z"/>
                <w:rFonts w:ascii="Courier New" w:eastAsia="MS Mincho" w:hAnsi="Courier New" w:cs="Courier New"/>
                <w:sz w:val="18"/>
                <w:szCs w:val="18"/>
                <w:lang w:val="en-US" w:eastAsia="zh-CN"/>
              </w:rPr>
            </w:pPr>
            <w:del w:id="1034" w:author="Multrus, Markus" w:date="2025-11-19T08:36:00Z" w16du:dateUtc="2025-11-19T14:36:00Z">
              <w:r w:rsidRPr="00E12BD3" w:rsidDel="00595E1A">
                <w:rPr>
                  <w:rFonts w:ascii="Courier New" w:eastAsia="MS Mincho" w:hAnsi="Courier New" w:cs="Courier New"/>
                  <w:sz w:val="18"/>
                  <w:szCs w:val="18"/>
                  <w:lang w:val="en-US" w:eastAsia="zh-CN"/>
                </w:rPr>
                <w:delText>- RENDERER_BINAURAL_OBJECTS_TD</w:delText>
              </w:r>
            </w:del>
          </w:p>
          <w:p w14:paraId="0884A34A" w14:textId="594C5D9A" w:rsidR="002300AE" w:rsidRPr="00E12BD3" w:rsidDel="00595E1A" w:rsidRDefault="002300AE" w:rsidP="008B1C94">
            <w:pPr>
              <w:spacing w:after="0"/>
              <w:rPr>
                <w:del w:id="1035" w:author="Multrus, Markus" w:date="2025-11-19T08:36:00Z" w16du:dateUtc="2025-11-19T14:36:00Z"/>
                <w:rFonts w:ascii="Courier New" w:eastAsia="MS Mincho" w:hAnsi="Courier New" w:cs="Courier New"/>
                <w:sz w:val="18"/>
                <w:szCs w:val="18"/>
                <w:lang w:val="en-US" w:eastAsia="zh-CN"/>
              </w:rPr>
            </w:pPr>
            <w:del w:id="1036" w:author="Multrus, Markus" w:date="2025-11-19T08:36:00Z" w16du:dateUtc="2025-11-19T14:36:00Z">
              <w:r w:rsidRPr="00E12BD3" w:rsidDel="00595E1A">
                <w:rPr>
                  <w:rFonts w:ascii="Courier New" w:eastAsia="MS Mincho" w:hAnsi="Courier New" w:cs="Courier New"/>
                  <w:sz w:val="18"/>
                  <w:szCs w:val="18"/>
                  <w:lang w:val="en-US" w:eastAsia="zh-CN"/>
                </w:rPr>
                <w:delText>- RENDERER_BINAURAL_MIXER_CONV</w:delText>
              </w:r>
            </w:del>
          </w:p>
          <w:p w14:paraId="637914C3" w14:textId="31A73948" w:rsidR="002300AE" w:rsidRPr="00E12BD3" w:rsidDel="00595E1A" w:rsidRDefault="002300AE" w:rsidP="008B1C94">
            <w:pPr>
              <w:pStyle w:val="TAC"/>
              <w:jc w:val="left"/>
              <w:rPr>
                <w:del w:id="1037" w:author="Multrus, Markus" w:date="2025-11-19T08:36:00Z" w16du:dateUtc="2025-11-19T14:36:00Z"/>
                <w:rFonts w:ascii="Courier New" w:hAnsi="Courier New" w:cs="Courier New"/>
                <w:sz w:val="20"/>
                <w:lang w:val="en-US"/>
              </w:rPr>
            </w:pPr>
            <w:del w:id="1038" w:author="Multrus, Markus" w:date="2025-11-19T08:36:00Z" w16du:dateUtc="2025-11-19T14:36:00Z">
              <w:r w:rsidRPr="00E12BD3" w:rsidDel="00595E1A">
                <w:rPr>
                  <w:rFonts w:ascii="Courier New" w:eastAsia="MS Mincho" w:hAnsi="Courier New" w:cs="Courier New"/>
                  <w:szCs w:val="18"/>
                  <w:lang w:val="en-US" w:eastAsia="zh-CN"/>
                </w:rPr>
                <w:delText>- RENDERER_BINAURAL_MIXER_CONV_ROOM</w:delText>
              </w:r>
            </w:del>
          </w:p>
        </w:tc>
      </w:tr>
      <w:tr w:rsidR="002300AE" w:rsidRPr="00E12BD3" w:rsidDel="00595E1A" w14:paraId="24C43FEE" w14:textId="692A8734" w:rsidTr="008B1C94">
        <w:trPr>
          <w:trHeight w:val="300"/>
          <w:del w:id="1039" w:author="Multrus, Markus" w:date="2025-11-19T08:36:00Z"/>
        </w:trPr>
        <w:tc>
          <w:tcPr>
            <w:tcW w:w="1129" w:type="dxa"/>
          </w:tcPr>
          <w:p w14:paraId="26B8ABCB" w14:textId="5A6EDB44" w:rsidR="002300AE" w:rsidRPr="00E12BD3" w:rsidDel="00595E1A" w:rsidRDefault="002300AE" w:rsidP="008B1C94">
            <w:pPr>
              <w:pStyle w:val="TAC"/>
              <w:rPr>
                <w:del w:id="1040" w:author="Multrus, Markus" w:date="2025-11-19T08:36:00Z" w16du:dateUtc="2025-11-19T14:36:00Z"/>
                <w:rFonts w:ascii="Times New Roman" w:hAnsi="Times New Roman"/>
                <w:sz w:val="20"/>
                <w:lang w:val="en-US"/>
              </w:rPr>
            </w:pPr>
            <w:del w:id="1041" w:author="Multrus, Markus" w:date="2025-11-19T08:36:00Z" w16du:dateUtc="2025-11-19T14:36:00Z">
              <w:r w:rsidRPr="00E12BD3" w:rsidDel="00595E1A">
                <w:rPr>
                  <w:rFonts w:ascii="Times New Roman" w:hAnsi="Times New Roman"/>
                  <w:sz w:val="20"/>
                  <w:lang w:val="en-US"/>
                </w:rPr>
                <w:delText>4</w:delText>
              </w:r>
            </w:del>
          </w:p>
        </w:tc>
        <w:tc>
          <w:tcPr>
            <w:tcW w:w="1134" w:type="dxa"/>
          </w:tcPr>
          <w:p w14:paraId="15A346EB" w14:textId="1BAF7B6E" w:rsidR="002300AE" w:rsidRPr="00E12BD3" w:rsidDel="00595E1A" w:rsidRDefault="002300AE" w:rsidP="008B1C94">
            <w:pPr>
              <w:pStyle w:val="TAC"/>
              <w:rPr>
                <w:del w:id="1042" w:author="Multrus, Markus" w:date="2025-11-19T08:36:00Z" w16du:dateUtc="2025-11-19T14:36:00Z"/>
                <w:rFonts w:ascii="Times New Roman" w:hAnsi="Times New Roman"/>
                <w:sz w:val="20"/>
                <w:lang w:val="en-US"/>
              </w:rPr>
            </w:pPr>
            <w:del w:id="1043" w:author="Multrus, Markus" w:date="2025-11-19T08:36:00Z" w16du:dateUtc="2025-11-19T14:36:00Z">
              <w:r w:rsidRPr="00E12BD3" w:rsidDel="00595E1A">
                <w:rPr>
                  <w:rFonts w:ascii="Times New Roman" w:hAnsi="Times New Roman"/>
                  <w:sz w:val="20"/>
                  <w:lang w:val="en-US"/>
                </w:rPr>
                <w:delText>integer</w:delText>
              </w:r>
            </w:del>
          </w:p>
        </w:tc>
        <w:tc>
          <w:tcPr>
            <w:tcW w:w="1276" w:type="dxa"/>
          </w:tcPr>
          <w:p w14:paraId="33E45361" w14:textId="5A7332E8" w:rsidR="002300AE" w:rsidRPr="00E12BD3" w:rsidDel="00595E1A" w:rsidRDefault="002300AE" w:rsidP="008B1C94">
            <w:pPr>
              <w:pStyle w:val="TAC"/>
              <w:rPr>
                <w:del w:id="1044" w:author="Multrus, Markus" w:date="2025-11-19T08:36:00Z" w16du:dateUtc="2025-11-19T14:36:00Z"/>
                <w:rFonts w:ascii="Times New Roman" w:hAnsi="Times New Roman"/>
                <w:sz w:val="20"/>
                <w:lang w:val="en-US"/>
              </w:rPr>
            </w:pPr>
            <w:del w:id="1045" w:author="Multrus, Markus" w:date="2025-11-19T08:36:00Z" w16du:dateUtc="2025-11-19T14:36:00Z">
              <w:r w:rsidRPr="00E12BD3" w:rsidDel="00595E1A">
                <w:rPr>
                  <w:rFonts w:ascii="Times New Roman" w:hAnsi="Times New Roman"/>
                  <w:sz w:val="20"/>
                  <w:lang w:val="en-US"/>
                </w:rPr>
                <w:delText>4</w:delText>
              </w:r>
            </w:del>
          </w:p>
        </w:tc>
        <w:tc>
          <w:tcPr>
            <w:tcW w:w="6095" w:type="dxa"/>
          </w:tcPr>
          <w:p w14:paraId="595F77F2" w14:textId="6FDFA8DF" w:rsidR="002300AE" w:rsidRPr="00E12BD3" w:rsidDel="00595E1A" w:rsidRDefault="002300AE" w:rsidP="008B1C94">
            <w:pPr>
              <w:pStyle w:val="TAC"/>
              <w:jc w:val="left"/>
              <w:rPr>
                <w:del w:id="1046" w:author="Multrus, Markus" w:date="2025-11-19T08:36:00Z" w16du:dateUtc="2025-11-19T14:36:00Z"/>
                <w:rFonts w:ascii="Times New Roman" w:hAnsi="Times New Roman"/>
                <w:sz w:val="20"/>
                <w:lang w:val="en-US"/>
              </w:rPr>
            </w:pPr>
            <w:del w:id="1047" w:author="Multrus, Markus" w:date="2025-11-19T08:36:00Z" w16du:dateUtc="2025-11-19T14:36:00Z">
              <w:r w:rsidRPr="00E12BD3" w:rsidDel="00595E1A">
                <w:rPr>
                  <w:rFonts w:ascii="Times New Roman" w:hAnsi="Times New Roman"/>
                  <w:sz w:val="20"/>
                  <w:lang w:val="en-US"/>
                </w:rPr>
                <w:delText>Input audio configuration</w:delText>
              </w:r>
            </w:del>
          </w:p>
          <w:p w14:paraId="3E89523C" w14:textId="725E7682" w:rsidR="002300AE" w:rsidRPr="00E12BD3" w:rsidDel="00595E1A" w:rsidRDefault="002300AE" w:rsidP="008B1C94">
            <w:pPr>
              <w:pStyle w:val="TAC"/>
              <w:jc w:val="left"/>
              <w:rPr>
                <w:del w:id="1048" w:author="Multrus, Markus" w:date="2025-11-19T08:36:00Z" w16du:dateUtc="2025-11-19T14:36:00Z"/>
                <w:rFonts w:ascii="Times New Roman" w:hAnsi="Times New Roman"/>
                <w:sz w:val="20"/>
                <w:lang w:val="en-US"/>
              </w:rPr>
            </w:pPr>
          </w:p>
          <w:p w14:paraId="3524A10A" w14:textId="3F633DEE" w:rsidR="002300AE" w:rsidRPr="00E12BD3" w:rsidDel="00595E1A" w:rsidRDefault="002300AE" w:rsidP="008B1C94">
            <w:pPr>
              <w:pStyle w:val="TAC"/>
              <w:jc w:val="left"/>
              <w:rPr>
                <w:del w:id="1049" w:author="Multrus, Markus" w:date="2025-11-19T08:36:00Z" w16du:dateUtc="2025-11-19T14:36:00Z"/>
                <w:rFonts w:ascii="Times New Roman" w:hAnsi="Times New Roman"/>
                <w:sz w:val="20"/>
                <w:lang w:val="en-US"/>
              </w:rPr>
            </w:pPr>
            <w:del w:id="1050" w:author="Multrus, Markus" w:date="2025-11-19T08:36:00Z" w16du:dateUtc="2025-11-19T14:36:00Z">
              <w:r w:rsidRPr="00E12BD3" w:rsidDel="00595E1A">
                <w:rPr>
                  <w:rFonts w:ascii="Times New Roman" w:hAnsi="Times New Roman"/>
                  <w:sz w:val="20"/>
                  <w:lang w:val="en-US"/>
                </w:rPr>
                <w:delText xml:space="preserve">The input audio configuration is defined according to the enumeration  </w:delText>
              </w:r>
              <w:r w:rsidRPr="00E12BD3" w:rsidDel="00595E1A">
                <w:rPr>
                  <w:rFonts w:ascii="Courier New" w:eastAsia="MS Mincho" w:hAnsi="Courier New" w:cs="Courier New"/>
                  <w:szCs w:val="18"/>
                  <w:lang w:val="en-US" w:eastAsia="zh-CN"/>
                </w:rPr>
                <w:delText>BINAURAL_INPUT_AUDIO_CONFIG</w:delText>
              </w:r>
              <w:r w:rsidRPr="00E12BD3" w:rsidDel="00595E1A">
                <w:rPr>
                  <w:rFonts w:ascii="Times New Roman" w:hAnsi="Times New Roman"/>
                  <w:sz w:val="20"/>
                  <w:lang w:val="en-US"/>
                </w:rPr>
                <w:delText xml:space="preserve"> among the following values:</w:delText>
              </w:r>
            </w:del>
          </w:p>
          <w:p w14:paraId="5942BCEC" w14:textId="3AD419B0" w:rsidR="002300AE" w:rsidRPr="00E12BD3" w:rsidDel="00595E1A" w:rsidRDefault="002300AE" w:rsidP="008B1C94">
            <w:pPr>
              <w:spacing w:after="0"/>
              <w:rPr>
                <w:del w:id="1051" w:author="Multrus, Markus" w:date="2025-11-19T08:36:00Z" w16du:dateUtc="2025-11-19T14:36:00Z"/>
                <w:rFonts w:ascii="Courier New" w:eastAsia="MS Mincho" w:hAnsi="Courier New" w:cs="Courier New"/>
                <w:sz w:val="18"/>
                <w:szCs w:val="18"/>
                <w:lang w:val="en-US" w:eastAsia="zh-CN"/>
              </w:rPr>
            </w:pPr>
            <w:del w:id="1052" w:author="Multrus, Markus" w:date="2025-11-19T08:36:00Z" w16du:dateUtc="2025-11-19T14:36:00Z">
              <w:r w:rsidRPr="00E12BD3" w:rsidDel="00595E1A">
                <w:rPr>
                  <w:rFonts w:ascii="Courier New" w:eastAsia="MS Mincho" w:hAnsi="Courier New" w:cs="Courier New"/>
                  <w:sz w:val="18"/>
                  <w:szCs w:val="18"/>
                  <w:lang w:val="en-US" w:eastAsia="zh-CN"/>
                </w:rPr>
                <w:delText>- BINAURAL_INPUT_AUDIO_CONFIG_COMBINED</w:delText>
              </w:r>
            </w:del>
          </w:p>
          <w:p w14:paraId="70567DBA" w14:textId="39E28E32" w:rsidR="002300AE" w:rsidRPr="00E12BD3" w:rsidDel="00595E1A" w:rsidRDefault="002300AE" w:rsidP="008B1C94">
            <w:pPr>
              <w:spacing w:after="0"/>
              <w:rPr>
                <w:del w:id="1053" w:author="Multrus, Markus" w:date="2025-11-19T08:36:00Z" w16du:dateUtc="2025-11-19T14:36:00Z"/>
                <w:rFonts w:ascii="Courier New" w:eastAsia="MS Mincho" w:hAnsi="Courier New" w:cs="Courier New"/>
                <w:sz w:val="18"/>
                <w:szCs w:val="18"/>
                <w:lang w:val="en-US" w:eastAsia="zh-CN"/>
              </w:rPr>
            </w:pPr>
            <w:del w:id="1054" w:author="Multrus, Markus" w:date="2025-11-19T08:36:00Z" w16du:dateUtc="2025-11-19T14:36:00Z">
              <w:r w:rsidRPr="00E12BD3" w:rsidDel="00595E1A">
                <w:rPr>
                  <w:rFonts w:ascii="Courier New" w:eastAsia="MS Mincho" w:hAnsi="Courier New" w:cs="Courier New"/>
                  <w:sz w:val="18"/>
                  <w:szCs w:val="18"/>
                  <w:lang w:val="en-US" w:eastAsia="zh-CN"/>
                </w:rPr>
                <w:delText>- BINAURAL_INPUT_AUDIO_CONFIG_HOA3</w:delText>
              </w:r>
            </w:del>
          </w:p>
          <w:p w14:paraId="41223A29" w14:textId="1F749FD0" w:rsidR="002300AE" w:rsidRPr="00E12BD3" w:rsidDel="00595E1A" w:rsidRDefault="002300AE" w:rsidP="008B1C94">
            <w:pPr>
              <w:spacing w:after="0"/>
              <w:rPr>
                <w:del w:id="1055" w:author="Multrus, Markus" w:date="2025-11-19T08:36:00Z" w16du:dateUtc="2025-11-19T14:36:00Z"/>
                <w:rFonts w:ascii="Courier New" w:eastAsia="MS Mincho" w:hAnsi="Courier New" w:cs="Courier New"/>
                <w:sz w:val="18"/>
                <w:szCs w:val="18"/>
                <w:lang w:val="en-US" w:eastAsia="zh-CN"/>
              </w:rPr>
            </w:pPr>
            <w:del w:id="1056" w:author="Multrus, Markus" w:date="2025-11-19T08:36:00Z" w16du:dateUtc="2025-11-19T14:36:00Z">
              <w:r w:rsidRPr="00E12BD3" w:rsidDel="00595E1A">
                <w:rPr>
                  <w:rFonts w:ascii="Courier New" w:eastAsia="MS Mincho" w:hAnsi="Courier New" w:cs="Courier New"/>
                  <w:sz w:val="18"/>
                  <w:szCs w:val="18"/>
                  <w:lang w:val="en-US" w:eastAsia="zh-CN"/>
                </w:rPr>
                <w:delText>- BINAURAL_INPUT_AUDIO_CONFIG_HOA2</w:delText>
              </w:r>
            </w:del>
          </w:p>
          <w:p w14:paraId="591E1ED2" w14:textId="6B091FEC" w:rsidR="002300AE" w:rsidRPr="00E12BD3" w:rsidDel="00595E1A" w:rsidRDefault="002300AE" w:rsidP="008B1C94">
            <w:pPr>
              <w:spacing w:after="0"/>
              <w:rPr>
                <w:del w:id="1057" w:author="Multrus, Markus" w:date="2025-11-19T08:36:00Z" w16du:dateUtc="2025-11-19T14:36:00Z"/>
                <w:rFonts w:ascii="Courier New" w:eastAsia="MS Mincho" w:hAnsi="Courier New" w:cs="Courier New"/>
                <w:sz w:val="18"/>
                <w:szCs w:val="18"/>
                <w:lang w:val="en-US" w:eastAsia="zh-CN"/>
              </w:rPr>
            </w:pPr>
            <w:del w:id="1058" w:author="Multrus, Markus" w:date="2025-11-19T08:36:00Z" w16du:dateUtc="2025-11-19T14:36:00Z">
              <w:r w:rsidRPr="00E12BD3" w:rsidDel="00595E1A">
                <w:rPr>
                  <w:rFonts w:ascii="Courier New" w:eastAsia="MS Mincho" w:hAnsi="Courier New" w:cs="Courier New"/>
                  <w:sz w:val="18"/>
                  <w:szCs w:val="18"/>
                  <w:lang w:val="en-US" w:eastAsia="zh-CN"/>
                </w:rPr>
                <w:delText>- BINAURAL_INPUT_AUDIO_CONFIG_FOA</w:delText>
              </w:r>
            </w:del>
          </w:p>
          <w:p w14:paraId="739135A7" w14:textId="0DF0C7B8" w:rsidR="002300AE" w:rsidRPr="00E12BD3" w:rsidDel="00595E1A" w:rsidRDefault="002300AE" w:rsidP="008B1C94">
            <w:pPr>
              <w:spacing w:after="0"/>
              <w:rPr>
                <w:del w:id="1059" w:author="Multrus, Markus" w:date="2025-11-19T08:36:00Z" w16du:dateUtc="2025-11-19T14:36:00Z"/>
                <w:rFonts w:ascii="Courier New" w:hAnsi="Courier New" w:cs="Courier New"/>
                <w:szCs w:val="18"/>
                <w:lang w:val="en-US"/>
              </w:rPr>
            </w:pPr>
            <w:del w:id="1060" w:author="Multrus, Markus" w:date="2025-11-19T08:36:00Z" w16du:dateUtc="2025-11-19T14:36:00Z">
              <w:r w:rsidRPr="00E12BD3" w:rsidDel="00595E1A">
                <w:rPr>
                  <w:rFonts w:ascii="Courier New" w:eastAsia="MS Mincho" w:hAnsi="Courier New" w:cs="Courier New"/>
                  <w:sz w:val="18"/>
                  <w:szCs w:val="18"/>
                  <w:lang w:val="en-US" w:eastAsia="zh-CN"/>
                </w:rPr>
                <w:delText>- BINAURAL_INPUT_AUDIO_CONFIG_UNDEFINED</w:delText>
              </w:r>
            </w:del>
          </w:p>
        </w:tc>
      </w:tr>
      <w:tr w:rsidR="002300AE" w:rsidRPr="00E12BD3" w:rsidDel="00595E1A" w14:paraId="10B8459D" w14:textId="63500567" w:rsidTr="008B1C94">
        <w:trPr>
          <w:trHeight w:val="300"/>
          <w:del w:id="1061" w:author="Multrus, Markus" w:date="2025-11-19T08:36:00Z"/>
        </w:trPr>
        <w:tc>
          <w:tcPr>
            <w:tcW w:w="1129" w:type="dxa"/>
          </w:tcPr>
          <w:p w14:paraId="17D55578" w14:textId="34965905" w:rsidR="002300AE" w:rsidRPr="00E12BD3" w:rsidDel="00595E1A" w:rsidRDefault="002300AE" w:rsidP="008B1C94">
            <w:pPr>
              <w:pStyle w:val="TAC"/>
              <w:rPr>
                <w:del w:id="1062" w:author="Multrus, Markus" w:date="2025-11-19T08:36:00Z" w16du:dateUtc="2025-11-19T14:36:00Z"/>
                <w:rFonts w:ascii="Times New Roman" w:hAnsi="Times New Roman"/>
                <w:sz w:val="20"/>
                <w:lang w:val="en-US"/>
              </w:rPr>
            </w:pPr>
            <w:del w:id="1063" w:author="Multrus, Markus" w:date="2025-11-19T08:36:00Z" w16du:dateUtc="2025-11-19T14:36:00Z">
              <w:r w:rsidRPr="00E12BD3" w:rsidDel="00595E1A">
                <w:rPr>
                  <w:rFonts w:ascii="Times New Roman" w:hAnsi="Times New Roman"/>
                  <w:sz w:val="20"/>
                  <w:lang w:val="en-US"/>
                </w:rPr>
                <w:delText>8</w:delText>
              </w:r>
            </w:del>
          </w:p>
        </w:tc>
        <w:tc>
          <w:tcPr>
            <w:tcW w:w="1134" w:type="dxa"/>
          </w:tcPr>
          <w:p w14:paraId="6E3CA56C" w14:textId="20FB5DD5" w:rsidR="002300AE" w:rsidRPr="00E12BD3" w:rsidDel="00595E1A" w:rsidRDefault="002300AE" w:rsidP="008B1C94">
            <w:pPr>
              <w:pStyle w:val="TAC"/>
              <w:rPr>
                <w:del w:id="1064" w:author="Multrus, Markus" w:date="2025-11-19T08:36:00Z" w16du:dateUtc="2025-11-19T14:36:00Z"/>
                <w:rFonts w:ascii="Times New Roman" w:hAnsi="Times New Roman"/>
                <w:sz w:val="20"/>
                <w:lang w:val="en-US"/>
              </w:rPr>
            </w:pPr>
            <w:del w:id="1065" w:author="Multrus, Markus" w:date="2025-11-19T08:36:00Z" w16du:dateUtc="2025-11-19T14:36:00Z">
              <w:r w:rsidRPr="00E12BD3" w:rsidDel="00595E1A">
                <w:rPr>
                  <w:rFonts w:ascii="Times New Roman" w:hAnsi="Times New Roman"/>
                  <w:sz w:val="20"/>
                  <w:lang w:val="en-US"/>
                </w:rPr>
                <w:delText>integer</w:delText>
              </w:r>
            </w:del>
          </w:p>
        </w:tc>
        <w:tc>
          <w:tcPr>
            <w:tcW w:w="1276" w:type="dxa"/>
          </w:tcPr>
          <w:p w14:paraId="27A30F5B" w14:textId="76B68466" w:rsidR="002300AE" w:rsidRPr="00E12BD3" w:rsidDel="00595E1A" w:rsidRDefault="002300AE" w:rsidP="008B1C94">
            <w:pPr>
              <w:pStyle w:val="TAC"/>
              <w:rPr>
                <w:del w:id="1066" w:author="Multrus, Markus" w:date="2025-11-19T08:36:00Z" w16du:dateUtc="2025-11-19T14:36:00Z"/>
                <w:rFonts w:ascii="Times New Roman" w:hAnsi="Times New Roman"/>
                <w:sz w:val="20"/>
                <w:lang w:val="en-US"/>
              </w:rPr>
            </w:pPr>
            <w:del w:id="1067" w:author="Multrus, Markus" w:date="2025-11-19T08:36:00Z" w16du:dateUtc="2025-11-19T14:36:00Z">
              <w:r w:rsidRPr="00E12BD3" w:rsidDel="00595E1A">
                <w:rPr>
                  <w:rFonts w:ascii="Times New Roman" w:hAnsi="Times New Roman"/>
                  <w:sz w:val="20"/>
                  <w:lang w:val="en-US"/>
                </w:rPr>
                <w:delText>4</w:delText>
              </w:r>
            </w:del>
          </w:p>
        </w:tc>
        <w:tc>
          <w:tcPr>
            <w:tcW w:w="6095" w:type="dxa"/>
          </w:tcPr>
          <w:p w14:paraId="3590D7EC" w14:textId="16F22A5E" w:rsidR="002300AE" w:rsidRPr="00E12BD3" w:rsidDel="00595E1A" w:rsidRDefault="002300AE" w:rsidP="008B1C94">
            <w:pPr>
              <w:pStyle w:val="TAC"/>
              <w:rPr>
                <w:del w:id="1068" w:author="Multrus, Markus" w:date="2025-11-19T08:36:00Z" w16du:dateUtc="2025-11-19T14:36:00Z"/>
                <w:rFonts w:ascii="Times New Roman" w:hAnsi="Times New Roman"/>
                <w:sz w:val="20"/>
                <w:lang w:val="en-US"/>
              </w:rPr>
            </w:pPr>
            <w:del w:id="1069" w:author="Multrus, Markus" w:date="2025-11-19T08:36:00Z" w16du:dateUtc="2025-11-19T14:36:00Z">
              <w:r w:rsidRPr="00E12BD3" w:rsidDel="00595E1A">
                <w:rPr>
                  <w:rFonts w:ascii="Times New Roman" w:hAnsi="Times New Roman"/>
                  <w:sz w:val="20"/>
                  <w:lang w:val="en-US"/>
                </w:rPr>
                <w:delText>Sampling frequency (16000, 32000, 48000)</w:delText>
              </w:r>
            </w:del>
          </w:p>
        </w:tc>
      </w:tr>
      <w:tr w:rsidR="002300AE" w:rsidRPr="00E12BD3" w:rsidDel="00595E1A" w14:paraId="3A732FBF" w14:textId="331DF940" w:rsidTr="008B1C94">
        <w:trPr>
          <w:trHeight w:val="300"/>
          <w:del w:id="1070" w:author="Multrus, Markus" w:date="2025-11-19T08:36:00Z"/>
        </w:trPr>
        <w:tc>
          <w:tcPr>
            <w:tcW w:w="1129" w:type="dxa"/>
          </w:tcPr>
          <w:p w14:paraId="08535974" w14:textId="73CE7892" w:rsidR="002300AE" w:rsidRPr="00E12BD3" w:rsidDel="00595E1A" w:rsidRDefault="002300AE" w:rsidP="008B1C94">
            <w:pPr>
              <w:pStyle w:val="TAC"/>
              <w:rPr>
                <w:del w:id="1071" w:author="Multrus, Markus" w:date="2025-11-19T08:36:00Z" w16du:dateUtc="2025-11-19T14:36:00Z"/>
                <w:rFonts w:ascii="Times New Roman" w:hAnsi="Times New Roman"/>
                <w:sz w:val="20"/>
                <w:lang w:val="en-US"/>
              </w:rPr>
            </w:pPr>
            <w:del w:id="1072" w:author="Multrus, Markus" w:date="2025-11-19T08:36:00Z" w16du:dateUtc="2025-11-19T14:36:00Z">
              <w:r w:rsidRPr="00E12BD3" w:rsidDel="00595E1A">
                <w:rPr>
                  <w:rFonts w:ascii="Times New Roman" w:hAnsi="Times New Roman"/>
                  <w:sz w:val="20"/>
                  <w:lang w:val="en-US"/>
                </w:rPr>
                <w:delText>12</w:delText>
              </w:r>
            </w:del>
          </w:p>
        </w:tc>
        <w:tc>
          <w:tcPr>
            <w:tcW w:w="1134" w:type="dxa"/>
          </w:tcPr>
          <w:p w14:paraId="009B5A36" w14:textId="073558C6" w:rsidR="002300AE" w:rsidRPr="00E12BD3" w:rsidDel="00595E1A" w:rsidRDefault="002300AE" w:rsidP="008B1C94">
            <w:pPr>
              <w:pStyle w:val="TAC"/>
              <w:rPr>
                <w:del w:id="1073" w:author="Multrus, Markus" w:date="2025-11-19T08:36:00Z" w16du:dateUtc="2025-11-19T14:36:00Z"/>
                <w:rFonts w:ascii="Times New Roman" w:hAnsi="Times New Roman"/>
                <w:sz w:val="20"/>
                <w:lang w:val="en-US"/>
              </w:rPr>
            </w:pPr>
            <w:del w:id="1074" w:author="Multrus, Markus" w:date="2025-11-19T08:36:00Z" w16du:dateUtc="2025-11-19T14:36:00Z">
              <w:r w:rsidRPr="00E12BD3" w:rsidDel="00595E1A">
                <w:rPr>
                  <w:rFonts w:ascii="Times New Roman" w:hAnsi="Times New Roman"/>
                  <w:sz w:val="20"/>
                  <w:lang w:val="en-US"/>
                </w:rPr>
                <w:delText>integer</w:delText>
              </w:r>
            </w:del>
          </w:p>
        </w:tc>
        <w:tc>
          <w:tcPr>
            <w:tcW w:w="1276" w:type="dxa"/>
          </w:tcPr>
          <w:p w14:paraId="62E07D64" w14:textId="78C247F0" w:rsidR="002300AE" w:rsidRPr="00E12BD3" w:rsidDel="00595E1A" w:rsidRDefault="002300AE" w:rsidP="008B1C94">
            <w:pPr>
              <w:pStyle w:val="TAC"/>
              <w:rPr>
                <w:del w:id="1075" w:author="Multrus, Markus" w:date="2025-11-19T08:36:00Z" w16du:dateUtc="2025-11-19T14:36:00Z"/>
                <w:rFonts w:ascii="Times New Roman" w:hAnsi="Times New Roman"/>
                <w:sz w:val="20"/>
                <w:lang w:val="en-US"/>
              </w:rPr>
            </w:pPr>
            <w:del w:id="1076" w:author="Multrus, Markus" w:date="2025-11-19T08:36:00Z" w16du:dateUtc="2025-11-19T14:36:00Z">
              <w:r w:rsidRPr="00E12BD3" w:rsidDel="00595E1A">
                <w:rPr>
                  <w:rFonts w:ascii="Times New Roman" w:hAnsi="Times New Roman"/>
                  <w:sz w:val="20"/>
                  <w:lang w:val="en-US"/>
                </w:rPr>
                <w:delText>4</w:delText>
              </w:r>
            </w:del>
          </w:p>
        </w:tc>
        <w:tc>
          <w:tcPr>
            <w:tcW w:w="6095" w:type="dxa"/>
          </w:tcPr>
          <w:p w14:paraId="593752E0" w14:textId="78536A32" w:rsidR="002300AE" w:rsidRPr="00E12BD3" w:rsidDel="00595E1A" w:rsidRDefault="002300AE" w:rsidP="008B1C94">
            <w:pPr>
              <w:pStyle w:val="TAC"/>
              <w:rPr>
                <w:del w:id="1077" w:author="Multrus, Markus" w:date="2025-11-19T08:36:00Z" w16du:dateUtc="2025-11-19T14:36:00Z"/>
                <w:rFonts w:ascii="Times New Roman" w:hAnsi="Times New Roman"/>
                <w:sz w:val="20"/>
                <w:lang w:val="en-US"/>
              </w:rPr>
            </w:pPr>
            <w:del w:id="1078" w:author="Multrus, Markus" w:date="2025-11-19T08:36:00Z" w16du:dateUtc="2025-11-19T14:36:00Z">
              <w:r w:rsidRPr="00E12BD3" w:rsidDel="00595E1A">
                <w:rPr>
                  <w:rFonts w:ascii="Times New Roman" w:hAnsi="Times New Roman"/>
                  <w:sz w:val="20"/>
                  <w:lang w:val="en-US"/>
                </w:rPr>
                <w:delText>Raw data size in bytes</w:delText>
              </w:r>
            </w:del>
          </w:p>
        </w:tc>
      </w:tr>
    </w:tbl>
    <w:p w14:paraId="6FFB7A17" w14:textId="1FEFD41C" w:rsidR="002300AE" w:rsidRPr="00E12BD3" w:rsidDel="00595E1A" w:rsidRDefault="002300AE" w:rsidP="002300AE">
      <w:pPr>
        <w:pStyle w:val="FP"/>
        <w:rPr>
          <w:del w:id="1079" w:author="Multrus, Markus" w:date="2025-11-19T08:36:00Z" w16du:dateUtc="2025-11-19T14:36:00Z"/>
          <w:lang w:val="en-US"/>
        </w:rPr>
      </w:pPr>
    </w:p>
    <w:p w14:paraId="1D87BE0B" w14:textId="78587FEA" w:rsidR="002300AE" w:rsidRPr="00E12BD3" w:rsidDel="00595E1A" w:rsidRDefault="002300AE" w:rsidP="002300AE">
      <w:pPr>
        <w:pStyle w:val="FP"/>
        <w:rPr>
          <w:del w:id="1080" w:author="Multrus, Markus" w:date="2025-11-19T08:36:00Z" w16du:dateUtc="2025-11-19T14:36:00Z"/>
          <w:rFonts w:eastAsia="MS Mincho"/>
          <w:lang w:val="en-US" w:eastAsia="zh-CN"/>
        </w:rPr>
      </w:pPr>
      <w:del w:id="1081" w:author="Multrus, Markus" w:date="2025-11-19T08:36:00Z" w16du:dateUtc="2025-11-19T14:36:00Z">
        <w:r w:rsidRPr="00E12BD3" w:rsidDel="00595E1A">
          <w:rPr>
            <w:rFonts w:eastAsia="MS Mincho"/>
            <w:lang w:val="en-US" w:eastAsia="zh-CN"/>
          </w:rPr>
          <w:delText xml:space="preserve">The format of the raw data depends on the rendering and the HR filters are represented in </w:delText>
        </w:r>
        <w:r w:rsidRPr="00476B56" w:rsidDel="00595E1A">
          <w:rPr>
            <w:rFonts w:eastAsia="MS Mincho"/>
            <w:lang w:val="en-US" w:eastAsia="zh-CN"/>
          </w:rPr>
          <w:delText>floating point</w:delText>
        </w:r>
        <w:r w:rsidRPr="00E12BD3" w:rsidDel="00595E1A">
          <w:rPr>
            <w:rFonts w:eastAsia="MS Mincho"/>
            <w:lang w:val="en-US" w:eastAsia="zh-CN"/>
          </w:rPr>
          <w:delText>.</w:delText>
        </w:r>
      </w:del>
    </w:p>
    <w:p w14:paraId="7B925EDE" w14:textId="763022C0" w:rsidR="002300AE" w:rsidRPr="00E12BD3" w:rsidDel="00595E1A" w:rsidRDefault="002300AE" w:rsidP="002300AE">
      <w:pPr>
        <w:pStyle w:val="FP"/>
        <w:rPr>
          <w:del w:id="1082" w:author="Multrus, Markus" w:date="2025-11-19T08:36:00Z" w16du:dateUtc="2025-11-19T14:36:00Z"/>
          <w:lang w:val="en-US" w:eastAsia="ja-JP"/>
        </w:rPr>
      </w:pPr>
    </w:p>
    <w:p w14:paraId="394E77AA" w14:textId="5FDCA13F" w:rsidR="002300AE" w:rsidRPr="00E12BD3" w:rsidDel="00595E1A" w:rsidRDefault="002300AE" w:rsidP="002300AE">
      <w:pPr>
        <w:pStyle w:val="NO"/>
        <w:rPr>
          <w:del w:id="1083" w:author="Multrus, Markus" w:date="2025-11-19T08:36:00Z" w16du:dateUtc="2025-11-19T14:36:00Z"/>
          <w:lang w:val="en-US" w:eastAsia="ja-JP"/>
        </w:rPr>
      </w:pPr>
      <w:del w:id="1084" w:author="Multrus, Markus" w:date="2025-11-19T08:36:00Z" w16du:dateUtc="2025-11-19T14:36:00Z">
        <w:r w:rsidRPr="00E12BD3" w:rsidDel="00595E1A">
          <w:rPr>
            <w:lang w:val="en-US" w:eastAsia="ja-JP"/>
          </w:rPr>
          <w:delText>Note :</w:delText>
        </w:r>
      </w:del>
    </w:p>
    <w:p w14:paraId="125188C1" w14:textId="76CEC5F4" w:rsidR="002300AE" w:rsidRPr="00E12BD3" w:rsidDel="00595E1A" w:rsidRDefault="002300AE" w:rsidP="002300AE">
      <w:pPr>
        <w:pStyle w:val="NO"/>
        <w:rPr>
          <w:del w:id="1085" w:author="Multrus, Markus" w:date="2025-11-19T08:36:00Z" w16du:dateUtc="2025-11-19T14:36:00Z"/>
          <w:rFonts w:ascii="Segoe UI" w:eastAsia="Segoe UI" w:hAnsi="Segoe UI" w:cs="Segoe UI"/>
          <w:color w:val="333333"/>
          <w:sz w:val="18"/>
          <w:szCs w:val="18"/>
          <w:lang w:val="en-US"/>
        </w:rPr>
      </w:pPr>
      <w:del w:id="1086" w:author="Multrus, Markus" w:date="2025-11-19T08:36:00Z" w16du:dateUtc="2025-11-19T14:36:00Z">
        <w:r w:rsidRPr="00E12BD3" w:rsidDel="00595E1A">
          <w:rPr>
            <w:rFonts w:ascii="Segoe UI" w:eastAsia="Segoe UI" w:hAnsi="Segoe UI" w:cs="Segoe UI"/>
            <w:color w:val="333333"/>
            <w:sz w:val="18"/>
            <w:szCs w:val="18"/>
            <w:lang w:val="en-US"/>
          </w:rPr>
          <w:delText>-</w:delText>
        </w:r>
        <w:r w:rsidRPr="00E12BD3" w:rsidDel="00595E1A">
          <w:rPr>
            <w:rFonts w:ascii="Segoe UI" w:eastAsia="Segoe UI" w:hAnsi="Segoe UI" w:cs="Segoe UI"/>
            <w:color w:val="333333"/>
            <w:sz w:val="18"/>
            <w:szCs w:val="18"/>
            <w:lang w:val="en-US"/>
          </w:rPr>
          <w:tab/>
        </w:r>
        <w:r w:rsidRPr="00E12BD3" w:rsidDel="00595E1A">
          <w:rPr>
            <w:rStyle w:val="ListenabsatzZchn"/>
            <w:lang w:val="en-US"/>
          </w:rPr>
          <w:delText xml:space="preserve">With renderer type </w:delText>
        </w:r>
        <w:r w:rsidRPr="00E12BD3" w:rsidDel="00595E1A">
          <w:rPr>
            <w:rStyle w:val="ListenabsatzZchn"/>
            <w:rFonts w:ascii="Courier New" w:eastAsia="Courier New" w:hAnsi="Courier New" w:cs="Courier New"/>
            <w:lang w:val="en-US"/>
          </w:rPr>
          <w:delText>RENDERER_BINAURAL_PARAMETRIC_ROOM</w:delText>
        </w:r>
        <w:r w:rsidRPr="00E12BD3" w:rsidDel="00595E1A">
          <w:rPr>
            <w:rStyle w:val="ListenabsatzZchn"/>
            <w:lang w:val="en-US"/>
          </w:rPr>
          <w:delText xml:space="preserve">, the HR filters contain always one set of data which is independent of input audio configuration (set as </w:delText>
        </w:r>
        <w:r w:rsidRPr="00E12BD3" w:rsidDel="00595E1A">
          <w:rPr>
            <w:rStyle w:val="ListenabsatzZchn"/>
            <w:rFonts w:ascii="Courier New" w:eastAsia="Courier New" w:hAnsi="Courier New" w:cs="Courier New"/>
            <w:lang w:val="en-US"/>
          </w:rPr>
          <w:delText>BINAURAL_INPUT_AUDIO_CONFIG_UNDEFINED</w:delText>
        </w:r>
        <w:r w:rsidRPr="00E12BD3" w:rsidDel="00595E1A">
          <w:rPr>
            <w:rStyle w:val="ListenabsatzZchn"/>
            <w:lang w:val="en-US"/>
          </w:rPr>
          <w:delText xml:space="preserve">) and sampling rate (48 kHz always). This provides full data for use in the parametric binaural renderer in all situations including renderer type </w:delText>
        </w:r>
        <w:r w:rsidRPr="00E12BD3" w:rsidDel="00595E1A">
          <w:rPr>
            <w:rStyle w:val="ListenabsatzZchn"/>
            <w:rFonts w:ascii="Courier New" w:eastAsia="Courier New" w:hAnsi="Courier New" w:cs="Courier New"/>
            <w:sz w:val="18"/>
            <w:szCs w:val="18"/>
            <w:lang w:val="en-US"/>
          </w:rPr>
          <w:delText>RENDERER_BINAURAL_PARAMETRIC</w:delText>
        </w:r>
        <w:r w:rsidRPr="00E12BD3" w:rsidDel="00595E1A">
          <w:rPr>
            <w:rStyle w:val="ListenabsatzZchn"/>
            <w:lang w:val="en-US"/>
          </w:rPr>
          <w:delText>.</w:delText>
        </w:r>
      </w:del>
    </w:p>
    <w:p w14:paraId="5CF81F57" w14:textId="731FB372" w:rsidR="002300AE" w:rsidRPr="00E12BD3" w:rsidDel="00595E1A" w:rsidRDefault="002300AE" w:rsidP="002300AE">
      <w:pPr>
        <w:pStyle w:val="NO"/>
        <w:rPr>
          <w:del w:id="1087" w:author="Multrus, Markus" w:date="2025-11-19T08:36:00Z" w16du:dateUtc="2025-11-19T14:36:00Z"/>
          <w:rFonts w:ascii="Courier New" w:eastAsia="MS Mincho" w:hAnsi="Courier New" w:cs="Courier New"/>
          <w:sz w:val="18"/>
          <w:szCs w:val="18"/>
          <w:lang w:val="en-US" w:eastAsia="zh-CN"/>
        </w:rPr>
      </w:pPr>
      <w:del w:id="1088" w:author="Multrus, Markus" w:date="2025-11-19T08:36:00Z" w16du:dateUtc="2025-11-19T14:36:00Z">
        <w:r w:rsidRPr="00E12BD3" w:rsidDel="00595E1A">
          <w:rPr>
            <w:rFonts w:eastAsia="MS Mincho"/>
            <w:lang w:val="en-US" w:eastAsia="zh-CN"/>
          </w:rPr>
          <w:delText>-</w:delText>
        </w:r>
        <w:r w:rsidRPr="00E12BD3" w:rsidDel="00595E1A">
          <w:rPr>
            <w:rFonts w:eastAsia="MS Mincho"/>
            <w:lang w:val="en-US" w:eastAsia="zh-CN"/>
          </w:rPr>
          <w:tab/>
          <w:delText xml:space="preserve">The HR filters for the renderer types </w:delText>
        </w:r>
        <w:r w:rsidRPr="00E12BD3" w:rsidDel="00595E1A">
          <w:rPr>
            <w:rFonts w:ascii="Courier New" w:eastAsia="MS Mincho" w:hAnsi="Courier New" w:cs="Courier New"/>
            <w:sz w:val="18"/>
            <w:szCs w:val="18"/>
            <w:lang w:val="en-US" w:eastAsia="zh-CN"/>
          </w:rPr>
          <w:delText>RENDERER_BINAURAL_FASTCONV</w:delText>
        </w:r>
        <w:r w:rsidRPr="00E12BD3" w:rsidDel="00595E1A">
          <w:rPr>
            <w:rFonts w:eastAsia="MS Mincho"/>
            <w:lang w:val="en-US" w:eastAsia="zh-CN"/>
          </w:rPr>
          <w:delText xml:space="preserve"> and </w:delText>
        </w:r>
        <w:r w:rsidRPr="00E12BD3" w:rsidDel="00595E1A">
          <w:rPr>
            <w:rFonts w:ascii="Courier New" w:eastAsia="MS Mincho" w:hAnsi="Courier New" w:cs="Courier New"/>
            <w:sz w:val="18"/>
            <w:szCs w:val="18"/>
            <w:lang w:val="en-US" w:eastAsia="zh-CN"/>
          </w:rPr>
          <w:delText>RENDERER_BINAURAL_FASTCONV_ROOM</w:delText>
        </w:r>
        <w:r w:rsidRPr="00E12BD3" w:rsidDel="00595E1A">
          <w:rPr>
            <w:rFonts w:eastAsia="MS Mincho"/>
            <w:lang w:val="en-US" w:eastAsia="zh-CN"/>
          </w:rPr>
          <w:delText xml:space="preserve"> are fully defined at 48kHz</w:delText>
        </w:r>
        <w:r w:rsidRPr="00E12BD3" w:rsidDel="00595E1A">
          <w:rPr>
            <w:rFonts w:ascii="Courier New" w:eastAsia="MS Mincho" w:hAnsi="Courier New" w:cs="Courier New"/>
            <w:sz w:val="18"/>
            <w:szCs w:val="18"/>
            <w:lang w:val="en-US" w:eastAsia="zh-CN"/>
          </w:rPr>
          <w:delText>.</w:delText>
        </w:r>
      </w:del>
    </w:p>
    <w:p w14:paraId="35D73488" w14:textId="698FBBFA" w:rsidR="002300AE" w:rsidRPr="00E12BD3" w:rsidDel="00595E1A" w:rsidRDefault="002300AE" w:rsidP="002300AE">
      <w:pPr>
        <w:pStyle w:val="NO"/>
        <w:rPr>
          <w:del w:id="1089" w:author="Multrus, Markus" w:date="2025-11-19T08:36:00Z" w16du:dateUtc="2025-11-19T14:36:00Z"/>
          <w:rFonts w:eastAsia="MS Mincho"/>
          <w:lang w:val="en-US" w:eastAsia="zh-CN"/>
        </w:rPr>
      </w:pPr>
      <w:del w:id="1090" w:author="Multrus, Markus" w:date="2025-11-19T08:36:00Z" w16du:dateUtc="2025-11-19T14:36:00Z">
        <w:r w:rsidRPr="00E12BD3" w:rsidDel="00595E1A">
          <w:rPr>
            <w:rFonts w:eastAsia="MS Mincho"/>
            <w:lang w:val="en-US" w:eastAsia="zh-CN"/>
          </w:rPr>
          <w:delText>-</w:delText>
        </w:r>
        <w:r w:rsidRPr="00E12BD3" w:rsidDel="00595E1A">
          <w:rPr>
            <w:rFonts w:eastAsia="MS Mincho"/>
            <w:lang w:val="en-US" w:eastAsia="zh-CN"/>
          </w:rPr>
          <w:tab/>
          <w:delText xml:space="preserve">For the renderer type </w:delText>
        </w:r>
        <w:r w:rsidRPr="00E12BD3" w:rsidDel="00595E1A">
          <w:rPr>
            <w:rFonts w:ascii="Courier New" w:eastAsia="MS Mincho" w:hAnsi="Courier New" w:cs="Courier New"/>
            <w:sz w:val="18"/>
            <w:szCs w:val="18"/>
            <w:lang w:val="en-US" w:eastAsia="zh-CN"/>
          </w:rPr>
          <w:delText>RENDERER_BINAURAL_OBJECTS_TD</w:delText>
        </w:r>
        <w:r w:rsidRPr="00E12BD3" w:rsidDel="00595E1A">
          <w:rPr>
            <w:rFonts w:eastAsia="MS Mincho"/>
            <w:lang w:val="en-US" w:eastAsia="zh-CN"/>
          </w:rPr>
          <w:delText xml:space="preserve"> the input audio configuration is always </w:delText>
        </w:r>
        <w:r w:rsidRPr="00E12BD3" w:rsidDel="00595E1A">
          <w:rPr>
            <w:rFonts w:ascii="Courier New" w:eastAsia="MS Mincho" w:hAnsi="Courier New" w:cs="Courier New"/>
            <w:sz w:val="18"/>
            <w:szCs w:val="18"/>
            <w:lang w:val="en-US" w:eastAsia="zh-CN"/>
          </w:rPr>
          <w:delText>BINAURAL_INPUT_AUDIO_CONFIG_UNDEFINED</w:delText>
        </w:r>
        <w:r w:rsidRPr="00E12BD3" w:rsidDel="00595E1A">
          <w:rPr>
            <w:rFonts w:eastAsia="MS Mincho"/>
            <w:lang w:val="en-US" w:eastAsia="zh-CN"/>
          </w:rPr>
          <w:delText>.</w:delText>
        </w:r>
      </w:del>
    </w:p>
    <w:p w14:paraId="1C071CC6" w14:textId="77777777" w:rsidR="002300AE" w:rsidRPr="00CE4669" w:rsidRDefault="002300AE" w:rsidP="002300AE">
      <w:pPr>
        <w:pStyle w:val="CRSeparator"/>
      </w:pPr>
      <w:r w:rsidRPr="00CE4669">
        <w:t>==============Next change==============</w:t>
      </w:r>
    </w:p>
    <w:p w14:paraId="57E7A9D3" w14:textId="77777777" w:rsidR="002300AE" w:rsidRPr="00E12BD3" w:rsidRDefault="002300AE" w:rsidP="002300AE">
      <w:pPr>
        <w:pStyle w:val="berschrift2"/>
        <w:rPr>
          <w:rFonts w:eastAsia="MS Mincho"/>
          <w:lang w:val="en-US" w:eastAsia="ja-JP"/>
        </w:rPr>
      </w:pPr>
      <w:bookmarkStart w:id="1091" w:name="_Toc170398620"/>
      <w:r w:rsidRPr="00E12BD3">
        <w:rPr>
          <w:rFonts w:eastAsia="MS Mincho"/>
          <w:lang w:val="en-US" w:eastAsia="ja-JP"/>
        </w:rPr>
        <w:t>5.11</w:t>
      </w:r>
      <w:r w:rsidRPr="00E12BD3">
        <w:rPr>
          <w:rFonts w:eastAsia="MS Mincho"/>
          <w:lang w:val="en-US" w:eastAsia="ja-JP"/>
        </w:rPr>
        <w:tab/>
        <w:t>Head rotation trajectory file (decoder/renderer input)</w:t>
      </w:r>
      <w:bookmarkEnd w:id="1091"/>
    </w:p>
    <w:p w14:paraId="6D6AF1F2" w14:textId="77777777" w:rsidR="002300AE" w:rsidRPr="00A02D91" w:rsidRDefault="002300AE" w:rsidP="002300AE">
      <w:pPr>
        <w:rPr>
          <w:lang w:val="en-US"/>
        </w:rPr>
      </w:pPr>
      <w:r w:rsidRPr="00A02D91">
        <w:rPr>
          <w:lang w:val="en-US"/>
        </w:rPr>
        <w:t xml:space="preserve">In the reference implementation of the codec, input data representing the current rotation of the listeners head can be provided to the decoder in an ASCII formatted file comprising four columns separated by commas. These columns </w:t>
      </w:r>
      <w:r w:rsidRPr="00A02D91">
        <w:rPr>
          <w:lang w:val="en-US"/>
        </w:rPr>
        <w:lastRenderedPageBreak/>
        <w:t xml:space="preserve">contain floating-point numbers representing either a quaternion or a Euler angle. The distinction between these two input formats is made by a magic number in the first column. If this value is set to -3.0, it is assumed that the remaining three columns contain three Euler angles. Otherwise, all four columns are interpreted as a Quaternion. The input is expected to have one line for each subframe of 5 </w:t>
      </w:r>
      <w:proofErr w:type="spellStart"/>
      <w:r w:rsidRPr="00A02D91">
        <w:rPr>
          <w:lang w:val="en-US"/>
        </w:rPr>
        <w:t>ms.</w:t>
      </w:r>
      <w:proofErr w:type="spellEnd"/>
      <w:r w:rsidRPr="00A02D91">
        <w:rPr>
          <w:lang w:val="en-US"/>
        </w:rPr>
        <w:t xml:space="preserve"> </w:t>
      </w:r>
    </w:p>
    <w:p w14:paraId="3AD0B924" w14:textId="77777777" w:rsidR="002300AE" w:rsidRPr="00A02D91" w:rsidRDefault="002300AE" w:rsidP="002300AE">
      <w:pPr>
        <w:rPr>
          <w:lang w:val="en-US"/>
        </w:rPr>
      </w:pPr>
      <w:r w:rsidRPr="00A02D91">
        <w:rPr>
          <w:lang w:val="en-US"/>
        </w:rPr>
        <w:t>In the case of Quaternion-based input, the columns are the w, x, y, z components of a unit quaternion. Proper normalization to 1 shall be maintained in the input. The coordinate system is defined such that the x-axis points</w:t>
      </w:r>
      <w:r>
        <w:rPr>
          <w:lang w:val="en-US"/>
        </w:rPr>
        <w:t xml:space="preserve"> into the direction of view</w:t>
      </w:r>
      <w:r w:rsidRPr="00A02D91">
        <w:rPr>
          <w:lang w:val="en-US"/>
        </w:rPr>
        <w:t xml:space="preserve">, </w:t>
      </w:r>
      <w:r w:rsidRPr="004E5B01">
        <w:rPr>
          <w:lang w:val="en-US"/>
        </w:rPr>
        <w:t xml:space="preserve">the y axis points </w:t>
      </w:r>
      <w:del w:id="1092" w:author="Markus Multrus" w:date="2025-11-11T14:21:00Z" w16du:dateUtc="2025-11-11T13:21:00Z">
        <w:r w:rsidRPr="004E5B01" w:rsidDel="00D925ED">
          <w:rPr>
            <w:lang w:val="en-US"/>
          </w:rPr>
          <w:delText xml:space="preserve">right </w:delText>
        </w:r>
      </w:del>
      <w:r w:rsidRPr="004E5B01">
        <w:rPr>
          <w:lang w:val="en-US"/>
        </w:rPr>
        <w:t>to</w:t>
      </w:r>
      <w:ins w:id="1093" w:author="Markus Multrus" w:date="2025-11-11T14:28:00Z" w16du:dateUtc="2025-11-11T13:28:00Z">
        <w:r>
          <w:rPr>
            <w:lang w:val="en-US"/>
          </w:rPr>
          <w:t>wards</w:t>
        </w:r>
      </w:ins>
      <w:r w:rsidRPr="004E5B01">
        <w:rPr>
          <w:lang w:val="en-US"/>
        </w:rPr>
        <w:t xml:space="preserve"> the left ear</w:t>
      </w:r>
      <w:r w:rsidRPr="00A02D91">
        <w:rPr>
          <w:lang w:val="en-US"/>
        </w:rPr>
        <w:t xml:space="preserve">, and the z axis point from bottom to top. The origin is in the center of the head. </w:t>
      </w:r>
      <w:ins w:id="1094" w:author="Markus Multrus" w:date="2025-11-11T14:27:00Z" w16du:dateUtc="2025-11-11T13:27:00Z">
        <w:r>
          <w:rPr>
            <w:lang w:val="en-US"/>
          </w:rPr>
          <w:t xml:space="preserve">See also TS 26.253, clause 7.4.3 </w:t>
        </w:r>
      </w:ins>
      <w:ins w:id="1095" w:author="Markus Multrus" w:date="2025-11-11T14:28:00Z" w16du:dateUtc="2025-11-11T13:28:00Z">
        <w:r>
          <w:rPr>
            <w:lang w:val="en-US"/>
          </w:rPr>
          <w:t xml:space="preserve">[2]. </w:t>
        </w:r>
      </w:ins>
      <w:r w:rsidRPr="00A02D91">
        <w:rPr>
          <w:lang w:val="en-US"/>
        </w:rPr>
        <w:t xml:space="preserve">For example, an approximate </w:t>
      </w:r>
      <w:r w:rsidRPr="005B7ED1">
        <w:rPr>
          <w:lang w:val="en-US"/>
        </w:rPr>
        <w:t xml:space="preserve">90-degree rotation around the </w:t>
      </w:r>
      <w:del w:id="1096" w:author="Markus Multrus" w:date="2025-11-11T14:26:00Z" w16du:dateUtc="2025-11-11T13:26:00Z">
        <w:r w:rsidRPr="005B7ED1" w:rsidDel="005B7ED1">
          <w:rPr>
            <w:lang w:val="en-US"/>
          </w:rPr>
          <w:delText xml:space="preserve">horizontal </w:delText>
        </w:r>
      </w:del>
      <w:ins w:id="1097" w:author="Markus Multrus" w:date="2025-11-11T14:26:00Z" w16du:dateUtc="2025-11-11T13:26:00Z">
        <w:r>
          <w:rPr>
            <w:lang w:val="en-US"/>
          </w:rPr>
          <w:t>vertical</w:t>
        </w:r>
        <w:r w:rsidRPr="005B7ED1">
          <w:rPr>
            <w:lang w:val="en-US"/>
          </w:rPr>
          <w:t xml:space="preserve"> </w:t>
        </w:r>
      </w:ins>
      <w:r w:rsidRPr="005B7ED1">
        <w:rPr>
          <w:lang w:val="en-US"/>
        </w:rPr>
        <w:t>(z) axis</w:t>
      </w:r>
      <w:r w:rsidRPr="00A02D91">
        <w:rPr>
          <w:lang w:val="en-US"/>
        </w:rPr>
        <w:t xml:space="preserve"> would be represented by the following input line:</w:t>
      </w:r>
    </w:p>
    <w:p w14:paraId="745B6707" w14:textId="77777777" w:rsidR="002300AE" w:rsidRPr="00A02D91" w:rsidRDefault="002300AE" w:rsidP="002300AE">
      <w:pPr>
        <w:jc w:val="center"/>
        <w:rPr>
          <w:lang w:val="en-US"/>
        </w:rPr>
      </w:pPr>
      <w:r w:rsidRPr="00A02D91">
        <w:rPr>
          <w:lang w:val="en-US"/>
        </w:rPr>
        <w:t>0.707107,0.000000,0.000000,0.70710</w:t>
      </w:r>
    </w:p>
    <w:p w14:paraId="718C6649" w14:textId="77777777" w:rsidR="002300AE" w:rsidRPr="00A02D91" w:rsidRDefault="002300AE" w:rsidP="002300AE">
      <w:pPr>
        <w:rPr>
          <w:lang w:val="en-US"/>
        </w:rPr>
      </w:pPr>
      <w:r w:rsidRPr="00A02D91">
        <w:rPr>
          <w:lang w:val="en-US"/>
        </w:rPr>
        <w:t>In the case of Euler-angle input, the first column contains the magic number -3.0, and the next three columns are the Euler angles yaw, pitch, and roll. The rotations are applied in the order yaw-pitch-roll. The yaw angle rotates around the z axis. The pitch angle rotates around the new y axis. The roll angle rotates around the new x axis. The equivalent of the example line above is then:</w:t>
      </w:r>
    </w:p>
    <w:p w14:paraId="323CEA31" w14:textId="77777777" w:rsidR="002300AE" w:rsidRDefault="002300AE" w:rsidP="002300AE">
      <w:pPr>
        <w:jc w:val="center"/>
        <w:rPr>
          <w:lang w:val="en-US"/>
        </w:rPr>
      </w:pPr>
      <w:r w:rsidRPr="00A02D91">
        <w:rPr>
          <w:lang w:val="en-US"/>
        </w:rPr>
        <w:t>-3.0,90.000035,0.000000,0.000000</w:t>
      </w:r>
    </w:p>
    <w:p w14:paraId="65F13463" w14:textId="77777777" w:rsidR="002300AE" w:rsidRDefault="002300AE" w:rsidP="002300AE">
      <w:pPr>
        <w:rPr>
          <w:ins w:id="1098" w:author="Multrus, Markus" w:date="2025-11-09T21:44:00Z" w16du:dateUtc="2025-11-09T20:44:00Z"/>
          <w:lang w:val="en-US"/>
        </w:rPr>
      </w:pPr>
      <w:ins w:id="1099" w:author="Multrus, Markus" w:date="2025-11-09T21:44:00Z" w16du:dateUtc="2025-11-09T20:44:00Z">
        <w:r>
          <w:rPr>
            <w:lang w:val="en-US"/>
          </w:rPr>
          <w:t xml:space="preserve">In case of 6 </w:t>
        </w:r>
        <w:proofErr w:type="spellStart"/>
        <w:r>
          <w:rPr>
            <w:lang w:val="en-US"/>
          </w:rPr>
          <w:t>DoF</w:t>
        </w:r>
        <w:proofErr w:type="spellEnd"/>
        <w:r>
          <w:rPr>
            <w:lang w:val="en-US"/>
          </w:rPr>
          <w:t xml:space="preserve"> support in the renderer, the head rotation trajectory file may also include a listener position in absolute Cartesian coordinates on the x-, y- and z-axis. Note that the listener position is expressed in absolute coordinates, while the listener orientation is expressed as scene displacement. An example of a listener positioned at x=3.0, y=4.0 and z=0 would be:</w:t>
        </w:r>
      </w:ins>
    </w:p>
    <w:p w14:paraId="7173AAF4" w14:textId="77777777" w:rsidR="002300AE" w:rsidRDefault="002300AE" w:rsidP="002300AE">
      <w:pPr>
        <w:jc w:val="center"/>
        <w:rPr>
          <w:ins w:id="1100" w:author="Multrus, Markus" w:date="2025-11-09T21:44:00Z" w16du:dateUtc="2025-11-09T20:44:00Z"/>
          <w:lang w:val="en-US"/>
        </w:rPr>
      </w:pPr>
      <w:ins w:id="1101" w:author="Multrus, Markus" w:date="2025-11-09T21:44:00Z" w16du:dateUtc="2025-11-09T20:44:00Z">
        <w:r w:rsidRPr="00A02D91">
          <w:rPr>
            <w:lang w:val="en-US"/>
          </w:rPr>
          <w:t>-3.0,90.000035,0.000000,0.000000</w:t>
        </w:r>
        <w:r>
          <w:rPr>
            <w:lang w:val="en-US"/>
          </w:rPr>
          <w:t>,3.0,4.0,0.0</w:t>
        </w:r>
      </w:ins>
    </w:p>
    <w:p w14:paraId="7D724F8B" w14:textId="77777777" w:rsidR="002300AE" w:rsidRPr="00D31255" w:rsidRDefault="002300AE" w:rsidP="002300AE">
      <w:pPr>
        <w:rPr>
          <w:ins w:id="1102" w:author="Multrus, Markus" w:date="2025-11-09T21:44:00Z" w16du:dateUtc="2025-11-09T20:44:00Z"/>
          <w:lang w:val="en-US"/>
        </w:rPr>
      </w:pPr>
      <w:ins w:id="1103" w:author="Multrus, Markus" w:date="2025-11-09T21:44:00Z" w16du:dateUtc="2025-11-09T20:44:00Z">
        <w:r>
          <w:rPr>
            <w:lang w:val="en-US"/>
          </w:rPr>
          <w:t>Note that the listener position applies for listener orientation expressed both in Quaternions and Euler angles.</w:t>
        </w:r>
      </w:ins>
    </w:p>
    <w:p w14:paraId="25627FE8" w14:textId="77777777" w:rsidR="002300AE" w:rsidRPr="00CE4669" w:rsidRDefault="002300AE" w:rsidP="002300AE">
      <w:pPr>
        <w:pStyle w:val="CRSeparator"/>
      </w:pPr>
      <w:r w:rsidRPr="00CE4669">
        <w:t>==============Next change==============</w:t>
      </w:r>
    </w:p>
    <w:p w14:paraId="4ED1BD39" w14:textId="77777777" w:rsidR="002300AE" w:rsidRPr="00E12BD3" w:rsidRDefault="002300AE" w:rsidP="002300AE">
      <w:pPr>
        <w:pStyle w:val="berschrift3"/>
        <w:rPr>
          <w:lang w:val="en-US"/>
        </w:rPr>
      </w:pPr>
      <w:bookmarkStart w:id="1104" w:name="_Toc170398627"/>
      <w:r w:rsidRPr="00E12BD3">
        <w:rPr>
          <w:lang w:val="en-US"/>
        </w:rPr>
        <w:t>5.14.2</w:t>
      </w:r>
      <w:r w:rsidRPr="00E12BD3">
        <w:rPr>
          <w:lang w:val="en-US"/>
        </w:rPr>
        <w:tab/>
        <w:t>Text renderer config metadata format</w:t>
      </w:r>
      <w:bookmarkEnd w:id="1104"/>
    </w:p>
    <w:p w14:paraId="5F551AA8" w14:textId="77777777" w:rsidR="002300AE" w:rsidRPr="00E12BD3" w:rsidRDefault="002300AE" w:rsidP="002300AE">
      <w:pPr>
        <w:rPr>
          <w:lang w:val="en-US"/>
        </w:rPr>
      </w:pPr>
      <w:r w:rsidRPr="00E12BD3">
        <w:rPr>
          <w:lang w:val="en-US"/>
        </w:rPr>
        <w:t xml:space="preserve">The </w:t>
      </w:r>
      <w:proofErr w:type="gramStart"/>
      <w:r w:rsidRPr="00E12BD3">
        <w:rPr>
          <w:lang w:val="en-US"/>
        </w:rPr>
        <w:t>text based</w:t>
      </w:r>
      <w:proofErr w:type="gramEnd"/>
      <w:r w:rsidRPr="00E12BD3">
        <w:rPr>
          <w:lang w:val="en-US"/>
        </w:rPr>
        <w:t xml:space="preserve"> renderer configuration file contains the following syntax elements:</w:t>
      </w:r>
    </w:p>
    <w:p w14:paraId="5EEC8EE6" w14:textId="77777777" w:rsidR="002300AE" w:rsidRPr="00E12BD3" w:rsidRDefault="002300AE" w:rsidP="002300AE">
      <w:pPr>
        <w:ind w:left="2835" w:hanging="2835"/>
        <w:rPr>
          <w:rStyle w:val="HTMLCode"/>
          <w:lang w:val="en-US"/>
        </w:rPr>
      </w:pPr>
      <w:r w:rsidRPr="00E12BD3">
        <w:rPr>
          <w:rStyle w:val="HTMLCode"/>
          <w:lang w:val="en-US"/>
        </w:rPr>
        <w:t>[general]</w:t>
      </w:r>
      <w:r w:rsidRPr="00E12BD3">
        <w:rPr>
          <w:rStyle w:val="HTMLCode"/>
          <w:lang w:val="en-US"/>
        </w:rPr>
        <w:tab/>
        <w:t>header of general metadata</w:t>
      </w:r>
    </w:p>
    <w:p w14:paraId="3432EEAA" w14:textId="77777777" w:rsidR="002300AE" w:rsidRPr="00E12BD3" w:rsidRDefault="002300AE" w:rsidP="002300AE">
      <w:pPr>
        <w:ind w:left="2835" w:hanging="2835"/>
        <w:rPr>
          <w:rStyle w:val="HTMLCode"/>
          <w:lang w:val="en-US"/>
        </w:rPr>
      </w:pPr>
      <w:proofErr w:type="spellStart"/>
      <w:r w:rsidRPr="00E12BD3">
        <w:rPr>
          <w:rStyle w:val="HTMLCode"/>
          <w:lang w:val="en-US"/>
        </w:rPr>
        <w:t>binaryConfig</w:t>
      </w:r>
      <w:proofErr w:type="spellEnd"/>
      <w:r w:rsidRPr="00E12BD3">
        <w:rPr>
          <w:rStyle w:val="HTMLCode"/>
          <w:lang w:val="en-US"/>
        </w:rPr>
        <w:t xml:space="preserve"> = path;</w:t>
      </w:r>
      <w:r w:rsidRPr="00E12BD3">
        <w:rPr>
          <w:rStyle w:val="HTMLCode"/>
          <w:lang w:val="en-US"/>
        </w:rPr>
        <w:tab/>
        <w:t>path to the binary configuration file</w:t>
      </w:r>
    </w:p>
    <w:p w14:paraId="20FAB2D2" w14:textId="77777777" w:rsidR="002300AE" w:rsidRPr="00E12BD3" w:rsidRDefault="002300AE" w:rsidP="002300AE">
      <w:pPr>
        <w:ind w:left="2835" w:hanging="2835"/>
        <w:rPr>
          <w:lang w:val="en-US"/>
        </w:rPr>
      </w:pPr>
      <w:r w:rsidRPr="00E12BD3">
        <w:rPr>
          <w:rStyle w:val="HTMLCode"/>
          <w:lang w:val="en-US"/>
        </w:rPr>
        <w:t>[</w:t>
      </w:r>
      <w:proofErr w:type="spellStart"/>
      <w:r w:rsidRPr="00E12BD3">
        <w:rPr>
          <w:rStyle w:val="HTMLCode"/>
          <w:lang w:val="en-US"/>
        </w:rPr>
        <w:t>roomAcoustics</w:t>
      </w:r>
      <w:proofErr w:type="spellEnd"/>
      <w:r w:rsidRPr="00E12BD3">
        <w:rPr>
          <w:rStyle w:val="HTMLCode"/>
          <w:lang w:val="en-US"/>
        </w:rPr>
        <w:t>]</w:t>
      </w:r>
      <w:r w:rsidRPr="00E12BD3">
        <w:rPr>
          <w:lang w:val="en-US"/>
        </w:rPr>
        <w:tab/>
        <w:t>header of room acoustic metadata group</w:t>
      </w:r>
    </w:p>
    <w:p w14:paraId="4CAAEB92" w14:textId="77777777" w:rsidR="002300AE" w:rsidRPr="00E12BD3" w:rsidRDefault="002300AE" w:rsidP="002300AE">
      <w:pPr>
        <w:ind w:left="2835" w:hanging="2835"/>
        <w:rPr>
          <w:lang w:val="en-US"/>
        </w:rPr>
      </w:pPr>
      <w:proofErr w:type="spellStart"/>
      <w:r w:rsidRPr="00E12BD3">
        <w:rPr>
          <w:lang w:val="en-US"/>
        </w:rPr>
        <w:t>frequencyGridCount</w:t>
      </w:r>
      <w:proofErr w:type="spellEnd"/>
      <w:r w:rsidRPr="00E12BD3">
        <w:rPr>
          <w:lang w:val="en-US"/>
        </w:rPr>
        <w:t xml:space="preserve"> = N;</w:t>
      </w:r>
      <w:r w:rsidRPr="00E12BD3">
        <w:rPr>
          <w:lang w:val="en-US"/>
        </w:rPr>
        <w:tab/>
        <w:t>number of frequency grids</w:t>
      </w:r>
    </w:p>
    <w:p w14:paraId="541C0C3E" w14:textId="77777777" w:rsidR="002300AE" w:rsidRPr="00E12BD3" w:rsidRDefault="002300AE" w:rsidP="002300AE">
      <w:pPr>
        <w:ind w:left="2835" w:hanging="2835"/>
        <w:rPr>
          <w:lang w:val="en-US"/>
        </w:rPr>
      </w:pPr>
      <w:proofErr w:type="spellStart"/>
      <w:r w:rsidRPr="00E12BD3">
        <w:rPr>
          <w:lang w:val="en-US"/>
        </w:rPr>
        <w:t>acousticEnvironmentCount</w:t>
      </w:r>
      <w:proofErr w:type="spellEnd"/>
      <w:r w:rsidRPr="00E12BD3">
        <w:rPr>
          <w:lang w:val="en-US"/>
        </w:rPr>
        <w:t xml:space="preserve"> = N;</w:t>
      </w:r>
      <w:r w:rsidRPr="00E12BD3">
        <w:rPr>
          <w:lang w:val="en-US"/>
        </w:rPr>
        <w:tab/>
        <w:t>number of acoustic environments</w:t>
      </w:r>
    </w:p>
    <w:p w14:paraId="530E75F2" w14:textId="77777777" w:rsidR="002300AE" w:rsidRPr="00E12BD3" w:rsidRDefault="002300AE" w:rsidP="002300AE">
      <w:pPr>
        <w:ind w:left="2835" w:hanging="2835"/>
        <w:rPr>
          <w:lang w:val="en-US"/>
        </w:rPr>
      </w:pPr>
      <w:r w:rsidRPr="00E12BD3">
        <w:rPr>
          <w:lang w:val="en-US"/>
        </w:rPr>
        <w:t>[</w:t>
      </w:r>
      <w:proofErr w:type="spellStart"/>
      <w:proofErr w:type="gramStart"/>
      <w:r w:rsidRPr="00E12BD3">
        <w:rPr>
          <w:lang w:val="en-US"/>
        </w:rPr>
        <w:t>frequencyGrid:N</w:t>
      </w:r>
      <w:proofErr w:type="spellEnd"/>
      <w:proofErr w:type="gramEnd"/>
      <w:r w:rsidRPr="00E12BD3">
        <w:rPr>
          <w:lang w:val="en-US"/>
        </w:rPr>
        <w:t xml:space="preserve">] </w:t>
      </w:r>
      <w:r w:rsidRPr="00E12BD3">
        <w:rPr>
          <w:lang w:val="en-US"/>
        </w:rPr>
        <w:tab/>
        <w:t>header of a frequency grid, where N is a zero-based, sequential grid index</w:t>
      </w:r>
    </w:p>
    <w:p w14:paraId="6CCFB36E" w14:textId="77777777" w:rsidR="002300AE" w:rsidRPr="00E12BD3" w:rsidRDefault="002300AE" w:rsidP="002300AE">
      <w:pPr>
        <w:spacing w:before="100" w:beforeAutospacing="1" w:after="100" w:afterAutospacing="1"/>
        <w:ind w:left="2835" w:hanging="2835"/>
        <w:rPr>
          <w:lang w:val="en-US"/>
        </w:rPr>
      </w:pPr>
      <w:r w:rsidRPr="00E12BD3">
        <w:rPr>
          <w:lang w:val="en-US"/>
        </w:rPr>
        <w:t xml:space="preserve">method = </w:t>
      </w:r>
      <w:proofErr w:type="spellStart"/>
      <w:r w:rsidRPr="00E12BD3">
        <w:rPr>
          <w:lang w:val="en-US"/>
        </w:rPr>
        <w:t>individualFrequencies</w:t>
      </w:r>
      <w:proofErr w:type="spellEnd"/>
      <w:r w:rsidRPr="00E12BD3">
        <w:rPr>
          <w:lang w:val="en-US"/>
        </w:rPr>
        <w:t xml:space="preserve"> | </w:t>
      </w:r>
      <w:proofErr w:type="spellStart"/>
      <w:r w:rsidRPr="00E12BD3">
        <w:rPr>
          <w:lang w:val="en-US"/>
        </w:rPr>
        <w:t>startHopAmount</w:t>
      </w:r>
      <w:proofErr w:type="spellEnd"/>
      <w:r w:rsidRPr="00E12BD3">
        <w:rPr>
          <w:lang w:val="en-US"/>
        </w:rPr>
        <w:t xml:space="preserve"> | </w:t>
      </w:r>
      <w:proofErr w:type="spellStart"/>
      <w:r w:rsidRPr="00E12BD3">
        <w:rPr>
          <w:lang w:val="en-US"/>
        </w:rPr>
        <w:t>defaultBanding</w:t>
      </w:r>
      <w:proofErr w:type="spellEnd"/>
      <w:r w:rsidRPr="00E12BD3">
        <w:rPr>
          <w:lang w:val="en-US"/>
        </w:rPr>
        <w:t>;</w:t>
      </w:r>
      <w:r w:rsidRPr="00E12BD3">
        <w:rPr>
          <w:lang w:val="en-US"/>
        </w:rPr>
        <w:br/>
        <w:t>specifies frequency grid representation method</w:t>
      </w:r>
    </w:p>
    <w:p w14:paraId="77238017" w14:textId="77777777" w:rsidR="002300AE" w:rsidRPr="00E12BD3" w:rsidRDefault="002300AE" w:rsidP="002300AE">
      <w:pPr>
        <w:spacing w:before="100" w:beforeAutospacing="1" w:after="100" w:afterAutospacing="1"/>
        <w:ind w:left="2835" w:hanging="2835"/>
        <w:rPr>
          <w:lang w:val="en-US"/>
        </w:rPr>
      </w:pPr>
      <w:proofErr w:type="spellStart"/>
      <w:r w:rsidRPr="00E12BD3">
        <w:rPr>
          <w:lang w:val="en-US"/>
        </w:rPr>
        <w:t>nrBands</w:t>
      </w:r>
      <w:proofErr w:type="spellEnd"/>
      <w:r w:rsidRPr="00E12BD3">
        <w:rPr>
          <w:lang w:val="en-US"/>
        </w:rPr>
        <w:t xml:space="preserve"> = N;</w:t>
      </w:r>
      <w:r w:rsidRPr="00E12BD3">
        <w:rPr>
          <w:lang w:val="en-US"/>
        </w:rPr>
        <w:tab/>
        <w:t>number of frequency bands, applicable for individual frequencies and start-hop-amount representation methods</w:t>
      </w:r>
    </w:p>
    <w:p w14:paraId="27F5D93C" w14:textId="77777777" w:rsidR="002300AE" w:rsidRPr="00E12BD3" w:rsidRDefault="002300AE" w:rsidP="002300AE">
      <w:pPr>
        <w:spacing w:before="100" w:beforeAutospacing="1" w:after="100" w:afterAutospacing="1"/>
        <w:ind w:left="2835" w:hanging="2835"/>
        <w:rPr>
          <w:lang w:val="en-US"/>
        </w:rPr>
      </w:pPr>
      <w:r w:rsidRPr="00E12BD3">
        <w:rPr>
          <w:lang w:val="en-US"/>
        </w:rPr>
        <w:t>frequencies = [...];</w:t>
      </w:r>
      <w:r w:rsidRPr="00E12BD3">
        <w:rPr>
          <w:lang w:val="en-US"/>
        </w:rPr>
        <w:tab/>
        <w:t xml:space="preserve">center frequencies for </w:t>
      </w:r>
      <w:proofErr w:type="spellStart"/>
      <w:r w:rsidRPr="00E12BD3">
        <w:rPr>
          <w:lang w:val="en-US"/>
        </w:rPr>
        <w:t>individualFrequencies</w:t>
      </w:r>
      <w:proofErr w:type="spellEnd"/>
      <w:r w:rsidRPr="00E12BD3">
        <w:rPr>
          <w:lang w:val="en-US"/>
        </w:rPr>
        <w:t xml:space="preserve"> representation method, a comma separated list of N numeric values (</w:t>
      </w:r>
      <w:proofErr w:type="spellStart"/>
      <w:r w:rsidRPr="00E12BD3">
        <w:rPr>
          <w:lang w:val="en-US"/>
        </w:rPr>
        <w:t>ints</w:t>
      </w:r>
      <w:proofErr w:type="spellEnd"/>
      <w:r w:rsidRPr="00E12BD3">
        <w:rPr>
          <w:lang w:val="en-US"/>
        </w:rPr>
        <w:t xml:space="preserve"> or floats)</w:t>
      </w:r>
    </w:p>
    <w:p w14:paraId="1D9B9569" w14:textId="77777777" w:rsidR="002300AE" w:rsidRPr="00E12BD3" w:rsidRDefault="002300AE" w:rsidP="002300AE">
      <w:pPr>
        <w:spacing w:before="100" w:beforeAutospacing="1" w:after="100" w:afterAutospacing="1"/>
        <w:ind w:left="2835" w:hanging="2835"/>
        <w:rPr>
          <w:lang w:val="en-US"/>
        </w:rPr>
      </w:pPr>
      <w:proofErr w:type="spellStart"/>
      <w:r w:rsidRPr="00E12BD3">
        <w:rPr>
          <w:lang w:val="en-US"/>
        </w:rPr>
        <w:t>startFrequency</w:t>
      </w:r>
      <w:proofErr w:type="spellEnd"/>
      <w:r w:rsidRPr="00E12BD3">
        <w:rPr>
          <w:lang w:val="en-US"/>
        </w:rPr>
        <w:t xml:space="preserve"> = value;</w:t>
      </w:r>
      <w:r w:rsidRPr="00E12BD3">
        <w:rPr>
          <w:lang w:val="en-US"/>
        </w:rPr>
        <w:tab/>
        <w:t>starting frequency for start-hop-amount representation method</w:t>
      </w:r>
    </w:p>
    <w:p w14:paraId="74BFA2FA" w14:textId="77777777" w:rsidR="002300AE" w:rsidRPr="00E12BD3" w:rsidRDefault="002300AE" w:rsidP="002300AE">
      <w:pPr>
        <w:spacing w:before="100" w:beforeAutospacing="1" w:after="100" w:afterAutospacing="1"/>
        <w:ind w:left="2835" w:hanging="2835"/>
        <w:rPr>
          <w:lang w:val="en-US"/>
        </w:rPr>
      </w:pPr>
      <w:proofErr w:type="spellStart"/>
      <w:r w:rsidRPr="00E12BD3">
        <w:rPr>
          <w:lang w:val="en-US"/>
        </w:rPr>
        <w:t>frequencyHop</w:t>
      </w:r>
      <w:proofErr w:type="spellEnd"/>
      <w:r w:rsidRPr="00E12BD3">
        <w:rPr>
          <w:lang w:val="en-US"/>
        </w:rPr>
        <w:t xml:space="preserve"> = value;</w:t>
      </w:r>
      <w:r w:rsidRPr="00E12BD3">
        <w:rPr>
          <w:lang w:val="en-US"/>
        </w:rPr>
        <w:tab/>
        <w:t xml:space="preserve">frequency hop for start-hop-amount representation method. Center frequencies for a grid are computed as </w:t>
      </w:r>
      <w:proofErr w:type="spellStart"/>
      <w:r w:rsidRPr="00E12BD3">
        <w:rPr>
          <w:lang w:val="en-US"/>
        </w:rPr>
        <w:t>fc</w:t>
      </w:r>
      <w:r w:rsidRPr="00E12BD3">
        <w:rPr>
          <w:vertAlign w:val="subscript"/>
          <w:lang w:val="en-US"/>
        </w:rPr>
        <w:t>n</w:t>
      </w:r>
      <w:proofErr w:type="spellEnd"/>
      <w:r w:rsidRPr="00E12BD3">
        <w:rPr>
          <w:lang w:val="en-US"/>
        </w:rPr>
        <w:t> = fc</w:t>
      </w:r>
      <w:r w:rsidRPr="00E12BD3">
        <w:rPr>
          <w:vertAlign w:val="subscript"/>
          <w:lang w:val="en-US"/>
        </w:rPr>
        <w:t>n-1</w:t>
      </w:r>
      <w:r w:rsidRPr="00E12BD3">
        <w:rPr>
          <w:lang w:val="en-US"/>
        </w:rPr>
        <w:t xml:space="preserve"> * hop</w:t>
      </w:r>
    </w:p>
    <w:p w14:paraId="76DC35BF" w14:textId="77777777" w:rsidR="002300AE" w:rsidRPr="00E12BD3" w:rsidRDefault="002300AE" w:rsidP="002300AE">
      <w:pPr>
        <w:spacing w:before="100" w:beforeAutospacing="1" w:after="100" w:afterAutospacing="1"/>
        <w:ind w:left="2835" w:hanging="2835"/>
        <w:rPr>
          <w:lang w:val="en-US"/>
        </w:rPr>
      </w:pPr>
      <w:proofErr w:type="spellStart"/>
      <w:r w:rsidRPr="00A571F4">
        <w:rPr>
          <w:lang w:val="en-US"/>
        </w:rPr>
        <w:t>defaultGrid</w:t>
      </w:r>
      <w:proofErr w:type="spellEnd"/>
      <w:r w:rsidRPr="00A571F4">
        <w:rPr>
          <w:lang w:val="en-US"/>
        </w:rPr>
        <w:t xml:space="preserve"> = N;</w:t>
      </w:r>
      <w:r w:rsidRPr="00A571F4">
        <w:rPr>
          <w:lang w:val="en-US"/>
        </w:rPr>
        <w:tab/>
        <w:t xml:space="preserve">default grid identifier. </w:t>
      </w:r>
      <w:r w:rsidRPr="00E12BD3">
        <w:rPr>
          <w:lang w:val="en-US"/>
        </w:rPr>
        <w:t>The available default grids are as in Annex B.1, Table B.4.</w:t>
      </w:r>
    </w:p>
    <w:p w14:paraId="7906D3FF" w14:textId="77777777" w:rsidR="002300AE" w:rsidRPr="00E12BD3" w:rsidRDefault="002300AE" w:rsidP="002300AE">
      <w:pPr>
        <w:spacing w:before="100" w:beforeAutospacing="1" w:after="100" w:afterAutospacing="1"/>
        <w:ind w:left="2835" w:hanging="2835"/>
        <w:rPr>
          <w:lang w:val="en-US"/>
        </w:rPr>
      </w:pPr>
      <w:proofErr w:type="spellStart"/>
      <w:r w:rsidRPr="00E12BD3">
        <w:rPr>
          <w:lang w:val="en-US"/>
        </w:rPr>
        <w:lastRenderedPageBreak/>
        <w:t>defaultGridOffset</w:t>
      </w:r>
      <w:proofErr w:type="spellEnd"/>
      <w:r w:rsidRPr="00E12BD3">
        <w:rPr>
          <w:lang w:val="en-US"/>
        </w:rPr>
        <w:t xml:space="preserve"> = N;</w:t>
      </w:r>
      <w:r w:rsidRPr="00E12BD3">
        <w:rPr>
          <w:lang w:val="en-US"/>
        </w:rPr>
        <w:tab/>
        <w:t>it is possible to use a subset of a default grid by specifying an offset - index of the first center frequency of the default grid and</w:t>
      </w:r>
    </w:p>
    <w:p w14:paraId="15FFE855" w14:textId="77777777" w:rsidR="002300AE" w:rsidRPr="00E12BD3" w:rsidRDefault="002300AE" w:rsidP="002300AE">
      <w:pPr>
        <w:spacing w:before="100" w:beforeAutospacing="1" w:after="100" w:afterAutospacing="1"/>
        <w:ind w:left="2835" w:hanging="2835"/>
        <w:rPr>
          <w:lang w:val="en-US"/>
        </w:rPr>
      </w:pPr>
      <w:proofErr w:type="spellStart"/>
      <w:r w:rsidRPr="00E12BD3">
        <w:rPr>
          <w:lang w:val="en-US"/>
        </w:rPr>
        <w:t>defaultGridNrBands</w:t>
      </w:r>
      <w:proofErr w:type="spellEnd"/>
      <w:r w:rsidRPr="00E12BD3">
        <w:rPr>
          <w:lang w:val="en-US"/>
        </w:rPr>
        <w:t xml:space="preserve"> = N;</w:t>
      </w:r>
      <w:r w:rsidRPr="00E12BD3">
        <w:rPr>
          <w:lang w:val="en-US"/>
        </w:rPr>
        <w:tab/>
        <w:t>number of bands from the default grid to be used</w:t>
      </w:r>
    </w:p>
    <w:p w14:paraId="1580C0C0" w14:textId="77777777" w:rsidR="002300AE" w:rsidRPr="00E12BD3" w:rsidRDefault="002300AE" w:rsidP="002300AE">
      <w:pPr>
        <w:spacing w:before="100" w:beforeAutospacing="1" w:after="100" w:afterAutospacing="1"/>
        <w:ind w:left="2835" w:hanging="2835"/>
        <w:rPr>
          <w:lang w:val="en-US"/>
        </w:rPr>
      </w:pPr>
      <w:r w:rsidRPr="00E12BD3">
        <w:rPr>
          <w:lang w:val="en-US"/>
        </w:rPr>
        <w:t>[</w:t>
      </w:r>
      <w:proofErr w:type="spellStart"/>
      <w:proofErr w:type="gramStart"/>
      <w:r w:rsidRPr="00E12BD3">
        <w:rPr>
          <w:lang w:val="en-US"/>
        </w:rPr>
        <w:t>acousticEnvironment:N</w:t>
      </w:r>
      <w:proofErr w:type="spellEnd"/>
      <w:proofErr w:type="gramEnd"/>
      <w:r w:rsidRPr="00E12BD3">
        <w:rPr>
          <w:lang w:val="en-US"/>
        </w:rPr>
        <w:t>]</w:t>
      </w:r>
      <w:r w:rsidRPr="00E12BD3">
        <w:rPr>
          <w:lang w:val="en-US"/>
        </w:rPr>
        <w:tab/>
        <w:t>header of an acoustic environment element, where N is a zero-based grid index (does not have to be sequential)</w:t>
      </w:r>
    </w:p>
    <w:p w14:paraId="076F3E40" w14:textId="77777777" w:rsidR="002300AE" w:rsidRPr="00E12BD3" w:rsidRDefault="002300AE" w:rsidP="002300AE">
      <w:pPr>
        <w:spacing w:before="100" w:beforeAutospacing="1" w:after="100" w:afterAutospacing="1"/>
        <w:ind w:left="2835" w:hanging="2835"/>
        <w:rPr>
          <w:lang w:val="en-US"/>
        </w:rPr>
      </w:pPr>
      <w:proofErr w:type="spellStart"/>
      <w:r w:rsidRPr="00E12BD3">
        <w:rPr>
          <w:lang w:val="en-US"/>
        </w:rPr>
        <w:t>frequencyGridIndex</w:t>
      </w:r>
      <w:proofErr w:type="spellEnd"/>
      <w:r w:rsidRPr="00E12BD3">
        <w:rPr>
          <w:lang w:val="en-US"/>
        </w:rPr>
        <w:t xml:space="preserve"> = N;</w:t>
      </w:r>
      <w:r w:rsidRPr="00E12BD3">
        <w:rPr>
          <w:lang w:val="en-US"/>
        </w:rPr>
        <w:tab/>
        <w:t>index of the frequency grid (see above) used for frequency dependent parameters</w:t>
      </w:r>
    </w:p>
    <w:p w14:paraId="51B3CF14" w14:textId="77777777" w:rsidR="002300AE" w:rsidRPr="00E12BD3" w:rsidRDefault="002300AE" w:rsidP="002300AE">
      <w:pPr>
        <w:spacing w:before="100" w:beforeAutospacing="1" w:after="100" w:afterAutospacing="1"/>
        <w:ind w:left="2835" w:hanging="2835"/>
        <w:rPr>
          <w:lang w:val="en-US"/>
        </w:rPr>
      </w:pPr>
      <w:proofErr w:type="spellStart"/>
      <w:r w:rsidRPr="00E12BD3">
        <w:rPr>
          <w:lang w:val="en-US"/>
        </w:rPr>
        <w:t>preDelay</w:t>
      </w:r>
      <w:proofErr w:type="spellEnd"/>
      <w:r w:rsidRPr="00E12BD3">
        <w:rPr>
          <w:lang w:val="en-US"/>
        </w:rPr>
        <w:t xml:space="preserve"> = value;</w:t>
      </w:r>
      <w:r w:rsidRPr="00E12BD3">
        <w:rPr>
          <w:lang w:val="en-US"/>
        </w:rPr>
        <w:tab/>
        <w:t>a delay at which DSR (diffuse to source ratios) were measured</w:t>
      </w:r>
    </w:p>
    <w:p w14:paraId="7A1C0416" w14:textId="77777777" w:rsidR="002300AE" w:rsidRPr="00E12BD3" w:rsidRDefault="002300AE" w:rsidP="002300AE">
      <w:pPr>
        <w:spacing w:before="100" w:beforeAutospacing="1" w:after="100" w:afterAutospacing="1"/>
        <w:ind w:left="2835" w:hanging="2835"/>
        <w:rPr>
          <w:lang w:val="en-US"/>
        </w:rPr>
      </w:pPr>
      <w:r w:rsidRPr="00E12BD3">
        <w:rPr>
          <w:lang w:val="en-US"/>
        </w:rPr>
        <w:t>rt60 = [...];</w:t>
      </w:r>
      <w:r w:rsidRPr="00E12BD3">
        <w:rPr>
          <w:lang w:val="en-US"/>
        </w:rPr>
        <w:tab/>
        <w:t>RT60 values per frequency band</w:t>
      </w:r>
    </w:p>
    <w:p w14:paraId="1FD5A752" w14:textId="77777777" w:rsidR="002300AE" w:rsidRPr="00E12BD3" w:rsidRDefault="002300AE" w:rsidP="002300AE">
      <w:pPr>
        <w:spacing w:before="100" w:beforeAutospacing="1" w:after="100" w:afterAutospacing="1"/>
        <w:ind w:left="2835" w:hanging="2835"/>
        <w:rPr>
          <w:lang w:val="en-US"/>
        </w:rPr>
      </w:pPr>
      <w:proofErr w:type="spellStart"/>
      <w:r w:rsidRPr="00E12BD3">
        <w:rPr>
          <w:lang w:val="en-US"/>
        </w:rPr>
        <w:t>dsr</w:t>
      </w:r>
      <w:proofErr w:type="spellEnd"/>
      <w:r w:rsidRPr="00E12BD3">
        <w:rPr>
          <w:lang w:val="en-US"/>
        </w:rPr>
        <w:t xml:space="preserve"> = [...];</w:t>
      </w:r>
      <w:r w:rsidRPr="00E12BD3">
        <w:rPr>
          <w:lang w:val="en-US"/>
        </w:rPr>
        <w:tab/>
        <w:t>diffuse to source sound energy ratio per frequency band</w:t>
      </w:r>
    </w:p>
    <w:p w14:paraId="6280BAD8" w14:textId="77777777" w:rsidR="002300AE" w:rsidRPr="00E12BD3" w:rsidRDefault="002300AE" w:rsidP="002300AE">
      <w:pPr>
        <w:spacing w:before="100" w:beforeAutospacing="1" w:after="100" w:afterAutospacing="1"/>
        <w:ind w:left="2835" w:hanging="2835"/>
        <w:rPr>
          <w:lang w:val="en-US"/>
        </w:rPr>
      </w:pPr>
      <w:proofErr w:type="spellStart"/>
      <w:r w:rsidRPr="00E12BD3">
        <w:rPr>
          <w:lang w:val="en-US"/>
        </w:rPr>
        <w:t>earlyReflectionsSize</w:t>
      </w:r>
      <w:proofErr w:type="spellEnd"/>
      <w:r w:rsidRPr="00E12BD3">
        <w:rPr>
          <w:lang w:val="en-US"/>
        </w:rPr>
        <w:t xml:space="preserve"> = [x, y, z];</w:t>
      </w:r>
      <w:r w:rsidRPr="00E12BD3">
        <w:rPr>
          <w:lang w:val="en-US"/>
        </w:rPr>
        <w:tab/>
        <w:t>shoebox model room size in x, y, z dimension in meters</w:t>
      </w:r>
    </w:p>
    <w:p w14:paraId="7F8CEA4C" w14:textId="77777777" w:rsidR="002300AE" w:rsidRPr="00E12BD3" w:rsidRDefault="002300AE" w:rsidP="002300AE">
      <w:pPr>
        <w:spacing w:before="100" w:beforeAutospacing="1" w:after="100" w:afterAutospacing="1"/>
        <w:ind w:left="2835" w:hanging="2835"/>
        <w:rPr>
          <w:lang w:val="en-US"/>
        </w:rPr>
      </w:pPr>
      <w:proofErr w:type="spellStart"/>
      <w:r w:rsidRPr="00E12BD3">
        <w:rPr>
          <w:lang w:val="en-US"/>
        </w:rPr>
        <w:t>absorptionCoeffs</w:t>
      </w:r>
      <w:proofErr w:type="spellEnd"/>
      <w:r w:rsidRPr="00E12BD3">
        <w:rPr>
          <w:lang w:val="en-US"/>
        </w:rPr>
        <w:t xml:space="preserve"> = [x1, x2, y1, y2, z1, z2];</w:t>
      </w:r>
      <w:r w:rsidRPr="00E12BD3">
        <w:rPr>
          <w:lang w:val="en-US"/>
        </w:rPr>
        <w:br/>
        <w:t>early reflections absorption coefficients per wall</w:t>
      </w:r>
    </w:p>
    <w:p w14:paraId="5C057326" w14:textId="77777777" w:rsidR="002300AE" w:rsidRPr="00E12BD3" w:rsidRDefault="002300AE" w:rsidP="002300AE">
      <w:pPr>
        <w:spacing w:before="100" w:beforeAutospacing="1" w:after="100" w:afterAutospacing="1"/>
        <w:ind w:left="2835" w:hanging="2835"/>
        <w:rPr>
          <w:lang w:val="en-US"/>
        </w:rPr>
      </w:pPr>
      <w:proofErr w:type="spellStart"/>
      <w:r w:rsidRPr="00E12BD3">
        <w:rPr>
          <w:lang w:val="en-US"/>
        </w:rPr>
        <w:t>listenerOrigin</w:t>
      </w:r>
      <w:proofErr w:type="spellEnd"/>
      <w:r w:rsidRPr="00E12BD3">
        <w:rPr>
          <w:lang w:val="en-US"/>
        </w:rPr>
        <w:t xml:space="preserve"> = [x, y, z];</w:t>
      </w:r>
      <w:r w:rsidRPr="00E12BD3">
        <w:rPr>
          <w:lang w:val="en-US"/>
        </w:rPr>
        <w:tab/>
        <w:t>early reflections listener origin (optional) as offset from the room center</w:t>
      </w:r>
    </w:p>
    <w:p w14:paraId="581F574A" w14:textId="77777777" w:rsidR="002300AE" w:rsidRPr="00E12BD3" w:rsidRDefault="002300AE" w:rsidP="002300AE">
      <w:pPr>
        <w:spacing w:before="100" w:beforeAutospacing="1" w:after="100" w:afterAutospacing="1"/>
        <w:ind w:left="2835" w:hanging="2835"/>
        <w:rPr>
          <w:lang w:val="en-US"/>
        </w:rPr>
      </w:pPr>
      <w:proofErr w:type="spellStart"/>
      <w:r w:rsidRPr="00E12BD3">
        <w:rPr>
          <w:lang w:val="en-US"/>
        </w:rPr>
        <w:t>lowComplexity</w:t>
      </w:r>
      <w:proofErr w:type="spellEnd"/>
      <w:r w:rsidRPr="00E12BD3">
        <w:rPr>
          <w:lang w:val="en-US"/>
        </w:rPr>
        <w:t xml:space="preserve"> = TRUE | FALSE;</w:t>
      </w:r>
      <w:r w:rsidRPr="00E12BD3">
        <w:rPr>
          <w:lang w:val="en-US"/>
        </w:rPr>
        <w:tab/>
        <w:t>early reflection low-complexity mode flag (FALSE by default)</w:t>
      </w:r>
    </w:p>
    <w:p w14:paraId="45648D98" w14:textId="77777777" w:rsidR="002300AE" w:rsidRPr="00E12BD3" w:rsidRDefault="002300AE" w:rsidP="002300AE">
      <w:pPr>
        <w:spacing w:before="100" w:beforeAutospacing="1" w:after="100" w:afterAutospacing="1"/>
        <w:ind w:left="2835" w:hanging="2835"/>
        <w:rPr>
          <w:lang w:val="en-US"/>
        </w:rPr>
      </w:pPr>
      <w:r w:rsidRPr="00E12BD3">
        <w:rPr>
          <w:lang w:val="en-US"/>
        </w:rPr>
        <w:t>[</w:t>
      </w:r>
      <w:proofErr w:type="spellStart"/>
      <w:r w:rsidRPr="00E12BD3">
        <w:rPr>
          <w:lang w:val="en-US"/>
        </w:rPr>
        <w:t>directivitySetting</w:t>
      </w:r>
      <w:proofErr w:type="spellEnd"/>
      <w:r w:rsidRPr="00E12BD3">
        <w:rPr>
          <w:lang w:val="en-US"/>
        </w:rPr>
        <w:t>]</w:t>
      </w:r>
      <w:r w:rsidRPr="00E12BD3">
        <w:rPr>
          <w:lang w:val="en-US"/>
        </w:rPr>
        <w:tab/>
        <w:t>header of the directivity data group</w:t>
      </w:r>
    </w:p>
    <w:p w14:paraId="3D98E6A5" w14:textId="77777777" w:rsidR="002300AE" w:rsidRPr="00E12BD3" w:rsidRDefault="002300AE" w:rsidP="002300AE">
      <w:pPr>
        <w:spacing w:before="100" w:beforeAutospacing="1" w:after="100" w:afterAutospacing="1"/>
        <w:ind w:left="2835" w:hanging="2835"/>
        <w:rPr>
          <w:lang w:val="en-US"/>
        </w:rPr>
      </w:pPr>
      <w:proofErr w:type="spellStart"/>
      <w:r w:rsidRPr="00E12BD3">
        <w:rPr>
          <w:lang w:val="en-US"/>
        </w:rPr>
        <w:t>directivityCount</w:t>
      </w:r>
      <w:proofErr w:type="spellEnd"/>
      <w:r w:rsidRPr="00E12BD3">
        <w:rPr>
          <w:lang w:val="en-US"/>
        </w:rPr>
        <w:t xml:space="preserve"> = N;</w:t>
      </w:r>
      <w:r w:rsidRPr="00E12BD3">
        <w:rPr>
          <w:lang w:val="en-US"/>
        </w:rPr>
        <w:tab/>
        <w:t>number of directivity components</w:t>
      </w:r>
    </w:p>
    <w:p w14:paraId="2DD52D65" w14:textId="77777777" w:rsidR="002300AE" w:rsidRDefault="002300AE" w:rsidP="002300AE">
      <w:pPr>
        <w:spacing w:before="100" w:beforeAutospacing="1" w:after="100" w:afterAutospacing="1"/>
        <w:ind w:left="2835" w:hanging="2835"/>
        <w:rPr>
          <w:ins w:id="1105" w:author="Multrus, Markus" w:date="2025-11-09T21:45:00Z" w16du:dateUtc="2025-11-09T20:45:00Z"/>
          <w:lang w:val="en-US"/>
        </w:rPr>
      </w:pPr>
      <w:r w:rsidRPr="00E12BD3">
        <w:rPr>
          <w:lang w:val="en-US"/>
        </w:rPr>
        <w:t>[</w:t>
      </w:r>
      <w:proofErr w:type="spellStart"/>
      <w:proofErr w:type="gramStart"/>
      <w:r w:rsidRPr="00E12BD3">
        <w:rPr>
          <w:lang w:val="en-US"/>
        </w:rPr>
        <w:t>directivityPattern:N</w:t>
      </w:r>
      <w:proofErr w:type="spellEnd"/>
      <w:proofErr w:type="gramEnd"/>
      <w:r w:rsidRPr="00E12BD3">
        <w:rPr>
          <w:lang w:val="en-US"/>
        </w:rPr>
        <w:t>]</w:t>
      </w:r>
      <w:r w:rsidRPr="00E12BD3">
        <w:rPr>
          <w:lang w:val="en-US"/>
        </w:rPr>
        <w:tab/>
        <w:t>header of a directivity pattern element, where N is a zero-based element index</w:t>
      </w:r>
    </w:p>
    <w:p w14:paraId="663B5348" w14:textId="77777777" w:rsidR="002300AE" w:rsidRPr="00E12BD3" w:rsidRDefault="002300AE" w:rsidP="002300AE">
      <w:pPr>
        <w:spacing w:before="100" w:beforeAutospacing="1" w:after="100" w:afterAutospacing="1"/>
        <w:ind w:left="2835" w:hanging="2835"/>
        <w:rPr>
          <w:ins w:id="1106" w:author="Multrus, Markus" w:date="2025-11-09T21:45:00Z" w16du:dateUtc="2025-11-09T20:45:00Z"/>
          <w:lang w:val="en-US"/>
        </w:rPr>
      </w:pPr>
      <w:ins w:id="1107" w:author="Multrus, Markus" w:date="2025-11-09T21:45:00Z" w16du:dateUtc="2025-11-09T20:45:00Z">
        <w:r w:rsidRPr="00E12BD3">
          <w:rPr>
            <w:lang w:val="en-US"/>
          </w:rPr>
          <w:t>[</w:t>
        </w:r>
        <w:proofErr w:type="spellStart"/>
        <w:r>
          <w:rPr>
            <w:lang w:val="en-US"/>
          </w:rPr>
          <w:t>distanceAttenuation</w:t>
        </w:r>
        <w:proofErr w:type="spellEnd"/>
        <w:r w:rsidRPr="00E12BD3">
          <w:rPr>
            <w:lang w:val="en-US"/>
          </w:rPr>
          <w:t>]</w:t>
        </w:r>
        <w:r w:rsidRPr="00E12BD3">
          <w:rPr>
            <w:lang w:val="en-US"/>
          </w:rPr>
          <w:tab/>
          <w:t xml:space="preserve">header of the </w:t>
        </w:r>
        <w:r>
          <w:rPr>
            <w:lang w:val="en-US"/>
          </w:rPr>
          <w:t>distance attenuation</w:t>
        </w:r>
        <w:r w:rsidRPr="00E12BD3">
          <w:rPr>
            <w:lang w:val="en-US"/>
          </w:rPr>
          <w:t xml:space="preserve"> data group</w:t>
        </w:r>
      </w:ins>
    </w:p>
    <w:p w14:paraId="0CF6D7F6" w14:textId="77777777" w:rsidR="002300AE" w:rsidRDefault="002300AE" w:rsidP="002300AE">
      <w:pPr>
        <w:spacing w:before="100" w:beforeAutospacing="1" w:after="100" w:afterAutospacing="1"/>
        <w:ind w:left="2835" w:hanging="2835"/>
        <w:rPr>
          <w:ins w:id="1108" w:author="Multrus, Markus" w:date="2025-11-09T21:45:00Z" w16du:dateUtc="2025-11-09T20:45:00Z"/>
          <w:lang w:val="en-US"/>
        </w:rPr>
      </w:pPr>
      <w:proofErr w:type="spellStart"/>
      <w:ins w:id="1109" w:author="Multrus, Markus" w:date="2025-11-09T21:45:00Z" w16du:dateUtc="2025-11-09T20:45:00Z">
        <w:r>
          <w:rPr>
            <w:lang w:val="en-US"/>
          </w:rPr>
          <w:t>maxDist</w:t>
        </w:r>
        <w:proofErr w:type="spellEnd"/>
        <w:r>
          <w:rPr>
            <w:lang w:val="en-US"/>
          </w:rPr>
          <w:t xml:space="preserve"> = md;</w:t>
        </w:r>
        <w:r>
          <w:rPr>
            <w:lang w:val="en-US"/>
          </w:rPr>
          <w:tab/>
          <w:t>Max distance for distance attenuation function</w:t>
        </w:r>
      </w:ins>
    </w:p>
    <w:p w14:paraId="74C7B3EF" w14:textId="77777777" w:rsidR="002300AE" w:rsidRDefault="002300AE" w:rsidP="002300AE">
      <w:pPr>
        <w:spacing w:before="100" w:beforeAutospacing="1" w:after="100" w:afterAutospacing="1"/>
        <w:ind w:left="2835" w:hanging="2835"/>
        <w:rPr>
          <w:ins w:id="1110" w:author="Multrus, Markus" w:date="2025-11-09T21:45:00Z" w16du:dateUtc="2025-11-09T20:45:00Z"/>
          <w:lang w:val="en-US"/>
        </w:rPr>
      </w:pPr>
      <w:proofErr w:type="spellStart"/>
      <w:ins w:id="1111" w:author="Multrus, Markus" w:date="2025-11-09T21:45:00Z" w16du:dateUtc="2025-11-09T20:45:00Z">
        <w:r>
          <w:rPr>
            <w:lang w:val="en-US"/>
          </w:rPr>
          <w:t>refDist</w:t>
        </w:r>
        <w:proofErr w:type="spellEnd"/>
        <w:r>
          <w:rPr>
            <w:lang w:val="en-US"/>
          </w:rPr>
          <w:t xml:space="preserve"> = </w:t>
        </w:r>
        <w:proofErr w:type="spellStart"/>
        <w:r>
          <w:rPr>
            <w:lang w:val="en-US"/>
          </w:rPr>
          <w:t>rd</w:t>
        </w:r>
        <w:proofErr w:type="spellEnd"/>
        <w:r>
          <w:rPr>
            <w:lang w:val="en-US"/>
          </w:rPr>
          <w:t>;</w:t>
        </w:r>
        <w:r>
          <w:rPr>
            <w:lang w:val="en-US"/>
          </w:rPr>
          <w:tab/>
          <w:t>Ref (minimum) distance for distance attenuation function</w:t>
        </w:r>
      </w:ins>
    </w:p>
    <w:p w14:paraId="2C4EC12D" w14:textId="77777777" w:rsidR="002300AE" w:rsidRPr="00E12BD3" w:rsidRDefault="002300AE" w:rsidP="002300AE">
      <w:pPr>
        <w:spacing w:before="100" w:beforeAutospacing="1" w:after="100" w:afterAutospacing="1"/>
        <w:ind w:left="2835" w:hanging="2835"/>
        <w:rPr>
          <w:ins w:id="1112" w:author="Multrus, Markus" w:date="2025-11-09T21:45:00Z" w16du:dateUtc="2025-11-09T20:45:00Z"/>
          <w:lang w:val="en-US"/>
        </w:rPr>
      </w:pPr>
      <w:proofErr w:type="spellStart"/>
      <w:ins w:id="1113" w:author="Multrus, Markus" w:date="2025-11-09T21:45:00Z" w16du:dateUtc="2025-11-09T20:45:00Z">
        <w:r>
          <w:rPr>
            <w:lang w:val="en-US"/>
          </w:rPr>
          <w:t>rolloffFactor</w:t>
        </w:r>
        <w:proofErr w:type="spellEnd"/>
        <w:r>
          <w:rPr>
            <w:lang w:val="en-US"/>
          </w:rPr>
          <w:t xml:space="preserve"> = rf;</w:t>
        </w:r>
        <w:r>
          <w:rPr>
            <w:lang w:val="en-US"/>
          </w:rPr>
          <w:tab/>
          <w:t>Rolloff-factor for distance attenuation function</w:t>
        </w:r>
      </w:ins>
    </w:p>
    <w:p w14:paraId="64559DA8" w14:textId="77777777" w:rsidR="002300AE" w:rsidRPr="00E12BD3" w:rsidRDefault="002300AE" w:rsidP="002300AE">
      <w:pPr>
        <w:spacing w:before="100" w:beforeAutospacing="1" w:after="100" w:afterAutospacing="1"/>
        <w:ind w:left="2835" w:hanging="2835"/>
        <w:rPr>
          <w:lang w:val="en-US"/>
        </w:rPr>
      </w:pPr>
      <w:r w:rsidRPr="00E12BD3">
        <w:rPr>
          <w:lang w:val="en-US"/>
        </w:rPr>
        <w:t>directivity = [</w:t>
      </w:r>
      <w:proofErr w:type="spellStart"/>
      <w:r w:rsidRPr="00E12BD3">
        <w:rPr>
          <w:lang w:val="en-US"/>
        </w:rPr>
        <w:t>ia</w:t>
      </w:r>
      <w:proofErr w:type="spellEnd"/>
      <w:r w:rsidRPr="00E12BD3">
        <w:rPr>
          <w:lang w:val="en-US"/>
        </w:rPr>
        <w:t xml:space="preserve">, </w:t>
      </w:r>
      <w:proofErr w:type="spellStart"/>
      <w:r w:rsidRPr="00E12BD3">
        <w:rPr>
          <w:lang w:val="en-US"/>
        </w:rPr>
        <w:t>oa</w:t>
      </w:r>
      <w:proofErr w:type="spellEnd"/>
      <w:r w:rsidRPr="00E12BD3">
        <w:rPr>
          <w:lang w:val="en-US"/>
        </w:rPr>
        <w:t xml:space="preserve">, </w:t>
      </w:r>
      <w:proofErr w:type="spellStart"/>
      <w:r w:rsidRPr="00E12BD3">
        <w:rPr>
          <w:lang w:val="en-US"/>
        </w:rPr>
        <w:t>og</w:t>
      </w:r>
      <w:proofErr w:type="spellEnd"/>
      <w:r w:rsidRPr="00E12BD3">
        <w:rPr>
          <w:lang w:val="en-US"/>
        </w:rPr>
        <w:t>];</w:t>
      </w:r>
      <w:r>
        <w:tab/>
      </w:r>
      <w:r w:rsidRPr="00E12BD3">
        <w:rPr>
          <w:lang w:val="en-US"/>
        </w:rPr>
        <w:t xml:space="preserve">directivity data: </w:t>
      </w:r>
      <w:proofErr w:type="spellStart"/>
      <w:r w:rsidRPr="00E12BD3">
        <w:rPr>
          <w:lang w:val="en-US"/>
        </w:rPr>
        <w:t>ia</w:t>
      </w:r>
      <w:proofErr w:type="spellEnd"/>
      <w:r w:rsidRPr="00E12BD3">
        <w:rPr>
          <w:lang w:val="en-US"/>
        </w:rPr>
        <w:t xml:space="preserve"> – inner angle, </w:t>
      </w:r>
      <w:proofErr w:type="spellStart"/>
      <w:r w:rsidRPr="00E12BD3">
        <w:rPr>
          <w:lang w:val="en-US"/>
        </w:rPr>
        <w:t>oa</w:t>
      </w:r>
      <w:proofErr w:type="spellEnd"/>
      <w:r w:rsidRPr="00E12BD3">
        <w:rPr>
          <w:lang w:val="en-US"/>
        </w:rPr>
        <w:t xml:space="preserve"> – outer angle, </w:t>
      </w:r>
      <w:proofErr w:type="spellStart"/>
      <w:r w:rsidRPr="00E12BD3">
        <w:rPr>
          <w:lang w:val="en-US"/>
        </w:rPr>
        <w:t>og</w:t>
      </w:r>
      <w:proofErr w:type="spellEnd"/>
      <w:r w:rsidRPr="00E12BD3">
        <w:rPr>
          <w:lang w:val="en-US"/>
        </w:rPr>
        <w:t xml:space="preserve"> – outer gain.</w:t>
      </w:r>
    </w:p>
    <w:p w14:paraId="438E2CB8" w14:textId="77777777" w:rsidR="002300AE" w:rsidRPr="00E12BD3" w:rsidRDefault="002300AE" w:rsidP="002300AE">
      <w:pPr>
        <w:ind w:left="2835" w:hanging="2835"/>
        <w:rPr>
          <w:lang w:val="en-US"/>
        </w:rPr>
      </w:pPr>
      <w:r w:rsidRPr="00D31255">
        <w:t>[SPLITREND]</w:t>
      </w:r>
      <w:r w:rsidRPr="00E12BD3">
        <w:rPr>
          <w:lang w:val="en-US"/>
        </w:rPr>
        <w:tab/>
        <w:t xml:space="preserve">header of </w:t>
      </w:r>
      <w:r>
        <w:rPr>
          <w:lang w:val="en-US"/>
        </w:rPr>
        <w:t>split rendering</w:t>
      </w:r>
      <w:r w:rsidRPr="00E12BD3">
        <w:rPr>
          <w:lang w:val="en-US"/>
        </w:rPr>
        <w:t xml:space="preserve"> group</w:t>
      </w:r>
    </w:p>
    <w:p w14:paraId="40565DE5" w14:textId="77777777" w:rsidR="002300AE" w:rsidRPr="00E12BD3" w:rsidRDefault="002300AE" w:rsidP="002300AE">
      <w:pPr>
        <w:ind w:left="2835" w:hanging="2835"/>
        <w:rPr>
          <w:lang w:val="en-US"/>
        </w:rPr>
      </w:pPr>
      <w:r w:rsidRPr="00BE3418">
        <w:rPr>
          <w:lang w:val="en-US"/>
        </w:rPr>
        <w:t xml:space="preserve">BITRATE </w:t>
      </w:r>
      <w:r w:rsidRPr="00E12BD3">
        <w:rPr>
          <w:lang w:val="en-US"/>
        </w:rPr>
        <w:t xml:space="preserve">= </w:t>
      </w:r>
      <w:r>
        <w:rPr>
          <w:lang w:val="en-US"/>
        </w:rPr>
        <w:t>R</w:t>
      </w:r>
      <w:r w:rsidRPr="00E12BD3">
        <w:rPr>
          <w:lang w:val="en-US"/>
        </w:rPr>
        <w:t>;</w:t>
      </w:r>
      <w:r w:rsidRPr="00E12BD3">
        <w:rPr>
          <w:lang w:val="en-US"/>
        </w:rPr>
        <w:tab/>
      </w:r>
      <w:r>
        <w:rPr>
          <w:lang w:val="en-US"/>
        </w:rPr>
        <w:t>split rendering bitrate</w:t>
      </w:r>
    </w:p>
    <w:p w14:paraId="4C5CE5DE" w14:textId="77777777" w:rsidR="002300AE" w:rsidRDefault="002300AE" w:rsidP="002300AE">
      <w:pPr>
        <w:ind w:left="2835" w:hanging="2835"/>
        <w:rPr>
          <w:lang w:val="en-US"/>
        </w:rPr>
      </w:pPr>
      <w:r>
        <w:rPr>
          <w:lang w:val="en-US"/>
        </w:rPr>
        <w:t>DOF</w:t>
      </w:r>
      <w:r w:rsidRPr="00E12BD3">
        <w:rPr>
          <w:lang w:val="en-US"/>
        </w:rPr>
        <w:t xml:space="preserve"> = N;</w:t>
      </w:r>
      <w:r w:rsidRPr="00E12BD3">
        <w:rPr>
          <w:lang w:val="en-US"/>
        </w:rPr>
        <w:tab/>
      </w:r>
      <w:r>
        <w:rPr>
          <w:lang w:val="en-US"/>
        </w:rPr>
        <w:t>degree of freedom (N ranging from 0 to 3)</w:t>
      </w:r>
    </w:p>
    <w:p w14:paraId="22EB6106" w14:textId="77777777" w:rsidR="002300AE" w:rsidRDefault="002300AE" w:rsidP="002300AE">
      <w:pPr>
        <w:ind w:left="2835" w:hanging="2835"/>
        <w:rPr>
          <w:lang w:val="en-US"/>
        </w:rPr>
      </w:pPr>
      <w:r>
        <w:rPr>
          <w:lang w:val="en-US"/>
        </w:rPr>
        <w:t>HQMODE</w:t>
      </w:r>
      <w:r w:rsidRPr="00E12BD3">
        <w:rPr>
          <w:lang w:val="en-US"/>
        </w:rPr>
        <w:t xml:space="preserve"> = N;</w:t>
      </w:r>
      <w:r w:rsidRPr="00E12BD3">
        <w:rPr>
          <w:lang w:val="en-US"/>
        </w:rPr>
        <w:tab/>
      </w:r>
      <w:r>
        <w:rPr>
          <w:lang w:val="en-US"/>
        </w:rPr>
        <w:t>High quality mode for 3DOF (N can be 0 or 1), adds more complexity at pre-renderer</w:t>
      </w:r>
    </w:p>
    <w:p w14:paraId="3AF5E1D2" w14:textId="77777777" w:rsidR="002300AE" w:rsidRDefault="002300AE" w:rsidP="002300AE">
      <w:pPr>
        <w:ind w:left="2835" w:hanging="2835"/>
        <w:rPr>
          <w:lang w:val="en-US"/>
        </w:rPr>
      </w:pPr>
      <w:r w:rsidRPr="00BE3418">
        <w:rPr>
          <w:lang w:val="en-US"/>
        </w:rPr>
        <w:t>CODEC</w:t>
      </w:r>
      <w:r>
        <w:rPr>
          <w:lang w:val="en-US"/>
        </w:rPr>
        <w:t xml:space="preserve"> = X;</w:t>
      </w:r>
      <w:r w:rsidRPr="00BE3418">
        <w:rPr>
          <w:lang w:val="en-US"/>
        </w:rPr>
        <w:t xml:space="preserve"> </w:t>
      </w:r>
      <w:r w:rsidRPr="00E12BD3">
        <w:rPr>
          <w:lang w:val="en-US"/>
        </w:rPr>
        <w:tab/>
      </w:r>
      <w:r>
        <w:rPr>
          <w:lang w:val="en-US"/>
        </w:rPr>
        <w:t>split rendering transport codec (X can be LCLD or LC3plus or NONE)</w:t>
      </w:r>
      <w:r w:rsidRPr="00E12BD3">
        <w:rPr>
          <w:lang w:val="en-US"/>
        </w:rPr>
        <w:tab/>
      </w:r>
    </w:p>
    <w:p w14:paraId="05E50970" w14:textId="77777777" w:rsidR="002300AE" w:rsidRPr="00E12BD3" w:rsidRDefault="002300AE" w:rsidP="002300AE">
      <w:pPr>
        <w:ind w:left="2835" w:hanging="2835"/>
        <w:rPr>
          <w:lang w:val="en-US"/>
        </w:rPr>
      </w:pPr>
      <w:r>
        <w:rPr>
          <w:rStyle w:val="ui-provider"/>
        </w:rPr>
        <w:t>FRAMESIZE = [5, 10, 20]</w:t>
      </w:r>
      <w:r>
        <w:rPr>
          <w:rStyle w:val="ui-provider"/>
        </w:rPr>
        <w:tab/>
        <w:t xml:space="preserve">frame size in </w:t>
      </w:r>
      <w:proofErr w:type="spellStart"/>
      <w:r>
        <w:rPr>
          <w:rStyle w:val="ui-provider"/>
        </w:rPr>
        <w:t>ms</w:t>
      </w:r>
      <w:proofErr w:type="spellEnd"/>
      <w:r>
        <w:rPr>
          <w:rStyle w:val="ui-provider"/>
        </w:rPr>
        <w:t xml:space="preserve"> of the split rendering transport codec. Note: LC3plus supports 5 and 10 </w:t>
      </w:r>
      <w:proofErr w:type="spellStart"/>
      <w:r>
        <w:rPr>
          <w:rStyle w:val="ui-provider"/>
        </w:rPr>
        <w:t>ms</w:t>
      </w:r>
      <w:proofErr w:type="spellEnd"/>
      <w:r>
        <w:rPr>
          <w:rStyle w:val="ui-provider"/>
        </w:rPr>
        <w:t xml:space="preserve"> </w:t>
      </w:r>
      <w:proofErr w:type="spellStart"/>
      <w:r>
        <w:rPr>
          <w:rStyle w:val="ui-provider"/>
        </w:rPr>
        <w:t>framesize</w:t>
      </w:r>
      <w:proofErr w:type="spellEnd"/>
      <w:r>
        <w:rPr>
          <w:rStyle w:val="ui-provider"/>
        </w:rPr>
        <w:t xml:space="preserve">, LCLD supports 5, 10 and 20 </w:t>
      </w:r>
      <w:proofErr w:type="spellStart"/>
      <w:r>
        <w:rPr>
          <w:rStyle w:val="ui-provider"/>
        </w:rPr>
        <w:t>ms</w:t>
      </w:r>
      <w:proofErr w:type="spellEnd"/>
      <w:r>
        <w:rPr>
          <w:rStyle w:val="ui-provider"/>
        </w:rPr>
        <w:t xml:space="preserve"> </w:t>
      </w:r>
      <w:proofErr w:type="spellStart"/>
      <w:r>
        <w:rPr>
          <w:rStyle w:val="ui-provider"/>
        </w:rPr>
        <w:t>framesize</w:t>
      </w:r>
      <w:proofErr w:type="spellEnd"/>
      <w:r>
        <w:rPr>
          <w:rStyle w:val="ui-provider"/>
        </w:rPr>
        <w:t xml:space="preserve">. </w:t>
      </w:r>
    </w:p>
    <w:p w14:paraId="3EA7C07D" w14:textId="77777777" w:rsidR="002300AE" w:rsidRPr="006B5418" w:rsidRDefault="002300AE" w:rsidP="002300AE">
      <w:pPr>
        <w:rPr>
          <w:lang w:val="en-US"/>
        </w:rPr>
      </w:pPr>
      <w:r w:rsidRPr="00E12BD3">
        <w:rPr>
          <w:lang w:val="en-US"/>
        </w:rPr>
        <w:t>The config file format supports comments starting with a hash sign #. It also supports splitting data into multiple lines, useful in case of larger arrays.</w:t>
      </w:r>
    </w:p>
    <w:p w14:paraId="44905B18" w14:textId="77777777" w:rsidR="002300AE" w:rsidRPr="00CE4669" w:rsidRDefault="002300AE" w:rsidP="002300AE">
      <w:pPr>
        <w:pStyle w:val="CRSeparator"/>
      </w:pPr>
      <w:r w:rsidRPr="00CE4669">
        <w:lastRenderedPageBreak/>
        <w:t>==============Next change==============</w:t>
      </w:r>
    </w:p>
    <w:p w14:paraId="71037FD5" w14:textId="77777777" w:rsidR="002300AE" w:rsidRDefault="002300AE" w:rsidP="002300AE">
      <w:pPr>
        <w:pStyle w:val="berschrift2"/>
        <w:rPr>
          <w:ins w:id="1114" w:author="Multrus, Markus" w:date="2025-11-09T21:45:00Z" w16du:dateUtc="2025-11-09T20:45:00Z"/>
          <w:rFonts w:eastAsia="MS Mincho"/>
          <w:lang w:val="en-US" w:eastAsia="ja-JP"/>
        </w:rPr>
      </w:pPr>
      <w:ins w:id="1115" w:author="Multrus, Markus" w:date="2025-11-09T21:45:00Z" w16du:dateUtc="2025-11-09T20:45:00Z">
        <w:r>
          <w:rPr>
            <w:rFonts w:eastAsia="MS Mincho"/>
            <w:lang w:val="en-US" w:eastAsia="ja-JP"/>
          </w:rPr>
          <w:t>5.18</w:t>
        </w:r>
        <w:r>
          <w:rPr>
            <w:rFonts w:eastAsia="MS Mincho"/>
            <w:lang w:val="en-US" w:eastAsia="ja-JP"/>
          </w:rPr>
          <w:tab/>
          <w:t>Object editing file (decoder input)</w:t>
        </w:r>
      </w:ins>
    </w:p>
    <w:p w14:paraId="2E4BFF99" w14:textId="77777777" w:rsidR="002300AE" w:rsidRDefault="002300AE" w:rsidP="002300AE">
      <w:pPr>
        <w:rPr>
          <w:ins w:id="1116" w:author="Multrus, Markus" w:date="2025-11-09T21:45:00Z" w16du:dateUtc="2025-11-09T20:45:00Z"/>
          <w:lang w:val="en-US"/>
        </w:rPr>
      </w:pPr>
      <w:ins w:id="1117" w:author="Multrus, Markus" w:date="2025-11-09T21:45:00Z" w16du:dateUtc="2025-11-09T20:45:00Z">
        <w:r w:rsidRPr="00E12BD3">
          <w:rPr>
            <w:lang w:val="en-US"/>
          </w:rPr>
          <w:t xml:space="preserve">For </w:t>
        </w:r>
        <w:proofErr w:type="gramStart"/>
        <w:r w:rsidRPr="00E12BD3">
          <w:rPr>
            <w:lang w:val="en-US"/>
          </w:rPr>
          <w:t>object based</w:t>
        </w:r>
        <w:proofErr w:type="gramEnd"/>
        <w:r w:rsidRPr="00E12BD3">
          <w:rPr>
            <w:lang w:val="en-US"/>
          </w:rPr>
          <w:t xml:space="preserve"> audio input (including the combined formats OBA + MASA and OBA + SBA), the </w:t>
        </w:r>
        <w:r>
          <w:rPr>
            <w:lang w:val="en-US"/>
          </w:rPr>
          <w:t>decoder supports editing of object characteristics while decoding/rendering. This allows for a scene adjustment on receiver side.</w:t>
        </w:r>
      </w:ins>
    </w:p>
    <w:p w14:paraId="349955BE" w14:textId="77777777" w:rsidR="002300AE" w:rsidRDefault="002300AE" w:rsidP="002300AE">
      <w:pPr>
        <w:rPr>
          <w:ins w:id="1118" w:author="Multrus, Markus" w:date="2025-11-09T21:45:00Z" w16du:dateUtc="2025-11-09T20:45:00Z"/>
          <w:rFonts w:eastAsia="MS Mincho"/>
          <w:lang w:val="en-US" w:eastAsia="ja-JP"/>
        </w:rPr>
      </w:pPr>
      <w:ins w:id="1119" w:author="Multrus, Markus" w:date="2025-11-09T21:45:00Z" w16du:dateUtc="2025-11-09T20:45:00Z">
        <w:r w:rsidRPr="008B1C94">
          <w:rPr>
            <w:rFonts w:eastAsia="MS Mincho"/>
            <w:lang w:val="en-US" w:eastAsia="ja-JP"/>
          </w:rPr>
          <w:t xml:space="preserve">The parameters for the object editing in decoder for the supported formats </w:t>
        </w:r>
      </w:ins>
      <w:r>
        <w:rPr>
          <w:rFonts w:eastAsia="MS Mincho"/>
          <w:lang w:val="en-US" w:eastAsia="ja-JP"/>
        </w:rPr>
        <w:t>are</w:t>
      </w:r>
      <w:ins w:id="1120" w:author="Multrus, Markus" w:date="2025-11-09T21:45:00Z" w16du:dateUtc="2025-11-09T20:45:00Z">
        <w:r w:rsidRPr="008B1C94">
          <w:rPr>
            <w:rFonts w:eastAsia="MS Mincho"/>
            <w:lang w:val="en-US" w:eastAsia="ja-JP"/>
          </w:rPr>
          <w:t xml:space="preserve"> provided via a text</w:t>
        </w:r>
        <w:r>
          <w:rPr>
            <w:rFonts w:eastAsia="MS Mincho"/>
            <w:lang w:val="en-US" w:eastAsia="ja-JP"/>
          </w:rPr>
          <w:t xml:space="preserve"> </w:t>
        </w:r>
        <w:r w:rsidRPr="008B1C94">
          <w:rPr>
            <w:rFonts w:eastAsia="MS Mincho"/>
            <w:lang w:val="en-US" w:eastAsia="ja-JP"/>
          </w:rPr>
          <w:t>parameter file. Each row of the file corresponds to one 20ms IVAS frame. The row contains one or more</w:t>
        </w:r>
        <w:r>
          <w:rPr>
            <w:rFonts w:eastAsia="MS Mincho"/>
            <w:lang w:val="en-US" w:eastAsia="ja-JP"/>
          </w:rPr>
          <w:t xml:space="preserve"> </w:t>
        </w:r>
        <w:r w:rsidRPr="008B1C94">
          <w:rPr>
            <w:rFonts w:eastAsia="MS Mincho"/>
            <w:lang w:val="en-US" w:eastAsia="ja-JP"/>
          </w:rPr>
          <w:t>of the following parameters separated by a comma</w:t>
        </w:r>
        <w:r>
          <w:rPr>
            <w:rFonts w:eastAsia="MS Mincho"/>
            <w:lang w:val="en-US" w:eastAsia="ja-JP"/>
          </w:rPr>
          <w:t>, as described in Table 7.</w:t>
        </w:r>
      </w:ins>
    </w:p>
    <w:p w14:paraId="797B2699" w14:textId="77777777" w:rsidR="002300AE" w:rsidRPr="00E12BD3" w:rsidRDefault="002300AE" w:rsidP="002300AE">
      <w:pPr>
        <w:pStyle w:val="TH"/>
        <w:rPr>
          <w:ins w:id="1121" w:author="Multrus, Markus" w:date="2025-11-09T21:45:00Z" w16du:dateUtc="2025-11-09T20:45:00Z"/>
          <w:lang w:val="en-US"/>
        </w:rPr>
      </w:pPr>
      <w:ins w:id="1122" w:author="Multrus, Markus" w:date="2025-11-09T21:45:00Z" w16du:dateUtc="2025-11-09T20:45:00Z">
        <w:r w:rsidRPr="00E12BD3">
          <w:rPr>
            <w:lang w:val="en-US"/>
          </w:rPr>
          <w:t xml:space="preserve">Table </w:t>
        </w:r>
        <w:r>
          <w:rPr>
            <w:lang w:val="en-US"/>
          </w:rPr>
          <w:t>7</w:t>
        </w:r>
        <w:r w:rsidRPr="00E12BD3">
          <w:rPr>
            <w:lang w:val="en-US"/>
          </w:rPr>
          <w:t xml:space="preserve">: </w:t>
        </w:r>
        <w:r>
          <w:rPr>
            <w:lang w:val="en-US"/>
          </w:rPr>
          <w:t>Object Editing File Parameters</w:t>
        </w:r>
      </w:ins>
    </w:p>
    <w:tbl>
      <w:tblPr>
        <w:tblStyle w:val="Tabellenraster"/>
        <w:tblW w:w="0" w:type="auto"/>
        <w:tblLook w:val="04A0" w:firstRow="1" w:lastRow="0" w:firstColumn="1" w:lastColumn="0" w:noHBand="0" w:noVBand="1"/>
      </w:tblPr>
      <w:tblGrid>
        <w:gridCol w:w="4815"/>
        <w:gridCol w:w="4816"/>
      </w:tblGrid>
      <w:tr w:rsidR="002300AE" w14:paraId="498052E6" w14:textId="77777777" w:rsidTr="008B1C94">
        <w:trPr>
          <w:trHeight w:val="249"/>
          <w:ins w:id="1123" w:author="Multrus, Markus" w:date="2025-11-09T21:45:00Z"/>
        </w:trPr>
        <w:tc>
          <w:tcPr>
            <w:tcW w:w="4815" w:type="dxa"/>
            <w:shd w:val="clear" w:color="auto" w:fill="D9D9D9" w:themeFill="background1" w:themeFillShade="D9"/>
          </w:tcPr>
          <w:p w14:paraId="0484ADDA" w14:textId="77777777" w:rsidR="002300AE" w:rsidRPr="008B1C94" w:rsidRDefault="002300AE" w:rsidP="008B1C94">
            <w:pPr>
              <w:pStyle w:val="TAL"/>
              <w:spacing w:after="240"/>
              <w:rPr>
                <w:ins w:id="1124" w:author="Multrus, Markus" w:date="2025-11-09T21:45:00Z" w16du:dateUtc="2025-11-09T20:45:00Z"/>
                <w:rFonts w:eastAsia="MS Mincho"/>
                <w:b/>
                <w:bCs/>
                <w:lang w:val="en-US" w:eastAsia="ja-JP"/>
              </w:rPr>
            </w:pPr>
            <w:ins w:id="1125" w:author="Multrus, Markus" w:date="2025-11-09T21:45:00Z" w16du:dateUtc="2025-11-09T20:45:00Z">
              <w:r w:rsidRPr="008B1C94">
                <w:rPr>
                  <w:rFonts w:eastAsia="MS Mincho"/>
                  <w:b/>
                  <w:bCs/>
                  <w:lang w:val="en-US" w:eastAsia="ja-JP"/>
                </w:rPr>
                <w:t>Parameter</w:t>
              </w:r>
            </w:ins>
          </w:p>
        </w:tc>
        <w:tc>
          <w:tcPr>
            <w:tcW w:w="4816" w:type="dxa"/>
            <w:shd w:val="clear" w:color="auto" w:fill="D9D9D9" w:themeFill="background1" w:themeFillShade="D9"/>
          </w:tcPr>
          <w:p w14:paraId="710E37D1" w14:textId="77777777" w:rsidR="002300AE" w:rsidRPr="008B1C94" w:rsidRDefault="002300AE" w:rsidP="008B1C94">
            <w:pPr>
              <w:pStyle w:val="TAL"/>
              <w:spacing w:after="240"/>
              <w:rPr>
                <w:ins w:id="1126" w:author="Multrus, Markus" w:date="2025-11-09T21:45:00Z" w16du:dateUtc="2025-11-09T20:45:00Z"/>
                <w:rFonts w:eastAsia="MS Mincho"/>
                <w:b/>
                <w:bCs/>
                <w:lang w:val="en-US" w:eastAsia="ja-JP"/>
              </w:rPr>
            </w:pPr>
            <w:ins w:id="1127" w:author="Multrus, Markus" w:date="2025-11-09T21:45:00Z" w16du:dateUtc="2025-11-09T20:45:00Z">
              <w:r w:rsidRPr="008B1C94">
                <w:rPr>
                  <w:rFonts w:eastAsia="MS Mincho"/>
                  <w:b/>
                  <w:bCs/>
                  <w:lang w:val="en-US" w:eastAsia="ja-JP"/>
                </w:rPr>
                <w:t>Description</w:t>
              </w:r>
            </w:ins>
          </w:p>
        </w:tc>
      </w:tr>
      <w:tr w:rsidR="002300AE" w14:paraId="1E17A4DC" w14:textId="77777777" w:rsidTr="008B1C94">
        <w:trPr>
          <w:ins w:id="1128" w:author="Multrus, Markus" w:date="2025-11-09T21:45:00Z"/>
        </w:trPr>
        <w:tc>
          <w:tcPr>
            <w:tcW w:w="4815" w:type="dxa"/>
          </w:tcPr>
          <w:p w14:paraId="5AF912B3" w14:textId="77777777" w:rsidR="002300AE" w:rsidRPr="008B1C94" w:rsidRDefault="002300AE" w:rsidP="008B1C94">
            <w:pPr>
              <w:pStyle w:val="TAL"/>
              <w:spacing w:after="240"/>
              <w:rPr>
                <w:ins w:id="1129" w:author="Multrus, Markus" w:date="2025-11-09T21:45:00Z" w16du:dateUtc="2025-11-09T20:45:00Z"/>
                <w:rFonts w:ascii="Courier New" w:eastAsia="MS Mincho" w:hAnsi="Courier New" w:cs="Courier New"/>
                <w:lang w:val="en-US" w:eastAsia="ja-JP"/>
              </w:rPr>
            </w:pPr>
            <w:proofErr w:type="spellStart"/>
            <w:ins w:id="1130" w:author="Multrus, Markus" w:date="2025-11-09T21:45:00Z" w16du:dateUtc="2025-11-09T20:45:00Z">
              <w:r w:rsidRPr="003E361B">
                <w:rPr>
                  <w:rFonts w:ascii="Courier New" w:eastAsia="MS Mincho" w:hAnsi="Courier New" w:cs="Courier New"/>
                  <w:lang w:val="en-US" w:eastAsia="ja-JP"/>
                </w:rPr>
                <w:t>bg_gain</w:t>
              </w:r>
              <w:proofErr w:type="spellEnd"/>
              <w:r w:rsidRPr="003E361B">
                <w:rPr>
                  <w:rFonts w:ascii="Courier New" w:eastAsia="MS Mincho" w:hAnsi="Courier New" w:cs="Courier New"/>
                  <w:lang w:val="en-US" w:eastAsia="ja-JP"/>
                </w:rPr>
                <w:t>=&lt;float&gt;</w:t>
              </w:r>
            </w:ins>
          </w:p>
        </w:tc>
        <w:tc>
          <w:tcPr>
            <w:tcW w:w="4816" w:type="dxa"/>
          </w:tcPr>
          <w:p w14:paraId="204F525E" w14:textId="77777777" w:rsidR="002300AE" w:rsidRDefault="002300AE" w:rsidP="008B1C94">
            <w:pPr>
              <w:pStyle w:val="TAL"/>
              <w:spacing w:after="240"/>
              <w:rPr>
                <w:ins w:id="1131" w:author="Multrus, Markus" w:date="2025-11-09T21:45:00Z" w16du:dateUtc="2025-11-09T20:45:00Z"/>
                <w:rFonts w:eastAsia="MS Mincho"/>
                <w:lang w:val="en-US" w:eastAsia="ja-JP"/>
              </w:rPr>
            </w:pPr>
            <w:ins w:id="1132" w:author="Multrus, Markus" w:date="2025-11-09T21:45:00Z" w16du:dateUtc="2025-11-09T20:45:00Z">
              <w:r w:rsidRPr="00653CE1">
                <w:rPr>
                  <w:rFonts w:eastAsia="MS Mincho"/>
                  <w:lang w:val="en-US" w:eastAsia="ja-JP"/>
                </w:rPr>
                <w:t>linear gain to be applied on the SBA/MASA component in OSBA/OMASA, no effect for ISM</w:t>
              </w:r>
            </w:ins>
          </w:p>
        </w:tc>
      </w:tr>
      <w:tr w:rsidR="002300AE" w14:paraId="7B682C5C" w14:textId="77777777" w:rsidTr="008B1C94">
        <w:trPr>
          <w:ins w:id="1133" w:author="Multrus, Markus" w:date="2025-11-09T21:45:00Z"/>
        </w:trPr>
        <w:tc>
          <w:tcPr>
            <w:tcW w:w="4815" w:type="dxa"/>
          </w:tcPr>
          <w:p w14:paraId="0C1C550E" w14:textId="77777777" w:rsidR="002300AE" w:rsidRPr="008B1C94" w:rsidRDefault="002300AE" w:rsidP="008B1C94">
            <w:pPr>
              <w:pStyle w:val="TAL"/>
              <w:spacing w:after="240"/>
              <w:rPr>
                <w:ins w:id="1134" w:author="Multrus, Markus" w:date="2025-11-09T21:45:00Z" w16du:dateUtc="2025-11-09T20:45:00Z"/>
                <w:rFonts w:ascii="Courier New" w:eastAsia="MS Mincho" w:hAnsi="Courier New" w:cs="Courier New"/>
                <w:lang w:val="en-US" w:eastAsia="ja-JP"/>
              </w:rPr>
            </w:pPr>
            <w:ins w:id="1135" w:author="Multrus, Markus" w:date="2025-11-09T21:45:00Z" w16du:dateUtc="2025-11-09T20:45:00Z">
              <w:r w:rsidRPr="003E361B">
                <w:rPr>
                  <w:rFonts w:ascii="Courier New" w:eastAsia="MS Mincho" w:hAnsi="Courier New" w:cs="Courier New"/>
                  <w:lang w:val="en-US" w:eastAsia="ja-JP"/>
                </w:rPr>
                <w:t>obj_&lt;int&gt;_gain=&lt;float&gt;</w:t>
              </w:r>
            </w:ins>
          </w:p>
        </w:tc>
        <w:tc>
          <w:tcPr>
            <w:tcW w:w="4816" w:type="dxa"/>
          </w:tcPr>
          <w:p w14:paraId="35F7B85A" w14:textId="77777777" w:rsidR="002300AE" w:rsidRDefault="002300AE" w:rsidP="008B1C94">
            <w:pPr>
              <w:pStyle w:val="TAL"/>
              <w:spacing w:after="240"/>
              <w:rPr>
                <w:ins w:id="1136" w:author="Multrus, Markus" w:date="2025-11-09T21:45:00Z" w16du:dateUtc="2025-11-09T20:45:00Z"/>
                <w:rFonts w:eastAsia="MS Mincho"/>
                <w:lang w:val="en-US" w:eastAsia="ja-JP"/>
              </w:rPr>
            </w:pPr>
            <w:ins w:id="1137" w:author="Multrus, Markus" w:date="2025-11-09T21:45:00Z" w16du:dateUtc="2025-11-09T20:45:00Z">
              <w:r w:rsidRPr="00653CE1">
                <w:rPr>
                  <w:rFonts w:eastAsia="MS Mincho"/>
                  <w:lang w:val="en-US" w:eastAsia="ja-JP"/>
                </w:rPr>
                <w:t>linear gain to be applied on object &lt;int&gt;, 0-based indexing</w:t>
              </w:r>
            </w:ins>
          </w:p>
        </w:tc>
      </w:tr>
      <w:tr w:rsidR="002300AE" w14:paraId="0AD9F645" w14:textId="77777777" w:rsidTr="008B1C94">
        <w:trPr>
          <w:ins w:id="1138" w:author="Multrus, Markus" w:date="2025-11-09T21:45:00Z"/>
        </w:trPr>
        <w:tc>
          <w:tcPr>
            <w:tcW w:w="4815" w:type="dxa"/>
          </w:tcPr>
          <w:p w14:paraId="667AB331" w14:textId="77777777" w:rsidR="002300AE" w:rsidRPr="008B1C94" w:rsidRDefault="002300AE" w:rsidP="008B1C94">
            <w:pPr>
              <w:pStyle w:val="TAL"/>
              <w:spacing w:after="240"/>
              <w:rPr>
                <w:ins w:id="1139" w:author="Multrus, Markus" w:date="2025-11-09T21:45:00Z" w16du:dateUtc="2025-11-09T20:45:00Z"/>
                <w:rFonts w:ascii="Courier New" w:eastAsia="MS Mincho" w:hAnsi="Courier New" w:cs="Courier New"/>
                <w:lang w:val="en-US" w:eastAsia="ja-JP"/>
              </w:rPr>
            </w:pPr>
            <w:ins w:id="1140" w:author="Multrus, Markus" w:date="2025-11-09T21:45:00Z" w16du:dateUtc="2025-11-09T20:45:00Z">
              <w:r w:rsidRPr="008B1C94">
                <w:rPr>
                  <w:rFonts w:ascii="Courier New" w:eastAsia="MS Mincho" w:hAnsi="Courier New" w:cs="Courier New"/>
                  <w:lang w:val="en-US" w:eastAsia="ja-JP"/>
                </w:rPr>
                <w:t>obj_&lt;int&gt;_</w:t>
              </w:r>
              <w:proofErr w:type="spellStart"/>
              <w:r w:rsidRPr="008B1C94">
                <w:rPr>
                  <w:rFonts w:ascii="Courier New" w:eastAsia="MS Mincho" w:hAnsi="Courier New" w:cs="Courier New"/>
                  <w:lang w:val="en-US" w:eastAsia="ja-JP"/>
                </w:rPr>
                <w:t>relgain</w:t>
              </w:r>
              <w:proofErr w:type="spellEnd"/>
              <w:r w:rsidRPr="008B1C94">
                <w:rPr>
                  <w:rFonts w:ascii="Courier New" w:eastAsia="MS Mincho" w:hAnsi="Courier New" w:cs="Courier New"/>
                  <w:lang w:val="en-US" w:eastAsia="ja-JP"/>
                </w:rPr>
                <w:t>=0|1</w:t>
              </w:r>
            </w:ins>
          </w:p>
        </w:tc>
        <w:tc>
          <w:tcPr>
            <w:tcW w:w="4816" w:type="dxa"/>
          </w:tcPr>
          <w:p w14:paraId="0C393CB0" w14:textId="77777777" w:rsidR="002300AE" w:rsidRDefault="002300AE" w:rsidP="008B1C94">
            <w:pPr>
              <w:pStyle w:val="TAL"/>
              <w:spacing w:after="240"/>
              <w:rPr>
                <w:ins w:id="1141" w:author="Multrus, Markus" w:date="2025-11-09T21:45:00Z" w16du:dateUtc="2025-11-09T20:45:00Z"/>
                <w:rFonts w:eastAsia="MS Mincho"/>
                <w:lang w:val="en-US" w:eastAsia="ja-JP"/>
              </w:rPr>
            </w:pPr>
            <w:ins w:id="1142" w:author="Multrus, Markus" w:date="2025-11-09T21:45:00Z" w16du:dateUtc="2025-11-09T20:45:00Z">
              <w:r w:rsidRPr="00653CE1">
                <w:rPr>
                  <w:rFonts w:eastAsia="MS Mincho"/>
                  <w:lang w:val="en-US" w:eastAsia="ja-JP"/>
                </w:rPr>
                <w:t>if 1, obj_&lt;int&gt;_gain is interpreted as a relative modification. default is absolute modification</w:t>
              </w:r>
            </w:ins>
          </w:p>
        </w:tc>
      </w:tr>
      <w:tr w:rsidR="002300AE" w14:paraId="4D42F684" w14:textId="77777777" w:rsidTr="008B1C94">
        <w:trPr>
          <w:ins w:id="1143" w:author="Multrus, Markus" w:date="2025-11-09T21:45:00Z"/>
        </w:trPr>
        <w:tc>
          <w:tcPr>
            <w:tcW w:w="4815" w:type="dxa"/>
          </w:tcPr>
          <w:p w14:paraId="66C96FBC" w14:textId="77777777" w:rsidR="002300AE" w:rsidRPr="008B1C94" w:rsidRDefault="002300AE" w:rsidP="008B1C94">
            <w:pPr>
              <w:pStyle w:val="TAL"/>
              <w:spacing w:after="240"/>
              <w:rPr>
                <w:ins w:id="1144" w:author="Multrus, Markus" w:date="2025-11-09T21:45:00Z" w16du:dateUtc="2025-11-09T20:45:00Z"/>
                <w:rFonts w:ascii="Courier New" w:eastAsia="MS Mincho" w:hAnsi="Courier New" w:cs="Courier New"/>
                <w:lang w:val="en-US" w:eastAsia="ja-JP"/>
              </w:rPr>
            </w:pPr>
            <w:ins w:id="1145" w:author="Multrus, Markus" w:date="2025-11-09T21:45:00Z" w16du:dateUtc="2025-11-09T20:45:00Z">
              <w:r w:rsidRPr="008B1C94">
                <w:rPr>
                  <w:rFonts w:ascii="Courier New" w:eastAsia="MS Mincho" w:hAnsi="Courier New" w:cs="Courier New"/>
                  <w:lang w:val="en-US" w:eastAsia="ja-JP"/>
                </w:rPr>
                <w:t>obj_&lt;int&gt;_</w:t>
              </w:r>
              <w:proofErr w:type="spellStart"/>
              <w:r w:rsidRPr="008B1C94">
                <w:rPr>
                  <w:rFonts w:ascii="Courier New" w:eastAsia="MS Mincho" w:hAnsi="Courier New" w:cs="Courier New"/>
                  <w:lang w:val="en-US" w:eastAsia="ja-JP"/>
                </w:rPr>
                <w:t>azi</w:t>
              </w:r>
              <w:proofErr w:type="spellEnd"/>
              <w:r w:rsidRPr="008B1C94">
                <w:rPr>
                  <w:rFonts w:ascii="Courier New" w:eastAsia="MS Mincho" w:hAnsi="Courier New" w:cs="Courier New"/>
                  <w:lang w:val="en-US" w:eastAsia="ja-JP"/>
                </w:rPr>
                <w:t>=&lt;float&gt;</w:t>
              </w:r>
            </w:ins>
          </w:p>
        </w:tc>
        <w:tc>
          <w:tcPr>
            <w:tcW w:w="4816" w:type="dxa"/>
          </w:tcPr>
          <w:p w14:paraId="58D061C0" w14:textId="77777777" w:rsidR="002300AE" w:rsidRPr="00653CE1" w:rsidRDefault="002300AE" w:rsidP="008B1C94">
            <w:pPr>
              <w:pStyle w:val="TAL"/>
              <w:spacing w:after="240"/>
              <w:rPr>
                <w:ins w:id="1146" w:author="Multrus, Markus" w:date="2025-11-09T21:45:00Z" w16du:dateUtc="2025-11-09T20:45:00Z"/>
                <w:rFonts w:eastAsia="MS Mincho"/>
                <w:lang w:val="en-US" w:eastAsia="ja-JP"/>
              </w:rPr>
            </w:pPr>
            <w:ins w:id="1147" w:author="Multrus, Markus" w:date="2025-11-09T21:45:00Z" w16du:dateUtc="2025-11-09T20:45:00Z">
              <w:r w:rsidRPr="00653CE1">
                <w:rPr>
                  <w:rFonts w:eastAsia="MS Mincho"/>
                  <w:lang w:val="en-US" w:eastAsia="ja-JP"/>
                </w:rPr>
                <w:t>azimuth angle in degrees to be applied on object &lt;int&gt;, 0-based indexing</w:t>
              </w:r>
            </w:ins>
          </w:p>
        </w:tc>
      </w:tr>
      <w:tr w:rsidR="002300AE" w14:paraId="6E6AE8B4" w14:textId="77777777" w:rsidTr="008B1C94">
        <w:trPr>
          <w:ins w:id="1148" w:author="Multrus, Markus" w:date="2025-11-09T21:45:00Z"/>
        </w:trPr>
        <w:tc>
          <w:tcPr>
            <w:tcW w:w="4815" w:type="dxa"/>
          </w:tcPr>
          <w:p w14:paraId="1CF7F1C8" w14:textId="77777777" w:rsidR="002300AE" w:rsidRPr="008B1C94" w:rsidRDefault="002300AE" w:rsidP="008B1C94">
            <w:pPr>
              <w:pStyle w:val="TAL"/>
              <w:spacing w:after="240"/>
              <w:rPr>
                <w:ins w:id="1149" w:author="Multrus, Markus" w:date="2025-11-09T21:45:00Z" w16du:dateUtc="2025-11-09T20:45:00Z"/>
                <w:rFonts w:ascii="Courier New" w:eastAsia="MS Mincho" w:hAnsi="Courier New" w:cs="Courier New"/>
                <w:lang w:val="en-US" w:eastAsia="ja-JP"/>
              </w:rPr>
            </w:pPr>
            <w:ins w:id="1150" w:author="Multrus, Markus" w:date="2025-11-09T21:45:00Z" w16du:dateUtc="2025-11-09T20:45:00Z">
              <w:r w:rsidRPr="008B1C94">
                <w:rPr>
                  <w:rFonts w:ascii="Courier New" w:eastAsia="MS Mincho" w:hAnsi="Courier New" w:cs="Courier New"/>
                  <w:lang w:val="en-US" w:eastAsia="ja-JP"/>
                </w:rPr>
                <w:t>obj_&lt;int&gt;_</w:t>
              </w:r>
              <w:proofErr w:type="spellStart"/>
              <w:r w:rsidRPr="008B1C94">
                <w:rPr>
                  <w:rFonts w:ascii="Courier New" w:eastAsia="MS Mincho" w:hAnsi="Courier New" w:cs="Courier New"/>
                  <w:lang w:val="en-US" w:eastAsia="ja-JP"/>
                </w:rPr>
                <w:t>relazi</w:t>
              </w:r>
              <w:proofErr w:type="spellEnd"/>
              <w:r w:rsidRPr="008B1C94">
                <w:rPr>
                  <w:rFonts w:ascii="Courier New" w:eastAsia="MS Mincho" w:hAnsi="Courier New" w:cs="Courier New"/>
                  <w:lang w:val="en-US" w:eastAsia="ja-JP"/>
                </w:rPr>
                <w:t>=0|1</w:t>
              </w:r>
            </w:ins>
          </w:p>
        </w:tc>
        <w:tc>
          <w:tcPr>
            <w:tcW w:w="4816" w:type="dxa"/>
          </w:tcPr>
          <w:p w14:paraId="6F035899" w14:textId="77777777" w:rsidR="002300AE" w:rsidRPr="00653CE1" w:rsidRDefault="002300AE" w:rsidP="008B1C94">
            <w:pPr>
              <w:pStyle w:val="TAL"/>
              <w:spacing w:after="240"/>
              <w:rPr>
                <w:ins w:id="1151" w:author="Multrus, Markus" w:date="2025-11-09T21:45:00Z" w16du:dateUtc="2025-11-09T20:45:00Z"/>
                <w:rFonts w:eastAsia="MS Mincho"/>
                <w:lang w:val="en-US" w:eastAsia="ja-JP"/>
              </w:rPr>
            </w:pPr>
            <w:ins w:id="1152" w:author="Multrus, Markus" w:date="2025-11-09T21:45:00Z" w16du:dateUtc="2025-11-09T20:45:00Z">
              <w:r w:rsidRPr="00653CE1">
                <w:rPr>
                  <w:rFonts w:eastAsia="MS Mincho"/>
                  <w:lang w:val="en-US" w:eastAsia="ja-JP"/>
                </w:rPr>
                <w:t>if 1, obj_&lt;int&gt;_</w:t>
              </w:r>
              <w:proofErr w:type="spellStart"/>
              <w:r w:rsidRPr="00653CE1">
                <w:rPr>
                  <w:rFonts w:eastAsia="MS Mincho"/>
                  <w:lang w:val="en-US" w:eastAsia="ja-JP"/>
                </w:rPr>
                <w:t>azi</w:t>
              </w:r>
              <w:proofErr w:type="spellEnd"/>
              <w:r w:rsidRPr="00653CE1">
                <w:rPr>
                  <w:rFonts w:eastAsia="MS Mincho"/>
                  <w:lang w:val="en-US" w:eastAsia="ja-JP"/>
                </w:rPr>
                <w:t xml:space="preserve"> is interpreted as a relative modification. default is absolute modification</w:t>
              </w:r>
            </w:ins>
          </w:p>
        </w:tc>
      </w:tr>
      <w:tr w:rsidR="002300AE" w14:paraId="5316D84E" w14:textId="77777777" w:rsidTr="008B1C94">
        <w:trPr>
          <w:ins w:id="1153" w:author="Multrus, Markus" w:date="2025-11-09T21:45:00Z"/>
        </w:trPr>
        <w:tc>
          <w:tcPr>
            <w:tcW w:w="4815" w:type="dxa"/>
          </w:tcPr>
          <w:p w14:paraId="166E3CA7" w14:textId="77777777" w:rsidR="002300AE" w:rsidRPr="008B1C94" w:rsidRDefault="002300AE" w:rsidP="008B1C94">
            <w:pPr>
              <w:pStyle w:val="TAL"/>
              <w:spacing w:after="240"/>
              <w:rPr>
                <w:ins w:id="1154" w:author="Multrus, Markus" w:date="2025-11-09T21:45:00Z" w16du:dateUtc="2025-11-09T20:45:00Z"/>
                <w:rFonts w:ascii="Courier New" w:eastAsia="MS Mincho" w:hAnsi="Courier New" w:cs="Courier New"/>
                <w:lang w:val="en-US" w:eastAsia="ja-JP"/>
              </w:rPr>
            </w:pPr>
            <w:ins w:id="1155" w:author="Multrus, Markus" w:date="2025-11-09T21:45:00Z" w16du:dateUtc="2025-11-09T20:45:00Z">
              <w:r w:rsidRPr="008B1C94">
                <w:rPr>
                  <w:rFonts w:ascii="Courier New" w:eastAsia="MS Mincho" w:hAnsi="Courier New" w:cs="Courier New"/>
                  <w:lang w:val="en-US" w:eastAsia="ja-JP"/>
                </w:rPr>
                <w:t>obj_&lt;int&gt;_</w:t>
              </w:r>
              <w:proofErr w:type="spellStart"/>
              <w:r w:rsidRPr="008B1C94">
                <w:rPr>
                  <w:rFonts w:ascii="Courier New" w:eastAsia="MS Mincho" w:hAnsi="Courier New" w:cs="Courier New"/>
                  <w:lang w:val="en-US" w:eastAsia="ja-JP"/>
                </w:rPr>
                <w:t>ele</w:t>
              </w:r>
              <w:proofErr w:type="spellEnd"/>
              <w:r w:rsidRPr="008B1C94">
                <w:rPr>
                  <w:rFonts w:ascii="Courier New" w:eastAsia="MS Mincho" w:hAnsi="Courier New" w:cs="Courier New"/>
                  <w:lang w:val="en-US" w:eastAsia="ja-JP"/>
                </w:rPr>
                <w:t>=&lt;float&gt;</w:t>
              </w:r>
            </w:ins>
          </w:p>
        </w:tc>
        <w:tc>
          <w:tcPr>
            <w:tcW w:w="4816" w:type="dxa"/>
          </w:tcPr>
          <w:p w14:paraId="1E197E81" w14:textId="77777777" w:rsidR="002300AE" w:rsidRPr="00653CE1" w:rsidRDefault="002300AE" w:rsidP="008B1C94">
            <w:pPr>
              <w:pStyle w:val="TAL"/>
              <w:spacing w:after="240"/>
              <w:rPr>
                <w:ins w:id="1156" w:author="Multrus, Markus" w:date="2025-11-09T21:45:00Z" w16du:dateUtc="2025-11-09T20:45:00Z"/>
                <w:rFonts w:eastAsia="MS Mincho"/>
                <w:lang w:val="en-US" w:eastAsia="ja-JP"/>
              </w:rPr>
            </w:pPr>
            <w:ins w:id="1157" w:author="Multrus, Markus" w:date="2025-11-09T21:45:00Z" w16du:dateUtc="2025-11-09T20:45:00Z">
              <w:r w:rsidRPr="00653CE1">
                <w:rPr>
                  <w:rFonts w:eastAsia="MS Mincho"/>
                  <w:lang w:val="en-US" w:eastAsia="ja-JP"/>
                </w:rPr>
                <w:t>elevation angle in degrees to be applied on object &lt;int&gt;, 0-based indexing</w:t>
              </w:r>
            </w:ins>
          </w:p>
        </w:tc>
      </w:tr>
      <w:tr w:rsidR="002300AE" w14:paraId="232DE645" w14:textId="77777777" w:rsidTr="008B1C94">
        <w:trPr>
          <w:ins w:id="1158" w:author="Multrus, Markus" w:date="2025-11-09T21:45:00Z"/>
        </w:trPr>
        <w:tc>
          <w:tcPr>
            <w:tcW w:w="4815" w:type="dxa"/>
          </w:tcPr>
          <w:p w14:paraId="2E750014" w14:textId="77777777" w:rsidR="002300AE" w:rsidRPr="008B1C94" w:rsidRDefault="002300AE" w:rsidP="008B1C94">
            <w:pPr>
              <w:pStyle w:val="TAL"/>
              <w:spacing w:after="240"/>
              <w:rPr>
                <w:ins w:id="1159" w:author="Multrus, Markus" w:date="2025-11-09T21:45:00Z" w16du:dateUtc="2025-11-09T20:45:00Z"/>
                <w:rFonts w:ascii="Courier New" w:eastAsia="MS Mincho" w:hAnsi="Courier New" w:cs="Courier New"/>
                <w:lang w:val="en-US" w:eastAsia="ja-JP"/>
              </w:rPr>
            </w:pPr>
            <w:ins w:id="1160" w:author="Multrus, Markus" w:date="2025-11-09T21:45:00Z" w16du:dateUtc="2025-11-09T20:45:00Z">
              <w:r w:rsidRPr="008B1C94">
                <w:rPr>
                  <w:rFonts w:ascii="Courier New" w:eastAsia="MS Mincho" w:hAnsi="Courier New" w:cs="Courier New"/>
                  <w:lang w:val="en-US" w:eastAsia="ja-JP"/>
                </w:rPr>
                <w:t>obj_&lt;int&gt;_</w:t>
              </w:r>
              <w:proofErr w:type="spellStart"/>
              <w:r w:rsidRPr="008B1C94">
                <w:rPr>
                  <w:rFonts w:ascii="Courier New" w:eastAsia="MS Mincho" w:hAnsi="Courier New" w:cs="Courier New"/>
                  <w:lang w:val="en-US" w:eastAsia="ja-JP"/>
                </w:rPr>
                <w:t>relele</w:t>
              </w:r>
              <w:proofErr w:type="spellEnd"/>
              <w:r w:rsidRPr="008B1C94">
                <w:rPr>
                  <w:rFonts w:ascii="Courier New" w:eastAsia="MS Mincho" w:hAnsi="Courier New" w:cs="Courier New"/>
                  <w:lang w:val="en-US" w:eastAsia="ja-JP"/>
                </w:rPr>
                <w:t>=0|1</w:t>
              </w:r>
            </w:ins>
          </w:p>
        </w:tc>
        <w:tc>
          <w:tcPr>
            <w:tcW w:w="4816" w:type="dxa"/>
          </w:tcPr>
          <w:p w14:paraId="5990CDA4" w14:textId="77777777" w:rsidR="002300AE" w:rsidRPr="00653CE1" w:rsidRDefault="002300AE" w:rsidP="008B1C94">
            <w:pPr>
              <w:pStyle w:val="TAL"/>
              <w:spacing w:after="240"/>
              <w:rPr>
                <w:ins w:id="1161" w:author="Multrus, Markus" w:date="2025-11-09T21:45:00Z" w16du:dateUtc="2025-11-09T20:45:00Z"/>
                <w:rFonts w:eastAsia="MS Mincho"/>
                <w:lang w:val="en-US" w:eastAsia="ja-JP"/>
              </w:rPr>
            </w:pPr>
            <w:ins w:id="1162" w:author="Multrus, Markus" w:date="2025-11-09T21:45:00Z" w16du:dateUtc="2025-11-09T20:45:00Z">
              <w:r w:rsidRPr="00653CE1">
                <w:rPr>
                  <w:rFonts w:eastAsia="MS Mincho"/>
                  <w:lang w:val="en-US" w:eastAsia="ja-JP"/>
                </w:rPr>
                <w:t>if 1, obj_&lt;int&gt;_</w:t>
              </w:r>
              <w:proofErr w:type="spellStart"/>
              <w:r w:rsidRPr="00653CE1">
                <w:rPr>
                  <w:rFonts w:eastAsia="MS Mincho"/>
                  <w:lang w:val="en-US" w:eastAsia="ja-JP"/>
                </w:rPr>
                <w:t>ele</w:t>
              </w:r>
              <w:proofErr w:type="spellEnd"/>
              <w:r w:rsidRPr="00653CE1">
                <w:rPr>
                  <w:rFonts w:eastAsia="MS Mincho"/>
                  <w:lang w:val="en-US" w:eastAsia="ja-JP"/>
                </w:rPr>
                <w:t xml:space="preserve"> is interpreted as a relative modification. default is absolute modification</w:t>
              </w:r>
            </w:ins>
          </w:p>
        </w:tc>
      </w:tr>
    </w:tbl>
    <w:p w14:paraId="32E7A8CD" w14:textId="77777777" w:rsidR="002300AE" w:rsidRDefault="002300AE" w:rsidP="002300AE">
      <w:pPr>
        <w:rPr>
          <w:rFonts w:eastAsia="MS Mincho"/>
          <w:lang w:val="en-US" w:eastAsia="ja-JP"/>
        </w:rPr>
      </w:pPr>
      <w:r>
        <w:rPr>
          <w:rFonts w:eastAsia="MS Mincho"/>
          <w:lang w:val="en-US" w:eastAsia="ja-JP"/>
        </w:rPr>
        <w:t>In addition to these metadata parameters, editing of extended metadata parameters is supported for Discrete ISM, OMASA Discrete ISM and OSBA Discrete ISM input formats. Extended metadata parameters consist of radius, yaw and pitch, and they are described in Table 8.</w:t>
      </w:r>
    </w:p>
    <w:p w14:paraId="7C43A21A" w14:textId="77777777" w:rsidR="002300AE" w:rsidRPr="00E12BD3" w:rsidRDefault="002300AE" w:rsidP="002300AE">
      <w:pPr>
        <w:pStyle w:val="TH"/>
        <w:rPr>
          <w:ins w:id="1163" w:author="Multrus, Markus" w:date="2025-11-09T21:45:00Z" w16du:dateUtc="2025-11-09T20:45:00Z"/>
          <w:lang w:val="en-US"/>
        </w:rPr>
      </w:pPr>
      <w:ins w:id="1164" w:author="Multrus, Markus" w:date="2025-11-09T21:45:00Z" w16du:dateUtc="2025-11-09T20:45:00Z">
        <w:r w:rsidRPr="00E12BD3">
          <w:rPr>
            <w:lang w:val="en-US"/>
          </w:rPr>
          <w:t xml:space="preserve">Table </w:t>
        </w:r>
      </w:ins>
      <w:r>
        <w:rPr>
          <w:lang w:val="en-US"/>
        </w:rPr>
        <w:t>8</w:t>
      </w:r>
      <w:ins w:id="1165" w:author="Multrus, Markus" w:date="2025-11-09T21:45:00Z" w16du:dateUtc="2025-11-09T20:45:00Z">
        <w:r w:rsidRPr="00E12BD3">
          <w:rPr>
            <w:lang w:val="en-US"/>
          </w:rPr>
          <w:t xml:space="preserve">: </w:t>
        </w:r>
        <w:r>
          <w:rPr>
            <w:lang w:val="en-US"/>
          </w:rPr>
          <w:t xml:space="preserve">Object Editing File </w:t>
        </w:r>
      </w:ins>
      <w:r>
        <w:rPr>
          <w:lang w:val="en-US"/>
        </w:rPr>
        <w:t xml:space="preserve">Extended Metadata </w:t>
      </w:r>
      <w:ins w:id="1166" w:author="Multrus, Markus" w:date="2025-11-09T21:45:00Z" w16du:dateUtc="2025-11-09T20:45:00Z">
        <w:r>
          <w:rPr>
            <w:lang w:val="en-US"/>
          </w:rPr>
          <w:t>Parameters</w:t>
        </w:r>
      </w:ins>
    </w:p>
    <w:tbl>
      <w:tblPr>
        <w:tblStyle w:val="Tabellenraster"/>
        <w:tblW w:w="0" w:type="auto"/>
        <w:tblLook w:val="04A0" w:firstRow="1" w:lastRow="0" w:firstColumn="1" w:lastColumn="0" w:noHBand="0" w:noVBand="1"/>
      </w:tblPr>
      <w:tblGrid>
        <w:gridCol w:w="4815"/>
        <w:gridCol w:w="4816"/>
      </w:tblGrid>
      <w:tr w:rsidR="002300AE" w14:paraId="5AFE5440" w14:textId="77777777" w:rsidTr="008B1C94">
        <w:trPr>
          <w:trHeight w:val="249"/>
          <w:ins w:id="1167" w:author="Multrus, Markus" w:date="2025-11-09T21:45:00Z"/>
        </w:trPr>
        <w:tc>
          <w:tcPr>
            <w:tcW w:w="4815" w:type="dxa"/>
            <w:shd w:val="clear" w:color="auto" w:fill="D9D9D9" w:themeFill="background1" w:themeFillShade="D9"/>
          </w:tcPr>
          <w:p w14:paraId="49AEB349" w14:textId="77777777" w:rsidR="002300AE" w:rsidRPr="008B1C94" w:rsidRDefault="002300AE" w:rsidP="008B1C94">
            <w:pPr>
              <w:pStyle w:val="TAL"/>
              <w:spacing w:after="240"/>
              <w:rPr>
                <w:ins w:id="1168" w:author="Multrus, Markus" w:date="2025-11-09T21:45:00Z" w16du:dateUtc="2025-11-09T20:45:00Z"/>
                <w:rFonts w:eastAsia="MS Mincho"/>
                <w:b/>
                <w:bCs/>
                <w:lang w:val="en-US" w:eastAsia="ja-JP"/>
              </w:rPr>
            </w:pPr>
            <w:ins w:id="1169" w:author="Multrus, Markus" w:date="2025-11-09T21:45:00Z" w16du:dateUtc="2025-11-09T20:45:00Z">
              <w:r w:rsidRPr="008B1C94">
                <w:rPr>
                  <w:rFonts w:eastAsia="MS Mincho"/>
                  <w:b/>
                  <w:bCs/>
                  <w:lang w:val="en-US" w:eastAsia="ja-JP"/>
                </w:rPr>
                <w:t>Parameter</w:t>
              </w:r>
            </w:ins>
          </w:p>
        </w:tc>
        <w:tc>
          <w:tcPr>
            <w:tcW w:w="4816" w:type="dxa"/>
            <w:shd w:val="clear" w:color="auto" w:fill="D9D9D9" w:themeFill="background1" w:themeFillShade="D9"/>
          </w:tcPr>
          <w:p w14:paraId="4E20CA51" w14:textId="77777777" w:rsidR="002300AE" w:rsidRPr="008B1C94" w:rsidRDefault="002300AE" w:rsidP="008B1C94">
            <w:pPr>
              <w:pStyle w:val="TAL"/>
              <w:spacing w:after="240"/>
              <w:rPr>
                <w:ins w:id="1170" w:author="Multrus, Markus" w:date="2025-11-09T21:45:00Z" w16du:dateUtc="2025-11-09T20:45:00Z"/>
                <w:rFonts w:eastAsia="MS Mincho"/>
                <w:b/>
                <w:bCs/>
                <w:lang w:val="en-US" w:eastAsia="ja-JP"/>
              </w:rPr>
            </w:pPr>
            <w:ins w:id="1171" w:author="Multrus, Markus" w:date="2025-11-09T21:45:00Z" w16du:dateUtc="2025-11-09T20:45:00Z">
              <w:r w:rsidRPr="008B1C94">
                <w:rPr>
                  <w:rFonts w:eastAsia="MS Mincho"/>
                  <w:b/>
                  <w:bCs/>
                  <w:lang w:val="en-US" w:eastAsia="ja-JP"/>
                </w:rPr>
                <w:t>Description</w:t>
              </w:r>
            </w:ins>
          </w:p>
        </w:tc>
      </w:tr>
      <w:tr w:rsidR="002300AE" w14:paraId="27CC2A20" w14:textId="77777777" w:rsidTr="008B1C94">
        <w:trPr>
          <w:ins w:id="1172" w:author="Multrus, Markus" w:date="2025-11-09T21:45:00Z"/>
        </w:trPr>
        <w:tc>
          <w:tcPr>
            <w:tcW w:w="4815" w:type="dxa"/>
          </w:tcPr>
          <w:p w14:paraId="69F2F862" w14:textId="77777777" w:rsidR="002300AE" w:rsidRPr="008B1C94" w:rsidRDefault="002300AE" w:rsidP="008B1C94">
            <w:pPr>
              <w:pStyle w:val="TAL"/>
              <w:spacing w:after="240"/>
              <w:rPr>
                <w:ins w:id="1173" w:author="Multrus, Markus" w:date="2025-11-09T21:45:00Z" w16du:dateUtc="2025-11-09T20:45:00Z"/>
                <w:rFonts w:ascii="Courier New" w:eastAsia="MS Mincho" w:hAnsi="Courier New" w:cs="Courier New"/>
                <w:lang w:val="en-US" w:eastAsia="ja-JP"/>
              </w:rPr>
            </w:pPr>
            <w:ins w:id="1174" w:author="Multrus, Markus" w:date="2025-11-09T21:45:00Z" w16du:dateUtc="2025-11-09T20:45:00Z">
              <w:r w:rsidRPr="003E361B">
                <w:rPr>
                  <w:rFonts w:ascii="Courier New" w:eastAsia="MS Mincho" w:hAnsi="Courier New" w:cs="Courier New"/>
                  <w:lang w:val="en-US" w:eastAsia="ja-JP"/>
                </w:rPr>
                <w:t>obj_&lt;int&gt;_</w:t>
              </w:r>
            </w:ins>
            <w:r>
              <w:rPr>
                <w:rFonts w:ascii="Courier New" w:eastAsia="MS Mincho" w:hAnsi="Courier New" w:cs="Courier New"/>
                <w:lang w:val="en-US" w:eastAsia="ja-JP"/>
              </w:rPr>
              <w:t>radius</w:t>
            </w:r>
            <w:ins w:id="1175" w:author="Multrus, Markus" w:date="2025-11-09T21:45:00Z" w16du:dateUtc="2025-11-09T20:45:00Z">
              <w:r w:rsidRPr="003E361B">
                <w:rPr>
                  <w:rFonts w:ascii="Courier New" w:eastAsia="MS Mincho" w:hAnsi="Courier New" w:cs="Courier New"/>
                  <w:lang w:val="en-US" w:eastAsia="ja-JP"/>
                </w:rPr>
                <w:t>=&lt;float&gt;</w:t>
              </w:r>
            </w:ins>
          </w:p>
        </w:tc>
        <w:tc>
          <w:tcPr>
            <w:tcW w:w="4816" w:type="dxa"/>
          </w:tcPr>
          <w:p w14:paraId="292FBF57" w14:textId="77777777" w:rsidR="002300AE" w:rsidRDefault="002300AE" w:rsidP="008B1C94">
            <w:pPr>
              <w:pStyle w:val="TAL"/>
              <w:spacing w:after="240"/>
              <w:rPr>
                <w:ins w:id="1176" w:author="Multrus, Markus" w:date="2025-11-09T21:45:00Z" w16du:dateUtc="2025-11-09T20:45:00Z"/>
                <w:rFonts w:eastAsia="MS Mincho"/>
                <w:lang w:val="en-US" w:eastAsia="ja-JP"/>
              </w:rPr>
            </w:pPr>
            <w:ins w:id="1177" w:author="Multrus, Markus" w:date="2025-11-09T21:45:00Z" w16du:dateUtc="2025-11-09T20:45:00Z">
              <w:r w:rsidRPr="00653CE1">
                <w:rPr>
                  <w:rFonts w:eastAsia="MS Mincho"/>
                  <w:lang w:val="en-US" w:eastAsia="ja-JP"/>
                </w:rPr>
                <w:t xml:space="preserve">linear </w:t>
              </w:r>
            </w:ins>
            <w:r>
              <w:rPr>
                <w:rFonts w:eastAsia="MS Mincho"/>
                <w:lang w:val="en-US" w:eastAsia="ja-JP"/>
              </w:rPr>
              <w:t>radius</w:t>
            </w:r>
            <w:ins w:id="1178" w:author="Multrus, Markus" w:date="2025-11-09T21:45:00Z" w16du:dateUtc="2025-11-09T20:45:00Z">
              <w:r w:rsidRPr="00653CE1">
                <w:rPr>
                  <w:rFonts w:eastAsia="MS Mincho"/>
                  <w:lang w:val="en-US" w:eastAsia="ja-JP"/>
                </w:rPr>
                <w:t xml:space="preserve"> to be applied on object &lt;int&gt;, 0-based indexing</w:t>
              </w:r>
            </w:ins>
          </w:p>
        </w:tc>
      </w:tr>
      <w:tr w:rsidR="002300AE" w14:paraId="3D7B3F2E" w14:textId="77777777" w:rsidTr="008B1C94">
        <w:trPr>
          <w:ins w:id="1179" w:author="Multrus, Markus" w:date="2025-11-09T21:45:00Z"/>
        </w:trPr>
        <w:tc>
          <w:tcPr>
            <w:tcW w:w="4815" w:type="dxa"/>
          </w:tcPr>
          <w:p w14:paraId="5E78C5F8" w14:textId="77777777" w:rsidR="002300AE" w:rsidRPr="008B1C94" w:rsidRDefault="002300AE" w:rsidP="008B1C94">
            <w:pPr>
              <w:pStyle w:val="TAL"/>
              <w:spacing w:after="240"/>
              <w:rPr>
                <w:ins w:id="1180" w:author="Multrus, Markus" w:date="2025-11-09T21:45:00Z" w16du:dateUtc="2025-11-09T20:45:00Z"/>
                <w:rFonts w:ascii="Courier New" w:eastAsia="MS Mincho" w:hAnsi="Courier New" w:cs="Courier New"/>
                <w:lang w:val="en-US" w:eastAsia="ja-JP"/>
              </w:rPr>
            </w:pPr>
            <w:ins w:id="1181" w:author="Multrus, Markus" w:date="2025-11-09T21:45:00Z" w16du:dateUtc="2025-11-09T20:45:00Z">
              <w:r w:rsidRPr="008B1C94">
                <w:rPr>
                  <w:rFonts w:ascii="Courier New" w:eastAsia="MS Mincho" w:hAnsi="Courier New" w:cs="Courier New"/>
                  <w:lang w:val="en-US" w:eastAsia="ja-JP"/>
                </w:rPr>
                <w:t>obj_&lt;int&gt;_</w:t>
              </w:r>
              <w:proofErr w:type="spellStart"/>
              <w:r w:rsidRPr="008B1C94">
                <w:rPr>
                  <w:rFonts w:ascii="Courier New" w:eastAsia="MS Mincho" w:hAnsi="Courier New" w:cs="Courier New"/>
                  <w:lang w:val="en-US" w:eastAsia="ja-JP"/>
                </w:rPr>
                <w:t>rel</w:t>
              </w:r>
            </w:ins>
            <w:r>
              <w:rPr>
                <w:rFonts w:ascii="Courier New" w:eastAsia="MS Mincho" w:hAnsi="Courier New" w:cs="Courier New"/>
                <w:lang w:val="en-US" w:eastAsia="ja-JP"/>
              </w:rPr>
              <w:t>radius</w:t>
            </w:r>
            <w:proofErr w:type="spellEnd"/>
            <w:ins w:id="1182" w:author="Multrus, Markus" w:date="2025-11-09T21:45:00Z" w16du:dateUtc="2025-11-09T20:45:00Z">
              <w:r w:rsidRPr="008B1C94">
                <w:rPr>
                  <w:rFonts w:ascii="Courier New" w:eastAsia="MS Mincho" w:hAnsi="Courier New" w:cs="Courier New"/>
                  <w:lang w:val="en-US" w:eastAsia="ja-JP"/>
                </w:rPr>
                <w:t>=0|1</w:t>
              </w:r>
            </w:ins>
          </w:p>
        </w:tc>
        <w:tc>
          <w:tcPr>
            <w:tcW w:w="4816" w:type="dxa"/>
          </w:tcPr>
          <w:p w14:paraId="5A4FABB6" w14:textId="77777777" w:rsidR="002300AE" w:rsidRDefault="002300AE" w:rsidP="008B1C94">
            <w:pPr>
              <w:pStyle w:val="TAL"/>
              <w:spacing w:after="240"/>
              <w:rPr>
                <w:ins w:id="1183" w:author="Multrus, Markus" w:date="2025-11-09T21:45:00Z" w16du:dateUtc="2025-11-09T20:45:00Z"/>
                <w:rFonts w:eastAsia="MS Mincho"/>
                <w:lang w:val="en-US" w:eastAsia="ja-JP"/>
              </w:rPr>
            </w:pPr>
            <w:ins w:id="1184" w:author="Multrus, Markus" w:date="2025-11-09T21:45:00Z" w16du:dateUtc="2025-11-09T20:45:00Z">
              <w:r w:rsidRPr="00653CE1">
                <w:rPr>
                  <w:rFonts w:eastAsia="MS Mincho"/>
                  <w:lang w:val="en-US" w:eastAsia="ja-JP"/>
                </w:rPr>
                <w:t>if 1, obj_&lt;int&gt;_</w:t>
              </w:r>
            </w:ins>
            <w:r>
              <w:rPr>
                <w:rFonts w:eastAsia="MS Mincho"/>
                <w:lang w:val="en-US" w:eastAsia="ja-JP"/>
              </w:rPr>
              <w:t>radius</w:t>
            </w:r>
            <w:r w:rsidRPr="00653CE1">
              <w:rPr>
                <w:rFonts w:eastAsia="MS Mincho"/>
                <w:lang w:val="en-US" w:eastAsia="ja-JP"/>
              </w:rPr>
              <w:t xml:space="preserve"> </w:t>
            </w:r>
            <w:ins w:id="1185" w:author="Multrus, Markus" w:date="2025-11-09T21:45:00Z" w16du:dateUtc="2025-11-09T20:45:00Z">
              <w:r w:rsidRPr="00653CE1">
                <w:rPr>
                  <w:rFonts w:eastAsia="MS Mincho"/>
                  <w:lang w:val="en-US" w:eastAsia="ja-JP"/>
                </w:rPr>
                <w:t>is interpreted as a relative modification. default is absolute modification</w:t>
              </w:r>
            </w:ins>
          </w:p>
        </w:tc>
      </w:tr>
      <w:tr w:rsidR="002300AE" w14:paraId="3C98CEFE" w14:textId="77777777" w:rsidTr="008B1C94">
        <w:trPr>
          <w:ins w:id="1186" w:author="Multrus, Markus" w:date="2025-11-09T21:45:00Z"/>
        </w:trPr>
        <w:tc>
          <w:tcPr>
            <w:tcW w:w="4815" w:type="dxa"/>
          </w:tcPr>
          <w:p w14:paraId="3C33AE4A" w14:textId="77777777" w:rsidR="002300AE" w:rsidRPr="008B1C94" w:rsidRDefault="002300AE" w:rsidP="008B1C94">
            <w:pPr>
              <w:pStyle w:val="TAL"/>
              <w:spacing w:after="240"/>
              <w:rPr>
                <w:ins w:id="1187" w:author="Multrus, Markus" w:date="2025-11-09T21:45:00Z" w16du:dateUtc="2025-11-09T20:45:00Z"/>
                <w:rFonts w:ascii="Courier New" w:eastAsia="MS Mincho" w:hAnsi="Courier New" w:cs="Courier New"/>
                <w:lang w:val="en-US" w:eastAsia="ja-JP"/>
              </w:rPr>
            </w:pPr>
            <w:ins w:id="1188" w:author="Multrus, Markus" w:date="2025-11-09T21:45:00Z" w16du:dateUtc="2025-11-09T20:45:00Z">
              <w:r w:rsidRPr="008B1C94">
                <w:rPr>
                  <w:rFonts w:ascii="Courier New" w:eastAsia="MS Mincho" w:hAnsi="Courier New" w:cs="Courier New"/>
                  <w:lang w:val="en-US" w:eastAsia="ja-JP"/>
                </w:rPr>
                <w:t>obj_&lt;int&gt;_</w:t>
              </w:r>
            </w:ins>
            <w:r>
              <w:rPr>
                <w:rFonts w:ascii="Courier New" w:eastAsia="MS Mincho" w:hAnsi="Courier New" w:cs="Courier New"/>
                <w:lang w:val="en-US" w:eastAsia="ja-JP"/>
              </w:rPr>
              <w:t>yaw</w:t>
            </w:r>
            <w:ins w:id="1189" w:author="Multrus, Markus" w:date="2025-11-09T21:45:00Z" w16du:dateUtc="2025-11-09T20:45:00Z">
              <w:r w:rsidRPr="008B1C94">
                <w:rPr>
                  <w:rFonts w:ascii="Courier New" w:eastAsia="MS Mincho" w:hAnsi="Courier New" w:cs="Courier New"/>
                  <w:lang w:val="en-US" w:eastAsia="ja-JP"/>
                </w:rPr>
                <w:t>=&lt;float&gt;</w:t>
              </w:r>
            </w:ins>
          </w:p>
        </w:tc>
        <w:tc>
          <w:tcPr>
            <w:tcW w:w="4816" w:type="dxa"/>
          </w:tcPr>
          <w:p w14:paraId="25B219E9" w14:textId="77777777" w:rsidR="002300AE" w:rsidRPr="00653CE1" w:rsidRDefault="002300AE" w:rsidP="008B1C94">
            <w:pPr>
              <w:pStyle w:val="TAL"/>
              <w:spacing w:after="240"/>
              <w:rPr>
                <w:ins w:id="1190" w:author="Multrus, Markus" w:date="2025-11-09T21:45:00Z" w16du:dateUtc="2025-11-09T20:45:00Z"/>
                <w:rFonts w:eastAsia="MS Mincho"/>
                <w:lang w:val="en-US" w:eastAsia="ja-JP"/>
              </w:rPr>
            </w:pPr>
            <w:r>
              <w:rPr>
                <w:rFonts w:eastAsia="MS Mincho"/>
                <w:lang w:val="en-US" w:eastAsia="ja-JP"/>
              </w:rPr>
              <w:t>yaw</w:t>
            </w:r>
            <w:ins w:id="1191" w:author="Multrus, Markus" w:date="2025-11-09T21:45:00Z" w16du:dateUtc="2025-11-09T20:45:00Z">
              <w:r w:rsidRPr="00653CE1">
                <w:rPr>
                  <w:rFonts w:eastAsia="MS Mincho"/>
                  <w:lang w:val="en-US" w:eastAsia="ja-JP"/>
                </w:rPr>
                <w:t xml:space="preserve"> angle in degrees to be applied on object &lt;int&gt;, 0-based indexing</w:t>
              </w:r>
            </w:ins>
          </w:p>
        </w:tc>
      </w:tr>
      <w:tr w:rsidR="002300AE" w14:paraId="328A7EA3" w14:textId="77777777" w:rsidTr="008B1C94">
        <w:trPr>
          <w:ins w:id="1192" w:author="Multrus, Markus" w:date="2025-11-09T21:45:00Z"/>
        </w:trPr>
        <w:tc>
          <w:tcPr>
            <w:tcW w:w="4815" w:type="dxa"/>
          </w:tcPr>
          <w:p w14:paraId="4D49CDD3" w14:textId="77777777" w:rsidR="002300AE" w:rsidRPr="008B1C94" w:rsidRDefault="002300AE" w:rsidP="008B1C94">
            <w:pPr>
              <w:pStyle w:val="TAL"/>
              <w:spacing w:after="240"/>
              <w:rPr>
                <w:ins w:id="1193" w:author="Multrus, Markus" w:date="2025-11-09T21:45:00Z" w16du:dateUtc="2025-11-09T20:45:00Z"/>
                <w:rFonts w:ascii="Courier New" w:eastAsia="MS Mincho" w:hAnsi="Courier New" w:cs="Courier New"/>
                <w:lang w:val="en-US" w:eastAsia="ja-JP"/>
              </w:rPr>
            </w:pPr>
            <w:ins w:id="1194" w:author="Multrus, Markus" w:date="2025-11-09T21:45:00Z" w16du:dateUtc="2025-11-09T20:45:00Z">
              <w:r w:rsidRPr="008B1C94">
                <w:rPr>
                  <w:rFonts w:ascii="Courier New" w:eastAsia="MS Mincho" w:hAnsi="Courier New" w:cs="Courier New"/>
                  <w:lang w:val="en-US" w:eastAsia="ja-JP"/>
                </w:rPr>
                <w:t>obj_&lt;int&gt;_</w:t>
              </w:r>
              <w:proofErr w:type="spellStart"/>
              <w:r w:rsidRPr="008B1C94">
                <w:rPr>
                  <w:rFonts w:ascii="Courier New" w:eastAsia="MS Mincho" w:hAnsi="Courier New" w:cs="Courier New"/>
                  <w:lang w:val="en-US" w:eastAsia="ja-JP"/>
                </w:rPr>
                <w:t>rel</w:t>
              </w:r>
            </w:ins>
            <w:r>
              <w:rPr>
                <w:rFonts w:ascii="Courier New" w:eastAsia="MS Mincho" w:hAnsi="Courier New" w:cs="Courier New"/>
                <w:lang w:val="en-US" w:eastAsia="ja-JP"/>
              </w:rPr>
              <w:t>yaw</w:t>
            </w:r>
            <w:proofErr w:type="spellEnd"/>
            <w:ins w:id="1195" w:author="Multrus, Markus" w:date="2025-11-09T21:45:00Z" w16du:dateUtc="2025-11-09T20:45:00Z">
              <w:r w:rsidRPr="008B1C94">
                <w:rPr>
                  <w:rFonts w:ascii="Courier New" w:eastAsia="MS Mincho" w:hAnsi="Courier New" w:cs="Courier New"/>
                  <w:lang w:val="en-US" w:eastAsia="ja-JP"/>
                </w:rPr>
                <w:t>=0|1</w:t>
              </w:r>
            </w:ins>
          </w:p>
        </w:tc>
        <w:tc>
          <w:tcPr>
            <w:tcW w:w="4816" w:type="dxa"/>
          </w:tcPr>
          <w:p w14:paraId="2369F28B" w14:textId="77777777" w:rsidR="002300AE" w:rsidRPr="00653CE1" w:rsidRDefault="002300AE" w:rsidP="008B1C94">
            <w:pPr>
              <w:pStyle w:val="TAL"/>
              <w:spacing w:after="240"/>
              <w:rPr>
                <w:ins w:id="1196" w:author="Multrus, Markus" w:date="2025-11-09T21:45:00Z" w16du:dateUtc="2025-11-09T20:45:00Z"/>
                <w:rFonts w:eastAsia="MS Mincho"/>
                <w:lang w:val="en-US" w:eastAsia="ja-JP"/>
              </w:rPr>
            </w:pPr>
            <w:ins w:id="1197" w:author="Multrus, Markus" w:date="2025-11-09T21:45:00Z" w16du:dateUtc="2025-11-09T20:45:00Z">
              <w:r w:rsidRPr="00653CE1">
                <w:rPr>
                  <w:rFonts w:eastAsia="MS Mincho"/>
                  <w:lang w:val="en-US" w:eastAsia="ja-JP"/>
                </w:rPr>
                <w:t>if 1, obj_&lt;int&gt;_</w:t>
              </w:r>
            </w:ins>
            <w:r>
              <w:rPr>
                <w:rFonts w:eastAsia="MS Mincho"/>
                <w:lang w:val="en-US" w:eastAsia="ja-JP"/>
              </w:rPr>
              <w:t>yaw</w:t>
            </w:r>
            <w:ins w:id="1198" w:author="Multrus, Markus" w:date="2025-11-09T21:45:00Z" w16du:dateUtc="2025-11-09T20:45:00Z">
              <w:r w:rsidRPr="00653CE1">
                <w:rPr>
                  <w:rFonts w:eastAsia="MS Mincho"/>
                  <w:lang w:val="en-US" w:eastAsia="ja-JP"/>
                </w:rPr>
                <w:t xml:space="preserve"> is interpreted as a relative modification. default is absolute modification</w:t>
              </w:r>
            </w:ins>
          </w:p>
        </w:tc>
      </w:tr>
      <w:tr w:rsidR="002300AE" w14:paraId="4587EFBB" w14:textId="77777777" w:rsidTr="008B1C94">
        <w:trPr>
          <w:ins w:id="1199" w:author="Multrus, Markus" w:date="2025-11-09T21:45:00Z"/>
        </w:trPr>
        <w:tc>
          <w:tcPr>
            <w:tcW w:w="4815" w:type="dxa"/>
          </w:tcPr>
          <w:p w14:paraId="0628F947" w14:textId="77777777" w:rsidR="002300AE" w:rsidRPr="008B1C94" w:rsidRDefault="002300AE" w:rsidP="008B1C94">
            <w:pPr>
              <w:pStyle w:val="TAL"/>
              <w:spacing w:after="240"/>
              <w:rPr>
                <w:ins w:id="1200" w:author="Multrus, Markus" w:date="2025-11-09T21:45:00Z" w16du:dateUtc="2025-11-09T20:45:00Z"/>
                <w:rFonts w:ascii="Courier New" w:eastAsia="MS Mincho" w:hAnsi="Courier New" w:cs="Courier New"/>
                <w:lang w:val="en-US" w:eastAsia="ja-JP"/>
              </w:rPr>
            </w:pPr>
            <w:ins w:id="1201" w:author="Multrus, Markus" w:date="2025-11-09T21:45:00Z" w16du:dateUtc="2025-11-09T20:45:00Z">
              <w:r w:rsidRPr="008B1C94">
                <w:rPr>
                  <w:rFonts w:ascii="Courier New" w:eastAsia="MS Mincho" w:hAnsi="Courier New" w:cs="Courier New"/>
                  <w:lang w:val="en-US" w:eastAsia="ja-JP"/>
                </w:rPr>
                <w:t>obj_&lt;int&gt;_</w:t>
              </w:r>
            </w:ins>
            <w:r>
              <w:rPr>
                <w:rFonts w:ascii="Courier New" w:eastAsia="MS Mincho" w:hAnsi="Courier New" w:cs="Courier New"/>
                <w:lang w:val="en-US" w:eastAsia="ja-JP"/>
              </w:rPr>
              <w:t>pitch</w:t>
            </w:r>
            <w:ins w:id="1202" w:author="Multrus, Markus" w:date="2025-11-09T21:45:00Z" w16du:dateUtc="2025-11-09T20:45:00Z">
              <w:r w:rsidRPr="008B1C94">
                <w:rPr>
                  <w:rFonts w:ascii="Courier New" w:eastAsia="MS Mincho" w:hAnsi="Courier New" w:cs="Courier New"/>
                  <w:lang w:val="en-US" w:eastAsia="ja-JP"/>
                </w:rPr>
                <w:t>=&lt;float&gt;</w:t>
              </w:r>
            </w:ins>
          </w:p>
        </w:tc>
        <w:tc>
          <w:tcPr>
            <w:tcW w:w="4816" w:type="dxa"/>
          </w:tcPr>
          <w:p w14:paraId="6CEFC5E6" w14:textId="77777777" w:rsidR="002300AE" w:rsidRPr="00653CE1" w:rsidRDefault="002300AE" w:rsidP="008B1C94">
            <w:pPr>
              <w:pStyle w:val="TAL"/>
              <w:spacing w:after="240"/>
              <w:rPr>
                <w:ins w:id="1203" w:author="Multrus, Markus" w:date="2025-11-09T21:45:00Z" w16du:dateUtc="2025-11-09T20:45:00Z"/>
                <w:rFonts w:eastAsia="MS Mincho"/>
                <w:lang w:val="en-US" w:eastAsia="ja-JP"/>
              </w:rPr>
            </w:pPr>
            <w:r>
              <w:rPr>
                <w:rFonts w:eastAsia="MS Mincho"/>
                <w:lang w:val="en-US" w:eastAsia="ja-JP"/>
              </w:rPr>
              <w:t>pitch</w:t>
            </w:r>
            <w:ins w:id="1204" w:author="Multrus, Markus" w:date="2025-11-09T21:45:00Z" w16du:dateUtc="2025-11-09T20:45:00Z">
              <w:r w:rsidRPr="00653CE1">
                <w:rPr>
                  <w:rFonts w:eastAsia="MS Mincho"/>
                  <w:lang w:val="en-US" w:eastAsia="ja-JP"/>
                </w:rPr>
                <w:t xml:space="preserve"> angle in degrees to be applied on object &lt;int&gt;, 0-based indexing</w:t>
              </w:r>
            </w:ins>
          </w:p>
        </w:tc>
      </w:tr>
      <w:tr w:rsidR="002300AE" w14:paraId="6948BD8E" w14:textId="77777777" w:rsidTr="008B1C94">
        <w:trPr>
          <w:ins w:id="1205" w:author="Multrus, Markus" w:date="2025-11-09T21:45:00Z"/>
        </w:trPr>
        <w:tc>
          <w:tcPr>
            <w:tcW w:w="4815" w:type="dxa"/>
          </w:tcPr>
          <w:p w14:paraId="0B04B76C" w14:textId="77777777" w:rsidR="002300AE" w:rsidRPr="008B1C94" w:rsidRDefault="002300AE" w:rsidP="008B1C94">
            <w:pPr>
              <w:pStyle w:val="TAL"/>
              <w:spacing w:after="240"/>
              <w:rPr>
                <w:ins w:id="1206" w:author="Multrus, Markus" w:date="2025-11-09T21:45:00Z" w16du:dateUtc="2025-11-09T20:45:00Z"/>
                <w:rFonts w:ascii="Courier New" w:eastAsia="MS Mincho" w:hAnsi="Courier New" w:cs="Courier New"/>
                <w:lang w:val="en-US" w:eastAsia="ja-JP"/>
              </w:rPr>
            </w:pPr>
            <w:ins w:id="1207" w:author="Multrus, Markus" w:date="2025-11-09T21:45:00Z" w16du:dateUtc="2025-11-09T20:45:00Z">
              <w:r w:rsidRPr="008B1C94">
                <w:rPr>
                  <w:rFonts w:ascii="Courier New" w:eastAsia="MS Mincho" w:hAnsi="Courier New" w:cs="Courier New"/>
                  <w:lang w:val="en-US" w:eastAsia="ja-JP"/>
                </w:rPr>
                <w:t>obj_&lt;int&gt;_</w:t>
              </w:r>
              <w:proofErr w:type="spellStart"/>
              <w:r w:rsidRPr="008B1C94">
                <w:rPr>
                  <w:rFonts w:ascii="Courier New" w:eastAsia="MS Mincho" w:hAnsi="Courier New" w:cs="Courier New"/>
                  <w:lang w:val="en-US" w:eastAsia="ja-JP"/>
                </w:rPr>
                <w:t>rel</w:t>
              </w:r>
            </w:ins>
            <w:r>
              <w:rPr>
                <w:rFonts w:ascii="Courier New" w:eastAsia="MS Mincho" w:hAnsi="Courier New" w:cs="Courier New"/>
                <w:lang w:val="en-US" w:eastAsia="ja-JP"/>
              </w:rPr>
              <w:t>pitch</w:t>
            </w:r>
            <w:proofErr w:type="spellEnd"/>
            <w:ins w:id="1208" w:author="Multrus, Markus" w:date="2025-11-09T21:45:00Z" w16du:dateUtc="2025-11-09T20:45:00Z">
              <w:r w:rsidRPr="008B1C94">
                <w:rPr>
                  <w:rFonts w:ascii="Courier New" w:eastAsia="MS Mincho" w:hAnsi="Courier New" w:cs="Courier New"/>
                  <w:lang w:val="en-US" w:eastAsia="ja-JP"/>
                </w:rPr>
                <w:t>=0|1</w:t>
              </w:r>
            </w:ins>
          </w:p>
        </w:tc>
        <w:tc>
          <w:tcPr>
            <w:tcW w:w="4816" w:type="dxa"/>
          </w:tcPr>
          <w:p w14:paraId="4EFD5F95" w14:textId="77777777" w:rsidR="002300AE" w:rsidRPr="00653CE1" w:rsidRDefault="002300AE" w:rsidP="008B1C94">
            <w:pPr>
              <w:pStyle w:val="TAL"/>
              <w:spacing w:after="240"/>
              <w:rPr>
                <w:ins w:id="1209" w:author="Multrus, Markus" w:date="2025-11-09T21:45:00Z" w16du:dateUtc="2025-11-09T20:45:00Z"/>
                <w:rFonts w:eastAsia="MS Mincho"/>
                <w:lang w:val="en-US" w:eastAsia="ja-JP"/>
              </w:rPr>
            </w:pPr>
            <w:ins w:id="1210" w:author="Multrus, Markus" w:date="2025-11-09T21:45:00Z" w16du:dateUtc="2025-11-09T20:45:00Z">
              <w:r w:rsidRPr="00653CE1">
                <w:rPr>
                  <w:rFonts w:eastAsia="MS Mincho"/>
                  <w:lang w:val="en-US" w:eastAsia="ja-JP"/>
                </w:rPr>
                <w:t>if 1, obj_&lt;int&gt;_</w:t>
              </w:r>
            </w:ins>
            <w:r>
              <w:rPr>
                <w:rFonts w:eastAsia="MS Mincho"/>
                <w:lang w:val="en-US" w:eastAsia="ja-JP"/>
              </w:rPr>
              <w:t>pitch</w:t>
            </w:r>
            <w:ins w:id="1211" w:author="Multrus, Markus" w:date="2025-11-09T21:45:00Z" w16du:dateUtc="2025-11-09T20:45:00Z">
              <w:r w:rsidRPr="00653CE1">
                <w:rPr>
                  <w:rFonts w:eastAsia="MS Mincho"/>
                  <w:lang w:val="en-US" w:eastAsia="ja-JP"/>
                </w:rPr>
                <w:t xml:space="preserve"> is interpreted as a relative modification. default is absolute modification</w:t>
              </w:r>
            </w:ins>
          </w:p>
        </w:tc>
      </w:tr>
    </w:tbl>
    <w:p w14:paraId="269CD60A" w14:textId="77777777" w:rsidR="002300AE" w:rsidRDefault="002300AE" w:rsidP="002300AE">
      <w:pPr>
        <w:rPr>
          <w:ins w:id="1212" w:author="Multrus, Markus" w:date="2025-11-09T21:45:00Z" w16du:dateUtc="2025-11-09T20:45:00Z"/>
          <w:rFonts w:eastAsia="MS Mincho"/>
          <w:lang w:val="en-US" w:eastAsia="ja-JP"/>
        </w:rPr>
      </w:pPr>
      <w:ins w:id="1213" w:author="Multrus, Markus" w:date="2025-11-09T21:45:00Z" w16du:dateUtc="2025-11-09T20:45:00Z">
        <w:r w:rsidRPr="008B1C94">
          <w:rPr>
            <w:rFonts w:eastAsia="MS Mincho"/>
            <w:lang w:val="en-US" w:eastAsia="ja-JP"/>
          </w:rPr>
          <w:t>If a parameter is not specified, that parameter is not edited. An empty line in the file corresponds to</w:t>
        </w:r>
        <w:r>
          <w:rPr>
            <w:rFonts w:eastAsia="MS Mincho"/>
            <w:lang w:val="en-US" w:eastAsia="ja-JP"/>
          </w:rPr>
          <w:t xml:space="preserve"> </w:t>
        </w:r>
        <w:r w:rsidRPr="008B1C94">
          <w:rPr>
            <w:rFonts w:eastAsia="MS Mincho"/>
            <w:lang w:val="en-US" w:eastAsia="ja-JP"/>
          </w:rPr>
          <w:t>not editing any parameter in the item.</w:t>
        </w:r>
      </w:ins>
      <w:r>
        <w:rPr>
          <w:rFonts w:eastAsia="MS Mincho"/>
          <w:lang w:val="en-US" w:eastAsia="ja-JP"/>
        </w:rPr>
        <w:t xml:space="preserve"> </w:t>
      </w:r>
    </w:p>
    <w:p w14:paraId="69CC1539" w14:textId="77777777" w:rsidR="002300AE" w:rsidRDefault="002300AE" w:rsidP="002300AE">
      <w:pPr>
        <w:pStyle w:val="berschrift2"/>
        <w:rPr>
          <w:ins w:id="1214" w:author="Multrus, Markus" w:date="2025-11-09T21:45:00Z" w16du:dateUtc="2025-11-09T20:45:00Z"/>
          <w:rFonts w:eastAsia="MS Mincho"/>
          <w:lang w:val="en-US" w:eastAsia="ja-JP"/>
        </w:rPr>
      </w:pPr>
      <w:ins w:id="1215" w:author="Multrus, Markus" w:date="2025-11-09T21:45:00Z" w16du:dateUtc="2025-11-09T20:45:00Z">
        <w:r>
          <w:rPr>
            <w:rFonts w:eastAsia="MS Mincho"/>
            <w:lang w:val="en-US" w:eastAsia="ja-JP"/>
          </w:rPr>
          <w:lastRenderedPageBreak/>
          <w:t>5.19</w:t>
        </w:r>
        <w:r>
          <w:rPr>
            <w:rFonts w:eastAsia="MS Mincho"/>
          </w:rPr>
          <w:tab/>
        </w:r>
        <w:r>
          <w:rPr>
            <w:rFonts w:eastAsia="MS Mincho"/>
            <w:lang w:val="en-US" w:eastAsia="ja-JP"/>
          </w:rPr>
          <w:t>RTPDUMP file (encoder output, decoder input)</w:t>
        </w:r>
      </w:ins>
    </w:p>
    <w:p w14:paraId="55571282" w14:textId="77777777" w:rsidR="002300AE" w:rsidRDefault="002300AE" w:rsidP="002300AE">
      <w:pPr>
        <w:spacing w:before="240"/>
        <w:rPr>
          <w:ins w:id="1216" w:author="Multrus, Markus" w:date="2025-11-09T21:45:00Z" w16du:dateUtc="2025-11-09T20:45:00Z"/>
          <w:color w:val="000000" w:themeColor="text1"/>
        </w:rPr>
      </w:pPr>
      <w:ins w:id="1217" w:author="Multrus, Markus" w:date="2025-11-09T21:45:00Z" w16du:dateUtc="2025-11-09T20:45:00Z">
        <w:r w:rsidRPr="708D51C5">
          <w:rPr>
            <w:color w:val="000000" w:themeColor="text1"/>
          </w:rPr>
          <w:t xml:space="preserve">The </w:t>
        </w:r>
        <w:proofErr w:type="spellStart"/>
        <w:r w:rsidRPr="708D51C5">
          <w:rPr>
            <w:color w:val="000000" w:themeColor="text1"/>
          </w:rPr>
          <w:t>rtpdump</w:t>
        </w:r>
        <w:proofErr w:type="spellEnd"/>
        <w:r w:rsidRPr="708D51C5">
          <w:rPr>
            <w:color w:val="000000" w:themeColor="text1"/>
          </w:rPr>
          <w:t xml:space="preserve"> file format is used as the interchange format of IVAS when RTP packing or unpacking is included as part of the encoder or decoder operation, respectively. </w:t>
        </w:r>
      </w:ins>
    </w:p>
    <w:p w14:paraId="086DE729" w14:textId="77777777" w:rsidR="002300AE" w:rsidRDefault="002300AE" w:rsidP="002300AE">
      <w:pPr>
        <w:rPr>
          <w:ins w:id="1218" w:author="Multrus, Markus" w:date="2025-11-09T21:45:00Z" w16du:dateUtc="2025-11-09T20:45:00Z"/>
          <w:color w:val="000000" w:themeColor="text1"/>
        </w:rPr>
      </w:pPr>
      <w:ins w:id="1219" w:author="Multrus, Markus" w:date="2025-11-09T21:45:00Z" w16du:dateUtc="2025-11-09T20:45:00Z">
        <w:r w:rsidRPr="708D51C5">
          <w:rPr>
            <w:color w:val="000000" w:themeColor="text1"/>
          </w:rPr>
          <w:t xml:space="preserve">The </w:t>
        </w:r>
        <w:proofErr w:type="spellStart"/>
        <w:r w:rsidRPr="708D51C5">
          <w:rPr>
            <w:color w:val="000000" w:themeColor="text1"/>
          </w:rPr>
          <w:t>rtpdump</w:t>
        </w:r>
        <w:proofErr w:type="spellEnd"/>
        <w:r w:rsidRPr="708D51C5">
          <w:rPr>
            <w:color w:val="000000" w:themeColor="text1"/>
          </w:rPr>
          <w:t xml:space="preserve"> file format has already been used in the EVS decoder [</w:t>
        </w:r>
      </w:ins>
      <w:ins w:id="1220" w:author="Markus Multrus" w:date="2025-11-11T15:27:00Z" w16du:dateUtc="2025-11-11T14:27:00Z">
        <w:r>
          <w:rPr>
            <w:color w:val="000000" w:themeColor="text1"/>
          </w:rPr>
          <w:t>12, 13, 14</w:t>
        </w:r>
      </w:ins>
      <w:ins w:id="1221" w:author="Multrus, Markus" w:date="2025-11-09T21:45:00Z" w16du:dateUtc="2025-11-09T20:45:00Z">
        <w:r w:rsidRPr="708D51C5">
          <w:rPr>
            <w:color w:val="000000" w:themeColor="text1"/>
          </w:rPr>
          <w:t>]</w:t>
        </w:r>
      </w:ins>
      <w:ins w:id="1222" w:author="Markus Multrus" w:date="2025-11-11T15:27:00Z" w16du:dateUtc="2025-11-11T14:27:00Z">
        <w:r>
          <w:rPr>
            <w:color w:val="000000" w:themeColor="text1"/>
          </w:rPr>
          <w:t>,</w:t>
        </w:r>
      </w:ins>
      <w:ins w:id="1223" w:author="Multrus, Markus" w:date="2025-11-09T21:45:00Z" w16du:dateUtc="2025-11-09T20:45:00Z">
        <w:r w:rsidRPr="708D51C5">
          <w:rPr>
            <w:color w:val="000000" w:themeColor="text1"/>
          </w:rPr>
          <w:t xml:space="preserve"> MTSI [</w:t>
        </w:r>
      </w:ins>
      <w:ins w:id="1224" w:author="Markus Multrus" w:date="2025-11-11T15:27:00Z" w16du:dateUtc="2025-11-11T14:27:00Z">
        <w:r>
          <w:rPr>
            <w:color w:val="000000" w:themeColor="text1"/>
          </w:rPr>
          <w:t>15</w:t>
        </w:r>
      </w:ins>
      <w:ins w:id="1225" w:author="Multrus, Markus" w:date="2025-11-09T21:45:00Z" w16du:dateUtc="2025-11-09T20:45:00Z">
        <w:r w:rsidRPr="708D51C5">
          <w:rPr>
            <w:color w:val="000000" w:themeColor="text1"/>
          </w:rPr>
          <w:t>] and TR</w:t>
        </w:r>
        <w:r>
          <w:rPr>
            <w:color w:val="000000" w:themeColor="text1"/>
          </w:rPr>
          <w:t xml:space="preserve"> </w:t>
        </w:r>
        <w:r w:rsidRPr="708D51C5">
          <w:rPr>
            <w:color w:val="000000" w:themeColor="text1"/>
          </w:rPr>
          <w:t>26.902</w:t>
        </w:r>
      </w:ins>
      <w:ins w:id="1226" w:author="Markus Multrus" w:date="2025-11-11T15:27:00Z" w16du:dateUtc="2025-11-11T14:27:00Z">
        <w:r>
          <w:rPr>
            <w:color w:val="000000" w:themeColor="text1"/>
          </w:rPr>
          <w:t xml:space="preserve"> </w:t>
        </w:r>
      </w:ins>
      <w:ins w:id="1227" w:author="Multrus, Markus" w:date="2025-11-09T21:45:00Z" w16du:dateUtc="2025-11-09T20:45:00Z">
        <w:r w:rsidRPr="708D51C5">
          <w:rPr>
            <w:color w:val="000000" w:themeColor="text1"/>
          </w:rPr>
          <w:t>[</w:t>
        </w:r>
      </w:ins>
      <w:ins w:id="1228" w:author="Markus Multrus" w:date="2025-11-11T15:27:00Z" w16du:dateUtc="2025-11-11T14:27:00Z">
        <w:r>
          <w:rPr>
            <w:color w:val="000000" w:themeColor="text1"/>
          </w:rPr>
          <w:t>16</w:t>
        </w:r>
      </w:ins>
      <w:ins w:id="1229" w:author="Multrus, Markus" w:date="2025-11-09T21:45:00Z" w16du:dateUtc="2025-11-09T20:45:00Z">
        <w:r w:rsidRPr="708D51C5">
          <w:rPr>
            <w:color w:val="000000" w:themeColor="text1"/>
          </w:rPr>
          <w:t xml:space="preserve">]. It has been originally proposed by Henning Schulzrinne, see </w:t>
        </w:r>
        <w:r>
          <w:fldChar w:fldCharType="begin"/>
        </w:r>
        <w:r>
          <w:instrText xml:space="preserve">HYPERLINK "http://www.cs.columbia.edu/IRT/software/rtptools/" </w:instrText>
        </w:r>
        <w:r>
          <w:fldChar w:fldCharType="separate"/>
        </w:r>
        <w:r w:rsidRPr="708D51C5">
          <w:rPr>
            <w:rStyle w:val="Hyperlink"/>
          </w:rPr>
          <w:t>http://www.cs.columbia.edu/IRT/software/rtptools/</w:t>
        </w:r>
        <w:r>
          <w:fldChar w:fldCharType="end"/>
        </w:r>
        <w:r w:rsidRPr="708D51C5">
          <w:rPr>
            <w:color w:val="000000" w:themeColor="text1"/>
          </w:rPr>
          <w:t>. Within the scope of this IVAS, only the binary version of the file format is of relevance. The file is constructed as follows:</w:t>
        </w:r>
      </w:ins>
    </w:p>
    <w:p w14:paraId="7B49D2E1" w14:textId="77777777" w:rsidR="002300AE" w:rsidRDefault="002300AE" w:rsidP="002300AE">
      <w:pPr>
        <w:rPr>
          <w:ins w:id="1230" w:author="Multrus, Markus" w:date="2025-11-09T21:45:00Z" w16du:dateUtc="2025-11-09T20:45:00Z"/>
          <w:color w:val="000000" w:themeColor="text1"/>
        </w:rPr>
      </w:pPr>
      <w:ins w:id="1231" w:author="Multrus, Markus" w:date="2025-11-09T21:45:00Z" w16du:dateUtc="2025-11-09T20:45:00Z">
        <w:r w:rsidRPr="5EF57FEC">
          <w:rPr>
            <w:color w:val="000000" w:themeColor="text1"/>
          </w:rPr>
          <w:t>The file starts with one line of ASCII coded text, indicating:</w:t>
        </w:r>
      </w:ins>
    </w:p>
    <w:p w14:paraId="5A2BEA69" w14:textId="77777777" w:rsidR="002300AE" w:rsidRDefault="002300AE" w:rsidP="002300AE">
      <w:pPr>
        <w:spacing w:after="0"/>
        <w:rPr>
          <w:ins w:id="1232" w:author="Multrus, Markus" w:date="2025-11-09T21:45:00Z" w16du:dateUtc="2025-11-09T20:45:00Z"/>
          <w:rFonts w:ascii="Courier New" w:eastAsia="Courier New" w:hAnsi="Courier New" w:cs="Courier New"/>
          <w:color w:val="000000" w:themeColor="text1"/>
          <w:sz w:val="16"/>
          <w:szCs w:val="16"/>
        </w:rPr>
      </w:pPr>
      <w:proofErr w:type="gramStart"/>
      <w:ins w:id="1233" w:author="Multrus, Markus" w:date="2025-11-09T21:45:00Z" w16du:dateUtc="2025-11-09T20:45:00Z">
        <w:r w:rsidRPr="5EF57FEC">
          <w:rPr>
            <w:rFonts w:ascii="Courier New" w:eastAsia="Courier New" w:hAnsi="Courier New" w:cs="Courier New"/>
            <w:color w:val="000000" w:themeColor="text1"/>
            <w:sz w:val="16"/>
            <w:szCs w:val="16"/>
          </w:rPr>
          <w:t>#!rtpplay</w:t>
        </w:r>
        <w:proofErr w:type="gramEnd"/>
        <w:r w:rsidRPr="5EF57FEC">
          <w:rPr>
            <w:rFonts w:ascii="Courier New" w:eastAsia="Courier New" w:hAnsi="Courier New" w:cs="Courier New"/>
            <w:color w:val="000000" w:themeColor="text1"/>
            <w:sz w:val="16"/>
            <w:szCs w:val="16"/>
          </w:rPr>
          <w:t>1.0 address/port\n</w:t>
        </w:r>
      </w:ins>
    </w:p>
    <w:p w14:paraId="61CCB4E7" w14:textId="77777777" w:rsidR="002300AE" w:rsidRDefault="002300AE" w:rsidP="002300AE">
      <w:pPr>
        <w:spacing w:after="0"/>
        <w:rPr>
          <w:ins w:id="1234" w:author="Multrus, Markus" w:date="2025-11-09T21:45:00Z" w16du:dateUtc="2025-11-09T20:45:00Z"/>
          <w:rFonts w:ascii="Courier New" w:eastAsia="Courier New" w:hAnsi="Courier New" w:cs="Courier New"/>
          <w:color w:val="000000" w:themeColor="text1"/>
          <w:sz w:val="16"/>
          <w:szCs w:val="16"/>
        </w:rPr>
      </w:pPr>
      <w:ins w:id="1235" w:author="Multrus, Markus" w:date="2025-11-09T21:45:00Z" w16du:dateUtc="2025-11-09T20:45:00Z">
        <w:r w:rsidRPr="5EF57FEC">
          <w:rPr>
            <w:rFonts w:ascii="Courier New" w:eastAsia="Courier New" w:hAnsi="Courier New" w:cs="Courier New"/>
            <w:color w:val="000000" w:themeColor="text1"/>
            <w:sz w:val="16"/>
            <w:szCs w:val="16"/>
          </w:rPr>
          <w:t xml:space="preserve"> </w:t>
        </w:r>
      </w:ins>
    </w:p>
    <w:p w14:paraId="0544FE4E" w14:textId="77777777" w:rsidR="002300AE" w:rsidRDefault="002300AE" w:rsidP="002300AE">
      <w:pPr>
        <w:rPr>
          <w:ins w:id="1236" w:author="Multrus, Markus" w:date="2025-11-09T21:45:00Z" w16du:dateUtc="2025-11-09T20:45:00Z"/>
          <w:color w:val="000000" w:themeColor="text1"/>
        </w:rPr>
      </w:pPr>
      <w:ins w:id="1237" w:author="Multrus, Markus" w:date="2025-11-09T21:45:00Z" w16du:dateUtc="2025-11-09T20:45:00Z">
        <w:r w:rsidRPr="5EF57FEC">
          <w:rPr>
            <w:color w:val="000000" w:themeColor="text1"/>
          </w:rPr>
          <w:t>wherein "address" stands for an IP address (e.g. 192.168.1.2) and port stands for a port number, e.g. 1234. Neither value is used by the toolchain employed in this report.  "\n" stands for carriage return/linefeed.</w:t>
        </w:r>
      </w:ins>
    </w:p>
    <w:p w14:paraId="42DC9788" w14:textId="77777777" w:rsidR="002300AE" w:rsidRDefault="002300AE" w:rsidP="002300AE">
      <w:pPr>
        <w:rPr>
          <w:ins w:id="1238" w:author="Multrus, Markus" w:date="2025-11-09T21:45:00Z" w16du:dateUtc="2025-11-09T20:45:00Z"/>
          <w:color w:val="000000" w:themeColor="text1"/>
        </w:rPr>
      </w:pPr>
      <w:ins w:id="1239" w:author="Multrus, Markus" w:date="2025-11-09T21:45:00Z" w16du:dateUtc="2025-11-09T20:45:00Z">
        <w:r w:rsidRPr="5EF57FEC">
          <w:rPr>
            <w:color w:val="000000" w:themeColor="text1"/>
          </w:rPr>
          <w:t>The ASCII header is followed by one binary header (</w:t>
        </w:r>
        <w:proofErr w:type="spellStart"/>
        <w:r w:rsidRPr="5EF57FEC">
          <w:rPr>
            <w:color w:val="000000" w:themeColor="text1"/>
          </w:rPr>
          <w:t>RD_hdr_t</w:t>
        </w:r>
        <w:proofErr w:type="spellEnd"/>
        <w:r w:rsidRPr="5EF57FEC">
          <w:rPr>
            <w:color w:val="000000" w:themeColor="text1"/>
          </w:rPr>
          <w:t xml:space="preserve">) and one </w:t>
        </w:r>
        <w:proofErr w:type="spellStart"/>
        <w:r w:rsidRPr="5EF57FEC">
          <w:rPr>
            <w:color w:val="000000" w:themeColor="text1"/>
          </w:rPr>
          <w:t>RD_packet_t</w:t>
        </w:r>
        <w:proofErr w:type="spellEnd"/>
        <w:r w:rsidRPr="5EF57FEC">
          <w:rPr>
            <w:color w:val="000000" w:themeColor="text1"/>
          </w:rPr>
          <w:t xml:space="preserve"> structure for each received packet. All fields are in network byte order. The RTP and RTCP packets are recorded as-is.</w:t>
        </w:r>
      </w:ins>
    </w:p>
    <w:p w14:paraId="23AE01CB" w14:textId="77777777" w:rsidR="002300AE" w:rsidRDefault="002300AE" w:rsidP="002300AE">
      <w:pPr>
        <w:spacing w:after="0"/>
        <w:rPr>
          <w:ins w:id="1240" w:author="Multrus, Markus" w:date="2025-11-09T21:45:00Z" w16du:dateUtc="2025-11-09T20:45:00Z"/>
          <w:rFonts w:ascii="Courier New" w:eastAsia="Courier New" w:hAnsi="Courier New" w:cs="Courier New"/>
          <w:color w:val="000000" w:themeColor="text1"/>
          <w:sz w:val="16"/>
          <w:szCs w:val="16"/>
        </w:rPr>
      </w:pPr>
      <w:ins w:id="1241" w:author="Multrus, Markus" w:date="2025-11-09T21:45:00Z" w16du:dateUtc="2025-11-09T20:45:00Z">
        <w:r w:rsidRPr="5EF57FEC">
          <w:rPr>
            <w:rFonts w:ascii="Courier New" w:eastAsia="Courier New" w:hAnsi="Courier New" w:cs="Courier New"/>
            <w:color w:val="000000" w:themeColor="text1"/>
            <w:sz w:val="16"/>
            <w:szCs w:val="16"/>
          </w:rPr>
          <w:t>typedef struct {</w:t>
        </w:r>
      </w:ins>
    </w:p>
    <w:p w14:paraId="658783DD" w14:textId="77777777" w:rsidR="002300AE" w:rsidRDefault="002300AE" w:rsidP="002300AE">
      <w:pPr>
        <w:spacing w:after="0"/>
        <w:rPr>
          <w:ins w:id="1242" w:author="Multrus, Markus" w:date="2025-11-09T21:45:00Z" w16du:dateUtc="2025-11-09T20:45:00Z"/>
          <w:rFonts w:ascii="Courier New" w:eastAsia="Courier New" w:hAnsi="Courier New" w:cs="Courier New"/>
          <w:color w:val="000000" w:themeColor="text1"/>
          <w:sz w:val="16"/>
          <w:szCs w:val="16"/>
        </w:rPr>
      </w:pPr>
      <w:ins w:id="1243" w:author="Multrus, Markus" w:date="2025-11-09T21:45:00Z" w16du:dateUtc="2025-11-09T20:45:00Z">
        <w:r w:rsidRPr="5EF57FEC">
          <w:rPr>
            <w:rFonts w:ascii="Courier New" w:eastAsia="Courier New" w:hAnsi="Courier New" w:cs="Courier New"/>
            <w:color w:val="000000" w:themeColor="text1"/>
            <w:sz w:val="16"/>
            <w:szCs w:val="16"/>
          </w:rPr>
          <w:t xml:space="preserve">  struct </w:t>
        </w:r>
        <w:proofErr w:type="spellStart"/>
        <w:r w:rsidRPr="5EF57FEC">
          <w:rPr>
            <w:rFonts w:ascii="Courier New" w:eastAsia="Courier New" w:hAnsi="Courier New" w:cs="Courier New"/>
            <w:color w:val="000000" w:themeColor="text1"/>
            <w:sz w:val="16"/>
            <w:szCs w:val="16"/>
          </w:rPr>
          <w:t>timeval</w:t>
        </w:r>
        <w:proofErr w:type="spellEnd"/>
        <w:r w:rsidRPr="5EF57FEC">
          <w:rPr>
            <w:rFonts w:ascii="Courier New" w:eastAsia="Courier New" w:hAnsi="Courier New" w:cs="Courier New"/>
            <w:color w:val="000000" w:themeColor="text1"/>
            <w:sz w:val="16"/>
            <w:szCs w:val="16"/>
          </w:rPr>
          <w:t xml:space="preserve"> </w:t>
        </w:r>
        <w:proofErr w:type="gramStart"/>
        <w:r w:rsidRPr="5EF57FEC">
          <w:rPr>
            <w:rFonts w:ascii="Courier New" w:eastAsia="Courier New" w:hAnsi="Courier New" w:cs="Courier New"/>
            <w:color w:val="000000" w:themeColor="text1"/>
            <w:sz w:val="16"/>
            <w:szCs w:val="16"/>
          </w:rPr>
          <w:t>start;  /</w:t>
        </w:r>
        <w:proofErr w:type="gramEnd"/>
        <w:r w:rsidRPr="5EF57FEC">
          <w:rPr>
            <w:rFonts w:ascii="Courier New" w:eastAsia="Courier New" w:hAnsi="Courier New" w:cs="Courier New"/>
            <w:color w:val="000000" w:themeColor="text1"/>
            <w:sz w:val="16"/>
            <w:szCs w:val="16"/>
          </w:rPr>
          <w:t>* start of recording (GMT) */</w:t>
        </w:r>
      </w:ins>
    </w:p>
    <w:p w14:paraId="1ADA9B31" w14:textId="77777777" w:rsidR="002300AE" w:rsidRDefault="002300AE" w:rsidP="002300AE">
      <w:pPr>
        <w:spacing w:after="0"/>
        <w:rPr>
          <w:ins w:id="1244" w:author="Multrus, Markus" w:date="2025-11-09T21:45:00Z" w16du:dateUtc="2025-11-09T20:45:00Z"/>
          <w:rFonts w:ascii="Courier New" w:eastAsia="Courier New" w:hAnsi="Courier New" w:cs="Courier New"/>
          <w:color w:val="000000" w:themeColor="text1"/>
          <w:sz w:val="16"/>
          <w:szCs w:val="16"/>
        </w:rPr>
      </w:pPr>
      <w:ins w:id="1245" w:author="Multrus, Markus" w:date="2025-11-09T21:45:00Z" w16du:dateUtc="2025-11-09T20:45:00Z">
        <w:r w:rsidRPr="5EF57FEC">
          <w:rPr>
            <w:rFonts w:ascii="Courier New" w:eastAsia="Courier New" w:hAnsi="Courier New" w:cs="Courier New"/>
            <w:color w:val="000000" w:themeColor="text1"/>
            <w:sz w:val="16"/>
            <w:szCs w:val="16"/>
          </w:rPr>
          <w:t xml:space="preserve">  u_int32 </w:t>
        </w:r>
        <w:proofErr w:type="gramStart"/>
        <w:r w:rsidRPr="5EF57FEC">
          <w:rPr>
            <w:rFonts w:ascii="Courier New" w:eastAsia="Courier New" w:hAnsi="Courier New" w:cs="Courier New"/>
            <w:color w:val="000000" w:themeColor="text1"/>
            <w:sz w:val="16"/>
            <w:szCs w:val="16"/>
          </w:rPr>
          <w:t xml:space="preserve">source;   </w:t>
        </w:r>
        <w:proofErr w:type="gramEnd"/>
        <w:r w:rsidRPr="5EF57FEC">
          <w:rPr>
            <w:rFonts w:ascii="Courier New" w:eastAsia="Courier New" w:hAnsi="Courier New" w:cs="Courier New"/>
            <w:color w:val="000000" w:themeColor="text1"/>
            <w:sz w:val="16"/>
            <w:szCs w:val="16"/>
          </w:rPr>
          <w:t xml:space="preserve">     /* network source (multicast address) */</w:t>
        </w:r>
      </w:ins>
    </w:p>
    <w:p w14:paraId="4F805B7A" w14:textId="77777777" w:rsidR="002300AE" w:rsidRDefault="002300AE" w:rsidP="002300AE">
      <w:pPr>
        <w:spacing w:after="0"/>
        <w:rPr>
          <w:ins w:id="1246" w:author="Multrus, Markus" w:date="2025-11-09T21:45:00Z" w16du:dateUtc="2025-11-09T20:45:00Z"/>
          <w:rFonts w:ascii="Courier New" w:eastAsia="Courier New" w:hAnsi="Courier New" w:cs="Courier New"/>
          <w:color w:val="000000" w:themeColor="text1"/>
          <w:sz w:val="16"/>
          <w:szCs w:val="16"/>
          <w:lang w:val="fr"/>
        </w:rPr>
      </w:pPr>
      <w:ins w:id="1247" w:author="Multrus, Markus" w:date="2025-11-09T21:45:00Z" w16du:dateUtc="2025-11-09T20:45:00Z">
        <w:r w:rsidRPr="5EF57FEC">
          <w:rPr>
            <w:rFonts w:ascii="Courier New" w:eastAsia="Courier New" w:hAnsi="Courier New" w:cs="Courier New"/>
            <w:color w:val="000000" w:themeColor="text1"/>
            <w:sz w:val="16"/>
            <w:szCs w:val="16"/>
          </w:rPr>
          <w:t xml:space="preserve">  </w:t>
        </w:r>
        <w:proofErr w:type="gramStart"/>
        <w:r w:rsidRPr="5EF57FEC">
          <w:rPr>
            <w:rFonts w:ascii="Courier New" w:eastAsia="Courier New" w:hAnsi="Courier New" w:cs="Courier New"/>
            <w:color w:val="000000" w:themeColor="text1"/>
            <w:sz w:val="16"/>
            <w:szCs w:val="16"/>
            <w:lang w:val="fr"/>
          </w:rPr>
          <w:t>u</w:t>
        </w:r>
        <w:proofErr w:type="gramEnd"/>
        <w:r w:rsidRPr="5EF57FEC">
          <w:rPr>
            <w:rFonts w:ascii="Courier New" w:eastAsia="Courier New" w:hAnsi="Courier New" w:cs="Courier New"/>
            <w:color w:val="000000" w:themeColor="text1"/>
            <w:sz w:val="16"/>
            <w:szCs w:val="16"/>
            <w:lang w:val="fr"/>
          </w:rPr>
          <w:t xml:space="preserve">_int16 </w:t>
        </w:r>
        <w:proofErr w:type="gramStart"/>
        <w:r w:rsidRPr="5EF57FEC">
          <w:rPr>
            <w:rFonts w:ascii="Courier New" w:eastAsia="Courier New" w:hAnsi="Courier New" w:cs="Courier New"/>
            <w:color w:val="000000" w:themeColor="text1"/>
            <w:sz w:val="16"/>
            <w:szCs w:val="16"/>
            <w:lang w:val="fr"/>
          </w:rPr>
          <w:t xml:space="preserve">port;   </w:t>
        </w:r>
        <w:proofErr w:type="gramEnd"/>
        <w:r w:rsidRPr="5EF57FEC">
          <w:rPr>
            <w:rFonts w:ascii="Courier New" w:eastAsia="Courier New" w:hAnsi="Courier New" w:cs="Courier New"/>
            <w:color w:val="000000" w:themeColor="text1"/>
            <w:sz w:val="16"/>
            <w:szCs w:val="16"/>
            <w:lang w:val="fr"/>
          </w:rPr>
          <w:t xml:space="preserve">       /* UDP port */</w:t>
        </w:r>
      </w:ins>
    </w:p>
    <w:p w14:paraId="0A422566" w14:textId="77777777" w:rsidR="002300AE" w:rsidRDefault="002300AE" w:rsidP="002300AE">
      <w:pPr>
        <w:spacing w:after="0"/>
        <w:rPr>
          <w:ins w:id="1248" w:author="Multrus, Markus" w:date="2025-11-09T21:45:00Z" w16du:dateUtc="2025-11-09T20:45:00Z"/>
          <w:rFonts w:ascii="Courier New" w:eastAsia="Courier New" w:hAnsi="Courier New" w:cs="Courier New"/>
          <w:color w:val="000000" w:themeColor="text1"/>
          <w:sz w:val="16"/>
          <w:szCs w:val="16"/>
        </w:rPr>
      </w:pPr>
      <w:ins w:id="1249" w:author="Multrus, Markus" w:date="2025-11-09T21:45:00Z" w16du:dateUtc="2025-11-09T20:45:00Z">
        <w:r w:rsidRPr="5EF57FEC">
          <w:rPr>
            <w:rFonts w:ascii="Courier New" w:eastAsia="Courier New" w:hAnsi="Courier New" w:cs="Courier New"/>
            <w:color w:val="000000" w:themeColor="text1"/>
            <w:sz w:val="16"/>
            <w:szCs w:val="16"/>
          </w:rPr>
          <w:t xml:space="preserve">} </w:t>
        </w:r>
        <w:proofErr w:type="spellStart"/>
        <w:r w:rsidRPr="5EF57FEC">
          <w:rPr>
            <w:rFonts w:ascii="Courier New" w:eastAsia="Courier New" w:hAnsi="Courier New" w:cs="Courier New"/>
            <w:color w:val="000000" w:themeColor="text1"/>
            <w:sz w:val="16"/>
            <w:szCs w:val="16"/>
          </w:rPr>
          <w:t>RD_hdr_</w:t>
        </w:r>
        <w:proofErr w:type="gramStart"/>
        <w:r w:rsidRPr="5EF57FEC">
          <w:rPr>
            <w:rFonts w:ascii="Courier New" w:eastAsia="Courier New" w:hAnsi="Courier New" w:cs="Courier New"/>
            <w:color w:val="000000" w:themeColor="text1"/>
            <w:sz w:val="16"/>
            <w:szCs w:val="16"/>
          </w:rPr>
          <w:t>t</w:t>
        </w:r>
        <w:proofErr w:type="spellEnd"/>
        <w:r w:rsidRPr="5EF57FEC">
          <w:rPr>
            <w:rFonts w:ascii="Courier New" w:eastAsia="Courier New" w:hAnsi="Courier New" w:cs="Courier New"/>
            <w:color w:val="000000" w:themeColor="text1"/>
            <w:sz w:val="16"/>
            <w:szCs w:val="16"/>
          </w:rPr>
          <w:t>;</w:t>
        </w:r>
        <w:proofErr w:type="gramEnd"/>
      </w:ins>
    </w:p>
    <w:p w14:paraId="26A177DF" w14:textId="77777777" w:rsidR="002300AE" w:rsidRDefault="002300AE" w:rsidP="002300AE">
      <w:pPr>
        <w:spacing w:after="0"/>
        <w:rPr>
          <w:ins w:id="1250" w:author="Multrus, Markus" w:date="2025-11-09T21:45:00Z" w16du:dateUtc="2025-11-09T20:45:00Z"/>
          <w:rFonts w:ascii="Courier New" w:eastAsia="Courier New" w:hAnsi="Courier New" w:cs="Courier New"/>
          <w:color w:val="000000" w:themeColor="text1"/>
          <w:sz w:val="16"/>
          <w:szCs w:val="16"/>
        </w:rPr>
      </w:pPr>
      <w:ins w:id="1251" w:author="Multrus, Markus" w:date="2025-11-09T21:45:00Z" w16du:dateUtc="2025-11-09T20:45:00Z">
        <w:r w:rsidRPr="5EF57FEC">
          <w:rPr>
            <w:rFonts w:ascii="Courier New" w:eastAsia="Courier New" w:hAnsi="Courier New" w:cs="Courier New"/>
            <w:color w:val="000000" w:themeColor="text1"/>
            <w:sz w:val="16"/>
            <w:szCs w:val="16"/>
          </w:rPr>
          <w:t xml:space="preserve"> </w:t>
        </w:r>
      </w:ins>
    </w:p>
    <w:p w14:paraId="1B807A3C" w14:textId="77777777" w:rsidR="002300AE" w:rsidRDefault="002300AE" w:rsidP="002300AE">
      <w:pPr>
        <w:spacing w:after="0"/>
        <w:rPr>
          <w:ins w:id="1252" w:author="Multrus, Markus" w:date="2025-11-09T21:45:00Z" w16du:dateUtc="2025-11-09T20:45:00Z"/>
          <w:rFonts w:ascii="Courier New" w:eastAsia="Courier New" w:hAnsi="Courier New" w:cs="Courier New"/>
          <w:color w:val="000000" w:themeColor="text1"/>
          <w:sz w:val="16"/>
          <w:szCs w:val="16"/>
        </w:rPr>
      </w:pPr>
      <w:ins w:id="1253" w:author="Multrus, Markus" w:date="2025-11-09T21:45:00Z" w16du:dateUtc="2025-11-09T20:45:00Z">
        <w:r w:rsidRPr="5EF57FEC">
          <w:rPr>
            <w:rFonts w:ascii="Courier New" w:eastAsia="Courier New" w:hAnsi="Courier New" w:cs="Courier New"/>
            <w:color w:val="000000" w:themeColor="text1"/>
            <w:sz w:val="16"/>
            <w:szCs w:val="16"/>
          </w:rPr>
          <w:t>typedef struct {</w:t>
        </w:r>
      </w:ins>
    </w:p>
    <w:p w14:paraId="2ADE0991" w14:textId="77777777" w:rsidR="002300AE" w:rsidRDefault="002300AE" w:rsidP="002300AE">
      <w:pPr>
        <w:spacing w:after="0"/>
        <w:rPr>
          <w:ins w:id="1254" w:author="Multrus, Markus" w:date="2025-11-09T21:45:00Z" w16du:dateUtc="2025-11-09T20:45:00Z"/>
          <w:rFonts w:ascii="Courier New" w:eastAsia="Courier New" w:hAnsi="Courier New" w:cs="Courier New"/>
          <w:color w:val="000000" w:themeColor="text1"/>
          <w:sz w:val="16"/>
          <w:szCs w:val="16"/>
        </w:rPr>
      </w:pPr>
      <w:ins w:id="1255" w:author="Multrus, Markus" w:date="2025-11-09T21:45:00Z" w16du:dateUtc="2025-11-09T20:45:00Z">
        <w:r w:rsidRPr="5EF57FEC">
          <w:rPr>
            <w:rFonts w:ascii="Courier New" w:eastAsia="Courier New" w:hAnsi="Courier New" w:cs="Courier New"/>
            <w:color w:val="000000" w:themeColor="text1"/>
            <w:sz w:val="16"/>
            <w:szCs w:val="16"/>
          </w:rPr>
          <w:t xml:space="preserve">  u_int16 </w:t>
        </w:r>
        <w:proofErr w:type="gramStart"/>
        <w:r w:rsidRPr="5EF57FEC">
          <w:rPr>
            <w:rFonts w:ascii="Courier New" w:eastAsia="Courier New" w:hAnsi="Courier New" w:cs="Courier New"/>
            <w:color w:val="000000" w:themeColor="text1"/>
            <w:sz w:val="16"/>
            <w:szCs w:val="16"/>
          </w:rPr>
          <w:t xml:space="preserve">length;   </w:t>
        </w:r>
        <w:proofErr w:type="gramEnd"/>
        <w:r w:rsidRPr="5EF57FEC">
          <w:rPr>
            <w:rFonts w:ascii="Courier New" w:eastAsia="Courier New" w:hAnsi="Courier New" w:cs="Courier New"/>
            <w:color w:val="000000" w:themeColor="text1"/>
            <w:sz w:val="16"/>
            <w:szCs w:val="16"/>
          </w:rPr>
          <w:t xml:space="preserve"> /* length of packet, including this header (may </w:t>
        </w:r>
      </w:ins>
    </w:p>
    <w:p w14:paraId="2321DB3E" w14:textId="77777777" w:rsidR="002300AE" w:rsidRDefault="002300AE" w:rsidP="002300AE">
      <w:pPr>
        <w:spacing w:after="0"/>
        <w:rPr>
          <w:ins w:id="1256" w:author="Multrus, Markus" w:date="2025-11-09T21:45:00Z" w16du:dateUtc="2025-11-09T20:45:00Z"/>
          <w:rFonts w:ascii="Courier New" w:eastAsia="Courier New" w:hAnsi="Courier New" w:cs="Courier New"/>
          <w:color w:val="000000" w:themeColor="text1"/>
          <w:sz w:val="16"/>
          <w:szCs w:val="16"/>
        </w:rPr>
      </w:pPr>
      <w:ins w:id="1257" w:author="Multrus, Markus" w:date="2025-11-09T21:45:00Z" w16du:dateUtc="2025-11-09T20:45:00Z">
        <w:r w:rsidRPr="5EF57FEC">
          <w:rPr>
            <w:rFonts w:ascii="Courier New" w:eastAsia="Courier New" w:hAnsi="Courier New" w:cs="Courier New"/>
            <w:color w:val="000000" w:themeColor="text1"/>
            <w:sz w:val="16"/>
            <w:szCs w:val="16"/>
          </w:rPr>
          <w:t xml:space="preserve">                        be smaller than </w:t>
        </w:r>
        <w:proofErr w:type="spellStart"/>
        <w:r w:rsidRPr="5EF57FEC">
          <w:rPr>
            <w:rFonts w:ascii="Courier New" w:eastAsia="Courier New" w:hAnsi="Courier New" w:cs="Courier New"/>
            <w:color w:val="000000" w:themeColor="text1"/>
            <w:sz w:val="16"/>
            <w:szCs w:val="16"/>
          </w:rPr>
          <w:t>plen</w:t>
        </w:r>
        <w:proofErr w:type="spellEnd"/>
        <w:r w:rsidRPr="5EF57FEC">
          <w:rPr>
            <w:rFonts w:ascii="Courier New" w:eastAsia="Courier New" w:hAnsi="Courier New" w:cs="Courier New"/>
            <w:color w:val="000000" w:themeColor="text1"/>
            <w:sz w:val="16"/>
            <w:szCs w:val="16"/>
          </w:rPr>
          <w:t xml:space="preserve"> if not whole packet recorded) */</w:t>
        </w:r>
      </w:ins>
    </w:p>
    <w:p w14:paraId="64E48BA6" w14:textId="77777777" w:rsidR="002300AE" w:rsidRDefault="002300AE" w:rsidP="002300AE">
      <w:pPr>
        <w:spacing w:after="0"/>
        <w:rPr>
          <w:ins w:id="1258" w:author="Multrus, Markus" w:date="2025-11-09T21:45:00Z" w16du:dateUtc="2025-11-09T20:45:00Z"/>
          <w:rFonts w:ascii="Courier New" w:eastAsia="Courier New" w:hAnsi="Courier New" w:cs="Courier New"/>
          <w:color w:val="000000" w:themeColor="text1"/>
          <w:sz w:val="16"/>
          <w:szCs w:val="16"/>
        </w:rPr>
      </w:pPr>
      <w:ins w:id="1259" w:author="Multrus, Markus" w:date="2025-11-09T21:45:00Z" w16du:dateUtc="2025-11-09T20:45:00Z">
        <w:r w:rsidRPr="5EF57FEC">
          <w:rPr>
            <w:rFonts w:ascii="Courier New" w:eastAsia="Courier New" w:hAnsi="Courier New" w:cs="Courier New"/>
            <w:color w:val="000000" w:themeColor="text1"/>
            <w:sz w:val="16"/>
            <w:szCs w:val="16"/>
          </w:rPr>
          <w:t xml:space="preserve">  u_int16 </w:t>
        </w:r>
        <w:proofErr w:type="spellStart"/>
        <w:proofErr w:type="gramStart"/>
        <w:r w:rsidRPr="5EF57FEC">
          <w:rPr>
            <w:rFonts w:ascii="Courier New" w:eastAsia="Courier New" w:hAnsi="Courier New" w:cs="Courier New"/>
            <w:color w:val="000000" w:themeColor="text1"/>
            <w:sz w:val="16"/>
            <w:szCs w:val="16"/>
          </w:rPr>
          <w:t>plen</w:t>
        </w:r>
        <w:proofErr w:type="spellEnd"/>
        <w:r w:rsidRPr="5EF57FEC">
          <w:rPr>
            <w:rFonts w:ascii="Courier New" w:eastAsia="Courier New" w:hAnsi="Courier New" w:cs="Courier New"/>
            <w:color w:val="000000" w:themeColor="text1"/>
            <w:sz w:val="16"/>
            <w:szCs w:val="16"/>
          </w:rPr>
          <w:t xml:space="preserve">;   </w:t>
        </w:r>
        <w:proofErr w:type="gramEnd"/>
        <w:r w:rsidRPr="5EF57FEC">
          <w:rPr>
            <w:rFonts w:ascii="Courier New" w:eastAsia="Courier New" w:hAnsi="Courier New" w:cs="Courier New"/>
            <w:color w:val="000000" w:themeColor="text1"/>
            <w:sz w:val="16"/>
            <w:szCs w:val="16"/>
          </w:rPr>
          <w:t xml:space="preserve">   /* actual </w:t>
        </w:r>
        <w:proofErr w:type="spellStart"/>
        <w:r w:rsidRPr="5EF57FEC">
          <w:rPr>
            <w:rFonts w:ascii="Courier New" w:eastAsia="Courier New" w:hAnsi="Courier New" w:cs="Courier New"/>
            <w:color w:val="000000" w:themeColor="text1"/>
            <w:sz w:val="16"/>
            <w:szCs w:val="16"/>
          </w:rPr>
          <w:t>header+payload</w:t>
        </w:r>
        <w:proofErr w:type="spellEnd"/>
        <w:r w:rsidRPr="5EF57FEC">
          <w:rPr>
            <w:rFonts w:ascii="Courier New" w:eastAsia="Courier New" w:hAnsi="Courier New" w:cs="Courier New"/>
            <w:color w:val="000000" w:themeColor="text1"/>
            <w:sz w:val="16"/>
            <w:szCs w:val="16"/>
          </w:rPr>
          <w:t xml:space="preserve"> length for RTP, 0 for RTCP */</w:t>
        </w:r>
      </w:ins>
    </w:p>
    <w:p w14:paraId="2ECE4D00" w14:textId="77777777" w:rsidR="002300AE" w:rsidRDefault="002300AE" w:rsidP="002300AE">
      <w:pPr>
        <w:spacing w:after="0"/>
        <w:rPr>
          <w:ins w:id="1260" w:author="Multrus, Markus" w:date="2025-11-09T21:45:00Z" w16du:dateUtc="2025-11-09T20:45:00Z"/>
          <w:rFonts w:ascii="Courier New" w:eastAsia="Courier New" w:hAnsi="Courier New" w:cs="Courier New"/>
          <w:color w:val="000000" w:themeColor="text1"/>
          <w:sz w:val="16"/>
          <w:szCs w:val="16"/>
        </w:rPr>
      </w:pPr>
      <w:ins w:id="1261" w:author="Multrus, Markus" w:date="2025-11-09T21:45:00Z" w16du:dateUtc="2025-11-09T20:45:00Z">
        <w:r w:rsidRPr="5EF57FEC">
          <w:rPr>
            <w:rFonts w:ascii="Courier New" w:eastAsia="Courier New" w:hAnsi="Courier New" w:cs="Courier New"/>
            <w:color w:val="000000" w:themeColor="text1"/>
            <w:sz w:val="16"/>
            <w:szCs w:val="16"/>
          </w:rPr>
          <w:t xml:space="preserve">  u_int32 </w:t>
        </w:r>
        <w:proofErr w:type="gramStart"/>
        <w:r w:rsidRPr="5EF57FEC">
          <w:rPr>
            <w:rFonts w:ascii="Courier New" w:eastAsia="Courier New" w:hAnsi="Courier New" w:cs="Courier New"/>
            <w:color w:val="000000" w:themeColor="text1"/>
            <w:sz w:val="16"/>
            <w:szCs w:val="16"/>
          </w:rPr>
          <w:t xml:space="preserve">offset;   </w:t>
        </w:r>
        <w:proofErr w:type="gramEnd"/>
        <w:r w:rsidRPr="5EF57FEC">
          <w:rPr>
            <w:rFonts w:ascii="Courier New" w:eastAsia="Courier New" w:hAnsi="Courier New" w:cs="Courier New"/>
            <w:color w:val="000000" w:themeColor="text1"/>
            <w:sz w:val="16"/>
            <w:szCs w:val="16"/>
          </w:rPr>
          <w:t xml:space="preserve"> /* milliseconds since the start of recording */</w:t>
        </w:r>
      </w:ins>
    </w:p>
    <w:p w14:paraId="3B6CCFD8" w14:textId="77777777" w:rsidR="002300AE" w:rsidRDefault="002300AE" w:rsidP="002300AE">
      <w:pPr>
        <w:spacing w:after="0"/>
        <w:rPr>
          <w:ins w:id="1262" w:author="Lauros Pajunen" w:date="2025-11-11T17:34:00Z" w16du:dateUtc="2025-11-11T17:34:16Z"/>
          <w:rFonts w:ascii="Courier New" w:eastAsia="Courier New" w:hAnsi="Courier New" w:cs="Courier New"/>
          <w:color w:val="000000" w:themeColor="text1"/>
          <w:sz w:val="16"/>
          <w:szCs w:val="16"/>
        </w:rPr>
      </w:pPr>
      <w:ins w:id="1263" w:author="Multrus, Markus" w:date="2025-11-09T21:45:00Z" w16du:dateUtc="2025-11-09T20:45:00Z">
        <w:r w:rsidRPr="5EF57FEC">
          <w:rPr>
            <w:rFonts w:ascii="Courier New" w:eastAsia="Courier New" w:hAnsi="Courier New" w:cs="Courier New"/>
            <w:color w:val="000000" w:themeColor="text1"/>
            <w:sz w:val="16"/>
            <w:szCs w:val="16"/>
          </w:rPr>
          <w:t xml:space="preserve">} </w:t>
        </w:r>
        <w:proofErr w:type="spellStart"/>
        <w:r w:rsidRPr="5EF57FEC">
          <w:rPr>
            <w:rFonts w:ascii="Courier New" w:eastAsia="Courier New" w:hAnsi="Courier New" w:cs="Courier New"/>
            <w:color w:val="000000" w:themeColor="text1"/>
            <w:sz w:val="16"/>
            <w:szCs w:val="16"/>
          </w:rPr>
          <w:t>RD_packet_</w:t>
        </w:r>
        <w:proofErr w:type="gramStart"/>
        <w:r w:rsidRPr="5EF57FEC">
          <w:rPr>
            <w:rFonts w:ascii="Courier New" w:eastAsia="Courier New" w:hAnsi="Courier New" w:cs="Courier New"/>
            <w:color w:val="000000" w:themeColor="text1"/>
            <w:sz w:val="16"/>
            <w:szCs w:val="16"/>
          </w:rPr>
          <w:t>t</w:t>
        </w:r>
        <w:proofErr w:type="spellEnd"/>
        <w:r w:rsidRPr="5EF57FEC">
          <w:rPr>
            <w:rFonts w:ascii="Courier New" w:eastAsia="Courier New" w:hAnsi="Courier New" w:cs="Courier New"/>
            <w:color w:val="000000" w:themeColor="text1"/>
            <w:sz w:val="16"/>
            <w:szCs w:val="16"/>
          </w:rPr>
          <w:t>;</w:t>
        </w:r>
      </w:ins>
      <w:proofErr w:type="gramEnd"/>
    </w:p>
    <w:p w14:paraId="586E58F3" w14:textId="77777777" w:rsidR="002300AE" w:rsidRDefault="002300AE" w:rsidP="002300AE">
      <w:pPr>
        <w:spacing w:after="0"/>
        <w:rPr>
          <w:ins w:id="1264" w:author="Multrus, Markus" w:date="2025-11-09T21:45:00Z" w16du:dateUtc="2025-11-09T20:45:00Z"/>
          <w:rFonts w:ascii="Courier New" w:eastAsia="Courier New" w:hAnsi="Courier New" w:cs="Courier New"/>
          <w:color w:val="000000" w:themeColor="text1"/>
          <w:sz w:val="16"/>
          <w:szCs w:val="16"/>
        </w:rPr>
      </w:pPr>
    </w:p>
    <w:p w14:paraId="1C57470F" w14:textId="77777777" w:rsidR="002300AE" w:rsidRPr="00CE4669" w:rsidRDefault="002300AE" w:rsidP="002300AE">
      <w:pPr>
        <w:pStyle w:val="CRSeparator"/>
      </w:pPr>
      <w:r w:rsidRPr="00CE4669">
        <w:t>==============End of change==============</w:t>
      </w:r>
    </w:p>
    <w:p w14:paraId="68C9CD36" w14:textId="77777777" w:rsidR="001E41F3" w:rsidRDefault="001E41F3">
      <w:pPr>
        <w:rPr>
          <w:noProof/>
        </w:rPr>
      </w:pPr>
    </w:p>
    <w:sectPr w:rsidR="001E41F3" w:rsidSect="000B7FED">
      <w:headerReference w:type="even" r:id="rId14"/>
      <w:headerReference w:type="default" r:id="rId15"/>
      <w:headerReference w:type="first" r:id="rId16"/>
      <w:footnotePr>
        <w:numRestart w:val="eachSect"/>
      </w:footnotePr>
      <w:pgSz w:w="11907" w:h="16840" w:code="9"/>
      <w:pgMar w:top="1418" w:right="1134" w:bottom="1134" w:left="1134" w:header="680" w:footer="567"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606B0" w14:textId="77777777" w:rsidR="002A03AB" w:rsidRDefault="002A03AB">
      <w:r>
        <w:separator/>
      </w:r>
    </w:p>
  </w:endnote>
  <w:endnote w:type="continuationSeparator" w:id="0">
    <w:p w14:paraId="3C3AA976" w14:textId="77777777" w:rsidR="002A03AB" w:rsidRDefault="002A0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G Times (WN)">
    <w:altName w:val="Arial"/>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enlo">
    <w:panose1 w:val="020B0609030804020204"/>
    <w:charset w:val="00"/>
    <w:family w:val="modern"/>
    <w:pitch w:val="fixed"/>
    <w:sig w:usb0="E60022FF" w:usb1="D200F9FB" w:usb2="02000028" w:usb3="00000000" w:csb0="000001D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25697" w14:textId="77777777" w:rsidR="002A03AB" w:rsidRDefault="002A03AB">
      <w:r>
        <w:separator/>
      </w:r>
    </w:p>
  </w:footnote>
  <w:footnote w:type="continuationSeparator" w:id="0">
    <w:p w14:paraId="4367AC61" w14:textId="77777777" w:rsidR="002A03AB" w:rsidRDefault="002A03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50D00" w14:textId="77777777" w:rsidR="00695808" w:rsidRDefault="00695808">
    <w:r>
      <w:t xml:space="preserve">Page </w:t>
    </w:r>
    <w:r w:rsidR="008040A8">
      <w:fldChar w:fldCharType="begin"/>
    </w:r>
    <w:r w:rsidR="00374DD4">
      <w:instrText>PAGE</w:instrText>
    </w:r>
    <w:r w:rsidR="008040A8">
      <w:fldChar w:fldCharType="separate"/>
    </w:r>
    <w:r>
      <w:rPr>
        <w:noProof/>
      </w:rPr>
      <w:t>1</w:t>
    </w:r>
    <w:r w:rsidR="008040A8">
      <w:rPr>
        <w:noProof/>
      </w:rPr>
      <w:fldChar w:fldCharType="end"/>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BF6C0" w14:textId="77777777" w:rsidR="00695808" w:rsidRDefault="0069580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1DD49" w14:textId="77777777" w:rsidR="00695808" w:rsidRDefault="00695808">
    <w:pPr>
      <w:pStyle w:val="Kopfzeile"/>
      <w:tabs>
        <w:tab w:val="right" w:pos="9639"/>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89AFB" w14:textId="77777777" w:rsidR="00695808" w:rsidRDefault="0069580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A49D7"/>
    <w:multiLevelType w:val="hybridMultilevel"/>
    <w:tmpl w:val="13EEE1A0"/>
    <w:lvl w:ilvl="0" w:tplc="E2D22B4A">
      <w:start w:val="5"/>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95612F5"/>
    <w:multiLevelType w:val="hybridMultilevel"/>
    <w:tmpl w:val="D96EEDF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16cid:durableId="286359200">
    <w:abstractNumId w:val="0"/>
  </w:num>
  <w:num w:numId="2" w16cid:durableId="22907560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ultrus, Markus">
    <w15:presenceInfo w15:providerId="AD" w15:userId="S::markus.multrus@iis.fraunhofer.de::864cfa34-b8ad-4440-9c3a-01679017bf2c"/>
  </w15:person>
  <w15:person w15:author="Markus Multrus">
    <w15:presenceInfo w15:providerId="AD" w15:userId="S::ZLMMRUA@xead.ericsson.com::9bb9bb89-b37e-42b8-ab94-cef615efc02a"/>
  </w15:person>
  <w15:person w15:author="Lauros Pajunen">
    <w15:presenceInfo w15:providerId="AD" w15:userId="S::zpajlau@xead.ericsson.com::6755e6da-62a5-44f6-b69e-e1bd6b4068e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intFractionalCharacterWidth/>
  <w:embedSystemFonts/>
  <w:hideSpelling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22E4A"/>
    <w:rsid w:val="00070E09"/>
    <w:rsid w:val="00085E9E"/>
    <w:rsid w:val="000A6394"/>
    <w:rsid w:val="000B7FED"/>
    <w:rsid w:val="000C038A"/>
    <w:rsid w:val="000C6598"/>
    <w:rsid w:val="000D44B3"/>
    <w:rsid w:val="001270B4"/>
    <w:rsid w:val="00145D43"/>
    <w:rsid w:val="00192C46"/>
    <w:rsid w:val="001A08B3"/>
    <w:rsid w:val="001A7B60"/>
    <w:rsid w:val="001B52F0"/>
    <w:rsid w:val="001B7A65"/>
    <w:rsid w:val="001E41F3"/>
    <w:rsid w:val="002300AE"/>
    <w:rsid w:val="0026004D"/>
    <w:rsid w:val="002640DD"/>
    <w:rsid w:val="00275D12"/>
    <w:rsid w:val="00284FEB"/>
    <w:rsid w:val="002860C4"/>
    <w:rsid w:val="002A03AB"/>
    <w:rsid w:val="002B5741"/>
    <w:rsid w:val="002E472E"/>
    <w:rsid w:val="002E5590"/>
    <w:rsid w:val="00305409"/>
    <w:rsid w:val="00342512"/>
    <w:rsid w:val="003609EF"/>
    <w:rsid w:val="0036231A"/>
    <w:rsid w:val="00374DD4"/>
    <w:rsid w:val="00386332"/>
    <w:rsid w:val="003E1A36"/>
    <w:rsid w:val="003E5175"/>
    <w:rsid w:val="00410371"/>
    <w:rsid w:val="004242F1"/>
    <w:rsid w:val="004340A5"/>
    <w:rsid w:val="00455609"/>
    <w:rsid w:val="00487CD7"/>
    <w:rsid w:val="004B75B7"/>
    <w:rsid w:val="004C6525"/>
    <w:rsid w:val="004D5E28"/>
    <w:rsid w:val="0050622E"/>
    <w:rsid w:val="005141D9"/>
    <w:rsid w:val="0051580D"/>
    <w:rsid w:val="00547111"/>
    <w:rsid w:val="00547F36"/>
    <w:rsid w:val="00592D74"/>
    <w:rsid w:val="00595E1A"/>
    <w:rsid w:val="005E2C44"/>
    <w:rsid w:val="00621188"/>
    <w:rsid w:val="006257ED"/>
    <w:rsid w:val="00652B44"/>
    <w:rsid w:val="00653DE4"/>
    <w:rsid w:val="00661C9C"/>
    <w:rsid w:val="00665C47"/>
    <w:rsid w:val="00695808"/>
    <w:rsid w:val="006B46FB"/>
    <w:rsid w:val="006E21FB"/>
    <w:rsid w:val="006F1ED4"/>
    <w:rsid w:val="00792342"/>
    <w:rsid w:val="007977A8"/>
    <w:rsid w:val="007B512A"/>
    <w:rsid w:val="007C2097"/>
    <w:rsid w:val="007D6A07"/>
    <w:rsid w:val="007F7259"/>
    <w:rsid w:val="008040A8"/>
    <w:rsid w:val="008279FA"/>
    <w:rsid w:val="008626E7"/>
    <w:rsid w:val="00870EE7"/>
    <w:rsid w:val="008863B9"/>
    <w:rsid w:val="0088692D"/>
    <w:rsid w:val="008A45A6"/>
    <w:rsid w:val="008D3CCC"/>
    <w:rsid w:val="008F3789"/>
    <w:rsid w:val="008F686C"/>
    <w:rsid w:val="00907550"/>
    <w:rsid w:val="009148DE"/>
    <w:rsid w:val="00941E30"/>
    <w:rsid w:val="009531B0"/>
    <w:rsid w:val="009741B3"/>
    <w:rsid w:val="009777D9"/>
    <w:rsid w:val="00991B88"/>
    <w:rsid w:val="009A5753"/>
    <w:rsid w:val="009A579D"/>
    <w:rsid w:val="009E3297"/>
    <w:rsid w:val="009F734F"/>
    <w:rsid w:val="00A246B6"/>
    <w:rsid w:val="00A47E70"/>
    <w:rsid w:val="00A50CF0"/>
    <w:rsid w:val="00A51AB8"/>
    <w:rsid w:val="00A7671C"/>
    <w:rsid w:val="00A91737"/>
    <w:rsid w:val="00AA2CBC"/>
    <w:rsid w:val="00AA409D"/>
    <w:rsid w:val="00AC5820"/>
    <w:rsid w:val="00AD1CD8"/>
    <w:rsid w:val="00B258BB"/>
    <w:rsid w:val="00B67B97"/>
    <w:rsid w:val="00B968C8"/>
    <w:rsid w:val="00BA3EC5"/>
    <w:rsid w:val="00BA51D9"/>
    <w:rsid w:val="00BB5DFC"/>
    <w:rsid w:val="00BD279D"/>
    <w:rsid w:val="00BD6BB8"/>
    <w:rsid w:val="00C32928"/>
    <w:rsid w:val="00C66BA2"/>
    <w:rsid w:val="00C870F6"/>
    <w:rsid w:val="00C907B5"/>
    <w:rsid w:val="00C95985"/>
    <w:rsid w:val="00CC5026"/>
    <w:rsid w:val="00CC68D0"/>
    <w:rsid w:val="00D03F9A"/>
    <w:rsid w:val="00D06D51"/>
    <w:rsid w:val="00D24991"/>
    <w:rsid w:val="00D50255"/>
    <w:rsid w:val="00D55B77"/>
    <w:rsid w:val="00D66520"/>
    <w:rsid w:val="00D84AE9"/>
    <w:rsid w:val="00D9124E"/>
    <w:rsid w:val="00D962A7"/>
    <w:rsid w:val="00DC1984"/>
    <w:rsid w:val="00DE34CF"/>
    <w:rsid w:val="00E04CCA"/>
    <w:rsid w:val="00E13F3D"/>
    <w:rsid w:val="00E34898"/>
    <w:rsid w:val="00EB09B7"/>
    <w:rsid w:val="00EE7D7C"/>
    <w:rsid w:val="00F25D98"/>
    <w:rsid w:val="00F300FB"/>
    <w:rsid w:val="00F370D2"/>
    <w:rsid w:val="00FB6386"/>
    <w:rsid w:val="00FC7F4D"/>
  </w:rsids>
  <m:mathPr>
    <m:mathFont m:val="Cambria Math"/>
    <m:brkBin m:val="before"/>
    <m:brkBinSub m:val="--"/>
    <m:smallFrac m:val="0"/>
    <m:dispDef/>
    <m:lMargin m:val="0"/>
    <m:rMargin m:val="0"/>
    <m:defJc m:val="centerGroup"/>
    <m:wrapIndent m:val="1440"/>
    <m:intLim m:val="subSup"/>
    <m:naryLim m:val="undOvr"/>
  </m:mathPr>
  <w:themeFontLang w:val="fr-FR"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4FB0FB"/>
  <w15:docId w15:val="{DA6B0ABC-31E0-45EE-9764-7107243E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N)" w:eastAsia="Times New Roman" w:hAnsi="CG Times (W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86332"/>
    <w:pPr>
      <w:overflowPunct w:val="0"/>
      <w:autoSpaceDE w:val="0"/>
      <w:autoSpaceDN w:val="0"/>
      <w:adjustRightInd w:val="0"/>
      <w:spacing w:after="180"/>
      <w:textAlignment w:val="baseline"/>
    </w:pPr>
    <w:rPr>
      <w:rFonts w:ascii="Times New Roman" w:hAnsi="Times New Roman"/>
      <w:lang w:val="en-GB" w:eastAsia="en-GB"/>
    </w:rPr>
  </w:style>
  <w:style w:type="paragraph" w:styleId="berschrift1">
    <w:name w:val="heading 1"/>
    <w:next w:val="Standard"/>
    <w:qFormat/>
    <w:rsid w:val="00386332"/>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eastAsia="en-GB"/>
    </w:rPr>
  </w:style>
  <w:style w:type="paragraph" w:styleId="berschrift2">
    <w:name w:val="heading 2"/>
    <w:basedOn w:val="berschrift1"/>
    <w:next w:val="Standard"/>
    <w:qFormat/>
    <w:rsid w:val="00386332"/>
    <w:pPr>
      <w:pBdr>
        <w:top w:val="none" w:sz="0" w:space="0" w:color="auto"/>
      </w:pBdr>
      <w:spacing w:before="180"/>
      <w:outlineLvl w:val="1"/>
    </w:pPr>
    <w:rPr>
      <w:sz w:val="32"/>
    </w:rPr>
  </w:style>
  <w:style w:type="paragraph" w:styleId="berschrift3">
    <w:name w:val="heading 3"/>
    <w:basedOn w:val="berschrift2"/>
    <w:next w:val="Standard"/>
    <w:qFormat/>
    <w:rsid w:val="00386332"/>
    <w:pPr>
      <w:spacing w:before="120"/>
      <w:outlineLvl w:val="2"/>
    </w:pPr>
    <w:rPr>
      <w:sz w:val="28"/>
    </w:rPr>
  </w:style>
  <w:style w:type="paragraph" w:styleId="berschrift4">
    <w:name w:val="heading 4"/>
    <w:basedOn w:val="berschrift3"/>
    <w:next w:val="Standard"/>
    <w:qFormat/>
    <w:rsid w:val="00386332"/>
    <w:pPr>
      <w:ind w:left="1418" w:hanging="1418"/>
      <w:outlineLvl w:val="3"/>
    </w:pPr>
    <w:rPr>
      <w:sz w:val="24"/>
    </w:rPr>
  </w:style>
  <w:style w:type="paragraph" w:styleId="berschrift5">
    <w:name w:val="heading 5"/>
    <w:basedOn w:val="berschrift4"/>
    <w:next w:val="Standard"/>
    <w:qFormat/>
    <w:rsid w:val="00386332"/>
    <w:pPr>
      <w:ind w:left="1701" w:hanging="1701"/>
      <w:outlineLvl w:val="4"/>
    </w:pPr>
    <w:rPr>
      <w:sz w:val="22"/>
    </w:rPr>
  </w:style>
  <w:style w:type="paragraph" w:styleId="berschrift6">
    <w:name w:val="heading 6"/>
    <w:basedOn w:val="H6"/>
    <w:next w:val="Standard"/>
    <w:qFormat/>
    <w:rsid w:val="00386332"/>
    <w:pPr>
      <w:outlineLvl w:val="5"/>
    </w:pPr>
  </w:style>
  <w:style w:type="paragraph" w:styleId="berschrift7">
    <w:name w:val="heading 7"/>
    <w:basedOn w:val="H6"/>
    <w:next w:val="Standard"/>
    <w:qFormat/>
    <w:rsid w:val="00386332"/>
    <w:pPr>
      <w:outlineLvl w:val="6"/>
    </w:pPr>
  </w:style>
  <w:style w:type="paragraph" w:styleId="berschrift8">
    <w:name w:val="heading 8"/>
    <w:basedOn w:val="berschrift1"/>
    <w:next w:val="Standard"/>
    <w:qFormat/>
    <w:rsid w:val="00386332"/>
    <w:pPr>
      <w:ind w:left="0" w:firstLine="0"/>
      <w:outlineLvl w:val="7"/>
    </w:pPr>
  </w:style>
  <w:style w:type="paragraph" w:styleId="berschrift9">
    <w:name w:val="heading 9"/>
    <w:basedOn w:val="berschrift8"/>
    <w:next w:val="Standard"/>
    <w:qFormat/>
    <w:rsid w:val="00386332"/>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8">
    <w:name w:val="toc 8"/>
    <w:basedOn w:val="Verzeichnis1"/>
    <w:semiHidden/>
    <w:rsid w:val="00386332"/>
    <w:pPr>
      <w:spacing w:before="180"/>
      <w:ind w:left="2693" w:hanging="2693"/>
    </w:pPr>
    <w:rPr>
      <w:b/>
    </w:rPr>
  </w:style>
  <w:style w:type="paragraph" w:styleId="Verzeichnis1">
    <w:name w:val="toc 1"/>
    <w:semiHidden/>
    <w:rsid w:val="00386332"/>
    <w:pPr>
      <w:keepNext/>
      <w:keepLines/>
      <w:widowControl w:val="0"/>
      <w:tabs>
        <w:tab w:val="right" w:leader="dot" w:pos="9639"/>
      </w:tabs>
      <w:overflowPunct w:val="0"/>
      <w:autoSpaceDE w:val="0"/>
      <w:autoSpaceDN w:val="0"/>
      <w:adjustRightInd w:val="0"/>
      <w:spacing w:before="120"/>
      <w:ind w:left="567" w:right="425" w:hanging="567"/>
      <w:textAlignment w:val="baseline"/>
    </w:pPr>
    <w:rPr>
      <w:rFonts w:ascii="Times New Roman" w:hAnsi="Times New Roman"/>
      <w:noProof/>
      <w:sz w:val="22"/>
      <w:lang w:val="en-GB" w:eastAsia="en-GB"/>
    </w:rPr>
  </w:style>
  <w:style w:type="paragraph" w:customStyle="1" w:styleId="ZT">
    <w:name w:val="ZT"/>
    <w:rsid w:val="00386332"/>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eastAsia="en-GB"/>
    </w:rPr>
  </w:style>
  <w:style w:type="paragraph" w:styleId="Verzeichnis5">
    <w:name w:val="toc 5"/>
    <w:basedOn w:val="Verzeichnis4"/>
    <w:semiHidden/>
    <w:rsid w:val="00386332"/>
    <w:pPr>
      <w:ind w:left="1701" w:hanging="1701"/>
    </w:pPr>
  </w:style>
  <w:style w:type="paragraph" w:styleId="Verzeichnis4">
    <w:name w:val="toc 4"/>
    <w:basedOn w:val="Verzeichnis3"/>
    <w:semiHidden/>
    <w:rsid w:val="00386332"/>
    <w:pPr>
      <w:ind w:left="1418" w:hanging="1418"/>
    </w:pPr>
  </w:style>
  <w:style w:type="paragraph" w:styleId="Verzeichnis3">
    <w:name w:val="toc 3"/>
    <w:basedOn w:val="Verzeichnis2"/>
    <w:semiHidden/>
    <w:rsid w:val="00386332"/>
    <w:pPr>
      <w:ind w:left="1134" w:hanging="1134"/>
    </w:pPr>
  </w:style>
  <w:style w:type="paragraph" w:styleId="Verzeichnis2">
    <w:name w:val="toc 2"/>
    <w:basedOn w:val="Verzeichnis1"/>
    <w:semiHidden/>
    <w:rsid w:val="00386332"/>
    <w:pPr>
      <w:keepNext w:val="0"/>
      <w:spacing w:before="0"/>
      <w:ind w:left="851" w:hanging="851"/>
    </w:pPr>
    <w:rPr>
      <w:sz w:val="20"/>
    </w:rPr>
  </w:style>
  <w:style w:type="paragraph" w:styleId="Index2">
    <w:name w:val="index 2"/>
    <w:basedOn w:val="Index1"/>
    <w:semiHidden/>
    <w:rsid w:val="00386332"/>
    <w:pPr>
      <w:ind w:left="284"/>
    </w:pPr>
  </w:style>
  <w:style w:type="paragraph" w:styleId="Index1">
    <w:name w:val="index 1"/>
    <w:basedOn w:val="Standard"/>
    <w:semiHidden/>
    <w:rsid w:val="00386332"/>
    <w:pPr>
      <w:keepLines/>
      <w:spacing w:after="0"/>
    </w:pPr>
  </w:style>
  <w:style w:type="paragraph" w:customStyle="1" w:styleId="ZH">
    <w:name w:val="ZH"/>
    <w:rsid w:val="00386332"/>
    <w:pPr>
      <w:framePr w:wrap="notBeside" w:vAnchor="page" w:hAnchor="margin" w:xAlign="center" w:y="6805"/>
      <w:widowControl w:val="0"/>
      <w:overflowPunct w:val="0"/>
      <w:autoSpaceDE w:val="0"/>
      <w:autoSpaceDN w:val="0"/>
      <w:adjustRightInd w:val="0"/>
      <w:textAlignment w:val="baseline"/>
    </w:pPr>
    <w:rPr>
      <w:rFonts w:ascii="Arial" w:hAnsi="Arial"/>
      <w:noProof/>
      <w:lang w:val="en-GB" w:eastAsia="en-GB"/>
    </w:rPr>
  </w:style>
  <w:style w:type="paragraph" w:customStyle="1" w:styleId="TT">
    <w:name w:val="TT"/>
    <w:basedOn w:val="berschrift1"/>
    <w:next w:val="Standard"/>
    <w:rsid w:val="00386332"/>
    <w:pPr>
      <w:outlineLvl w:val="9"/>
    </w:pPr>
  </w:style>
  <w:style w:type="paragraph" w:styleId="Listennummer2">
    <w:name w:val="List Number 2"/>
    <w:basedOn w:val="Listennummer"/>
    <w:rsid w:val="00386332"/>
    <w:pPr>
      <w:ind w:left="851"/>
    </w:pPr>
  </w:style>
  <w:style w:type="paragraph" w:styleId="Kopfzeile">
    <w:name w:val="header"/>
    <w:rsid w:val="00386332"/>
    <w:pPr>
      <w:widowControl w:val="0"/>
      <w:overflowPunct w:val="0"/>
      <w:autoSpaceDE w:val="0"/>
      <w:autoSpaceDN w:val="0"/>
      <w:adjustRightInd w:val="0"/>
      <w:textAlignment w:val="baseline"/>
    </w:pPr>
    <w:rPr>
      <w:rFonts w:ascii="Arial" w:hAnsi="Arial"/>
      <w:b/>
      <w:noProof/>
      <w:sz w:val="18"/>
      <w:lang w:val="en-GB" w:eastAsia="en-GB"/>
    </w:rPr>
  </w:style>
  <w:style w:type="character" w:styleId="Funotenzeichen">
    <w:name w:val="footnote reference"/>
    <w:basedOn w:val="Absatz-Standardschriftart"/>
    <w:semiHidden/>
    <w:rsid w:val="00386332"/>
    <w:rPr>
      <w:b/>
      <w:position w:val="6"/>
      <w:sz w:val="16"/>
    </w:rPr>
  </w:style>
  <w:style w:type="paragraph" w:styleId="Funotentext">
    <w:name w:val="footnote text"/>
    <w:basedOn w:val="Standard"/>
    <w:semiHidden/>
    <w:rsid w:val="00386332"/>
    <w:pPr>
      <w:keepLines/>
      <w:spacing w:after="0"/>
      <w:ind w:left="454" w:hanging="454"/>
    </w:pPr>
    <w:rPr>
      <w:sz w:val="16"/>
    </w:rPr>
  </w:style>
  <w:style w:type="paragraph" w:customStyle="1" w:styleId="TAH">
    <w:name w:val="TAH"/>
    <w:basedOn w:val="TAC"/>
    <w:qFormat/>
    <w:rsid w:val="00386332"/>
    <w:rPr>
      <w:b/>
    </w:rPr>
  </w:style>
  <w:style w:type="paragraph" w:customStyle="1" w:styleId="TAC">
    <w:name w:val="TAC"/>
    <w:basedOn w:val="TAL"/>
    <w:qFormat/>
    <w:rsid w:val="00386332"/>
    <w:pPr>
      <w:jc w:val="center"/>
    </w:pPr>
  </w:style>
  <w:style w:type="paragraph" w:customStyle="1" w:styleId="TF">
    <w:name w:val="TF"/>
    <w:basedOn w:val="TH"/>
    <w:rsid w:val="00386332"/>
    <w:pPr>
      <w:keepNext w:val="0"/>
      <w:spacing w:before="0" w:after="240"/>
    </w:pPr>
  </w:style>
  <w:style w:type="paragraph" w:customStyle="1" w:styleId="NO">
    <w:name w:val="NO"/>
    <w:basedOn w:val="Standard"/>
    <w:rsid w:val="00386332"/>
    <w:pPr>
      <w:keepLines/>
      <w:ind w:left="1135" w:hanging="851"/>
    </w:pPr>
  </w:style>
  <w:style w:type="paragraph" w:styleId="Verzeichnis9">
    <w:name w:val="toc 9"/>
    <w:basedOn w:val="Verzeichnis8"/>
    <w:semiHidden/>
    <w:rsid w:val="00386332"/>
    <w:pPr>
      <w:ind w:left="1418" w:hanging="1418"/>
    </w:pPr>
  </w:style>
  <w:style w:type="paragraph" w:customStyle="1" w:styleId="EX">
    <w:name w:val="EX"/>
    <w:basedOn w:val="Standard"/>
    <w:rsid w:val="00386332"/>
    <w:pPr>
      <w:keepLines/>
      <w:ind w:left="1702" w:hanging="1418"/>
    </w:pPr>
  </w:style>
  <w:style w:type="paragraph" w:customStyle="1" w:styleId="FP">
    <w:name w:val="FP"/>
    <w:basedOn w:val="Standard"/>
    <w:rsid w:val="00386332"/>
    <w:pPr>
      <w:spacing w:after="0"/>
    </w:pPr>
  </w:style>
  <w:style w:type="paragraph" w:customStyle="1" w:styleId="LD">
    <w:name w:val="LD"/>
    <w:rsid w:val="00386332"/>
    <w:pPr>
      <w:keepNext/>
      <w:keepLines/>
      <w:overflowPunct w:val="0"/>
      <w:autoSpaceDE w:val="0"/>
      <w:autoSpaceDN w:val="0"/>
      <w:adjustRightInd w:val="0"/>
      <w:spacing w:line="180" w:lineRule="exact"/>
      <w:textAlignment w:val="baseline"/>
    </w:pPr>
    <w:rPr>
      <w:rFonts w:ascii="Courier New" w:hAnsi="Courier New"/>
      <w:noProof/>
      <w:lang w:val="en-GB" w:eastAsia="en-GB"/>
    </w:rPr>
  </w:style>
  <w:style w:type="paragraph" w:customStyle="1" w:styleId="NW">
    <w:name w:val="NW"/>
    <w:basedOn w:val="NO"/>
    <w:rsid w:val="00386332"/>
    <w:pPr>
      <w:spacing w:after="0"/>
    </w:pPr>
  </w:style>
  <w:style w:type="paragraph" w:customStyle="1" w:styleId="EW">
    <w:name w:val="EW"/>
    <w:basedOn w:val="EX"/>
    <w:rsid w:val="00386332"/>
    <w:pPr>
      <w:spacing w:after="0"/>
    </w:pPr>
  </w:style>
  <w:style w:type="paragraph" w:styleId="Verzeichnis6">
    <w:name w:val="toc 6"/>
    <w:basedOn w:val="Verzeichnis5"/>
    <w:next w:val="Standard"/>
    <w:semiHidden/>
    <w:rsid w:val="00386332"/>
    <w:pPr>
      <w:ind w:left="1985" w:hanging="1985"/>
    </w:pPr>
  </w:style>
  <w:style w:type="paragraph" w:styleId="Verzeichnis7">
    <w:name w:val="toc 7"/>
    <w:basedOn w:val="Verzeichnis6"/>
    <w:next w:val="Standard"/>
    <w:semiHidden/>
    <w:rsid w:val="00386332"/>
    <w:pPr>
      <w:ind w:left="2268" w:hanging="2268"/>
    </w:pPr>
  </w:style>
  <w:style w:type="paragraph" w:styleId="Aufzhlungszeichen2">
    <w:name w:val="List Bullet 2"/>
    <w:basedOn w:val="Aufzhlungszeichen"/>
    <w:rsid w:val="00386332"/>
    <w:pPr>
      <w:ind w:left="851"/>
    </w:pPr>
  </w:style>
  <w:style w:type="paragraph" w:styleId="Aufzhlungszeichen3">
    <w:name w:val="List Bullet 3"/>
    <w:basedOn w:val="Aufzhlungszeichen2"/>
    <w:rsid w:val="00386332"/>
    <w:pPr>
      <w:ind w:left="1135"/>
    </w:pPr>
  </w:style>
  <w:style w:type="paragraph" w:styleId="Listennummer">
    <w:name w:val="List Number"/>
    <w:basedOn w:val="Liste"/>
    <w:rsid w:val="00386332"/>
  </w:style>
  <w:style w:type="paragraph" w:customStyle="1" w:styleId="EQ">
    <w:name w:val="EQ"/>
    <w:basedOn w:val="Standard"/>
    <w:next w:val="Standard"/>
    <w:rsid w:val="00386332"/>
    <w:pPr>
      <w:keepLines/>
      <w:tabs>
        <w:tab w:val="center" w:pos="4536"/>
        <w:tab w:val="right" w:pos="9072"/>
      </w:tabs>
    </w:pPr>
    <w:rPr>
      <w:noProof/>
    </w:rPr>
  </w:style>
  <w:style w:type="paragraph" w:customStyle="1" w:styleId="TH">
    <w:name w:val="TH"/>
    <w:basedOn w:val="Standard"/>
    <w:link w:val="THChar"/>
    <w:qFormat/>
    <w:rsid w:val="00386332"/>
    <w:pPr>
      <w:keepNext/>
      <w:keepLines/>
      <w:spacing w:before="60"/>
      <w:jc w:val="center"/>
    </w:pPr>
    <w:rPr>
      <w:rFonts w:ascii="Arial" w:hAnsi="Arial"/>
      <w:b/>
    </w:rPr>
  </w:style>
  <w:style w:type="paragraph" w:customStyle="1" w:styleId="NF">
    <w:name w:val="NF"/>
    <w:basedOn w:val="NO"/>
    <w:rsid w:val="00386332"/>
    <w:pPr>
      <w:keepNext/>
      <w:spacing w:after="0"/>
    </w:pPr>
    <w:rPr>
      <w:rFonts w:ascii="Arial" w:hAnsi="Arial"/>
      <w:sz w:val="18"/>
    </w:rPr>
  </w:style>
  <w:style w:type="paragraph" w:customStyle="1" w:styleId="PL">
    <w:name w:val="PL"/>
    <w:rsid w:val="0038633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eastAsia="en-GB"/>
    </w:rPr>
  </w:style>
  <w:style w:type="paragraph" w:customStyle="1" w:styleId="TAR">
    <w:name w:val="TAR"/>
    <w:basedOn w:val="TAL"/>
    <w:rsid w:val="00386332"/>
    <w:pPr>
      <w:jc w:val="right"/>
    </w:pPr>
  </w:style>
  <w:style w:type="paragraph" w:customStyle="1" w:styleId="H6">
    <w:name w:val="H6"/>
    <w:basedOn w:val="berschrift5"/>
    <w:next w:val="Standard"/>
    <w:rsid w:val="00386332"/>
    <w:pPr>
      <w:ind w:left="1985" w:hanging="1985"/>
      <w:outlineLvl w:val="9"/>
    </w:pPr>
    <w:rPr>
      <w:sz w:val="20"/>
    </w:rPr>
  </w:style>
  <w:style w:type="paragraph" w:customStyle="1" w:styleId="TAN">
    <w:name w:val="TAN"/>
    <w:basedOn w:val="TAL"/>
    <w:rsid w:val="00386332"/>
    <w:pPr>
      <w:ind w:left="851" w:hanging="851"/>
    </w:pPr>
  </w:style>
  <w:style w:type="paragraph" w:customStyle="1" w:styleId="TAL">
    <w:name w:val="TAL"/>
    <w:basedOn w:val="Standard"/>
    <w:rsid w:val="00386332"/>
    <w:pPr>
      <w:keepNext/>
      <w:keepLines/>
      <w:spacing w:after="0"/>
    </w:pPr>
    <w:rPr>
      <w:rFonts w:ascii="Arial" w:hAnsi="Arial"/>
      <w:sz w:val="18"/>
    </w:rPr>
  </w:style>
  <w:style w:type="paragraph" w:customStyle="1" w:styleId="ZA">
    <w:name w:val="ZA"/>
    <w:rsid w:val="0038633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eastAsia="en-GB"/>
    </w:rPr>
  </w:style>
  <w:style w:type="paragraph" w:customStyle="1" w:styleId="ZB">
    <w:name w:val="ZB"/>
    <w:rsid w:val="0038633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eastAsia="en-GB"/>
    </w:rPr>
  </w:style>
  <w:style w:type="paragraph" w:customStyle="1" w:styleId="ZD">
    <w:name w:val="ZD"/>
    <w:rsid w:val="00386332"/>
    <w:pPr>
      <w:framePr w:wrap="notBeside" w:vAnchor="page" w:hAnchor="margin" w:y="15764"/>
      <w:widowControl w:val="0"/>
      <w:overflowPunct w:val="0"/>
      <w:autoSpaceDE w:val="0"/>
      <w:autoSpaceDN w:val="0"/>
      <w:adjustRightInd w:val="0"/>
      <w:textAlignment w:val="baseline"/>
    </w:pPr>
    <w:rPr>
      <w:rFonts w:ascii="Arial" w:hAnsi="Arial"/>
      <w:noProof/>
      <w:sz w:val="32"/>
      <w:lang w:val="en-GB" w:eastAsia="en-GB"/>
    </w:rPr>
  </w:style>
  <w:style w:type="paragraph" w:customStyle="1" w:styleId="ZU">
    <w:name w:val="ZU"/>
    <w:rsid w:val="0038633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eastAsia="en-GB"/>
    </w:rPr>
  </w:style>
  <w:style w:type="paragraph" w:customStyle="1" w:styleId="ZV">
    <w:name w:val="ZV"/>
    <w:basedOn w:val="ZU"/>
    <w:rsid w:val="00386332"/>
    <w:pPr>
      <w:framePr w:wrap="notBeside" w:y="16161"/>
    </w:pPr>
  </w:style>
  <w:style w:type="character" w:customStyle="1" w:styleId="ZGSM">
    <w:name w:val="ZGSM"/>
    <w:rsid w:val="00386332"/>
  </w:style>
  <w:style w:type="paragraph" w:styleId="Liste2">
    <w:name w:val="List 2"/>
    <w:basedOn w:val="Liste"/>
    <w:rsid w:val="00386332"/>
    <w:pPr>
      <w:ind w:left="851"/>
    </w:pPr>
  </w:style>
  <w:style w:type="paragraph" w:customStyle="1" w:styleId="ZG">
    <w:name w:val="ZG"/>
    <w:rsid w:val="0038633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eastAsia="en-GB"/>
    </w:rPr>
  </w:style>
  <w:style w:type="paragraph" w:styleId="Liste3">
    <w:name w:val="List 3"/>
    <w:basedOn w:val="Liste2"/>
    <w:rsid w:val="00386332"/>
    <w:pPr>
      <w:ind w:left="1135"/>
    </w:pPr>
  </w:style>
  <w:style w:type="paragraph" w:styleId="Liste4">
    <w:name w:val="List 4"/>
    <w:basedOn w:val="Liste3"/>
    <w:rsid w:val="00386332"/>
    <w:pPr>
      <w:ind w:left="1418"/>
    </w:pPr>
  </w:style>
  <w:style w:type="paragraph" w:styleId="Liste5">
    <w:name w:val="List 5"/>
    <w:basedOn w:val="Liste4"/>
    <w:rsid w:val="00386332"/>
    <w:pPr>
      <w:ind w:left="1702"/>
    </w:pPr>
  </w:style>
  <w:style w:type="paragraph" w:customStyle="1" w:styleId="EditorsNote">
    <w:name w:val="Editor's Note"/>
    <w:basedOn w:val="NO"/>
    <w:rsid w:val="00386332"/>
    <w:rPr>
      <w:color w:val="FF0000"/>
    </w:rPr>
  </w:style>
  <w:style w:type="paragraph" w:styleId="Liste">
    <w:name w:val="List"/>
    <w:basedOn w:val="Standard"/>
    <w:rsid w:val="00386332"/>
    <w:pPr>
      <w:ind w:left="568" w:hanging="284"/>
    </w:pPr>
  </w:style>
  <w:style w:type="paragraph" w:styleId="Aufzhlungszeichen">
    <w:name w:val="List Bullet"/>
    <w:basedOn w:val="Liste"/>
    <w:rsid w:val="00386332"/>
  </w:style>
  <w:style w:type="paragraph" w:styleId="Aufzhlungszeichen4">
    <w:name w:val="List Bullet 4"/>
    <w:basedOn w:val="Aufzhlungszeichen3"/>
    <w:rsid w:val="00386332"/>
    <w:pPr>
      <w:ind w:left="1418"/>
    </w:pPr>
  </w:style>
  <w:style w:type="paragraph" w:styleId="Aufzhlungszeichen5">
    <w:name w:val="List Bullet 5"/>
    <w:basedOn w:val="Aufzhlungszeichen4"/>
    <w:rsid w:val="00386332"/>
    <w:pPr>
      <w:ind w:left="1702"/>
    </w:pPr>
  </w:style>
  <w:style w:type="paragraph" w:customStyle="1" w:styleId="B1">
    <w:name w:val="B1"/>
    <w:basedOn w:val="Liste"/>
    <w:rsid w:val="00386332"/>
  </w:style>
  <w:style w:type="paragraph" w:customStyle="1" w:styleId="B2">
    <w:name w:val="B2"/>
    <w:basedOn w:val="Liste2"/>
    <w:rsid w:val="00386332"/>
  </w:style>
  <w:style w:type="paragraph" w:customStyle="1" w:styleId="B3">
    <w:name w:val="B3"/>
    <w:basedOn w:val="Liste3"/>
    <w:rsid w:val="00386332"/>
  </w:style>
  <w:style w:type="paragraph" w:customStyle="1" w:styleId="B4">
    <w:name w:val="B4"/>
    <w:basedOn w:val="Liste4"/>
    <w:rsid w:val="00386332"/>
  </w:style>
  <w:style w:type="paragraph" w:customStyle="1" w:styleId="B5">
    <w:name w:val="B5"/>
    <w:basedOn w:val="Liste5"/>
    <w:rsid w:val="00386332"/>
  </w:style>
  <w:style w:type="paragraph" w:styleId="Fuzeile">
    <w:name w:val="footer"/>
    <w:basedOn w:val="Kopfzeile"/>
    <w:rsid w:val="00386332"/>
    <w:pPr>
      <w:jc w:val="center"/>
    </w:pPr>
    <w:rPr>
      <w:i/>
    </w:rPr>
  </w:style>
  <w:style w:type="paragraph" w:customStyle="1" w:styleId="ZTD">
    <w:name w:val="ZTD"/>
    <w:basedOn w:val="ZB"/>
    <w:rsid w:val="00386332"/>
    <w:pPr>
      <w:framePr w:hRule="auto" w:wrap="notBeside" w:y="852"/>
    </w:pPr>
    <w:rPr>
      <w:i w:val="0"/>
      <w:sz w:val="40"/>
    </w:rPr>
  </w:style>
  <w:style w:type="paragraph" w:customStyle="1" w:styleId="CRCoverPage">
    <w:name w:val="CR Cover Page"/>
    <w:rsid w:val="000B7FED"/>
    <w:pPr>
      <w:spacing w:after="120"/>
    </w:pPr>
    <w:rPr>
      <w:rFonts w:ascii="Arial" w:hAnsi="Arial"/>
      <w:lang w:val="en-GB" w:eastAsia="en-US"/>
    </w:rPr>
  </w:style>
  <w:style w:type="paragraph" w:customStyle="1" w:styleId="tdoc-header">
    <w:name w:val="tdoc-header"/>
    <w:rsid w:val="000B7FED"/>
    <w:rPr>
      <w:rFonts w:ascii="Arial" w:hAnsi="Arial"/>
      <w:noProof/>
      <w:sz w:val="24"/>
      <w:lang w:val="en-GB" w:eastAsia="en-US"/>
    </w:rPr>
  </w:style>
  <w:style w:type="character" w:styleId="Hyperlink">
    <w:name w:val="Hyperlink"/>
    <w:rsid w:val="000B7FED"/>
    <w:rPr>
      <w:color w:val="0000FF"/>
      <w:u w:val="single"/>
    </w:rPr>
  </w:style>
  <w:style w:type="character" w:styleId="Kommentarzeichen">
    <w:name w:val="annotation reference"/>
    <w:rsid w:val="000B7FED"/>
    <w:rPr>
      <w:sz w:val="16"/>
    </w:rPr>
  </w:style>
  <w:style w:type="paragraph" w:styleId="Kommentartext">
    <w:name w:val="annotation text"/>
    <w:basedOn w:val="Standard"/>
    <w:semiHidden/>
    <w:rsid w:val="000B7FED"/>
  </w:style>
  <w:style w:type="character" w:styleId="BesuchterLink">
    <w:name w:val="FollowedHyperlink"/>
    <w:rsid w:val="000B7FED"/>
    <w:rPr>
      <w:color w:val="800080"/>
      <w:u w:val="single"/>
    </w:rPr>
  </w:style>
  <w:style w:type="paragraph" w:styleId="Sprechblasentext">
    <w:name w:val="Balloon Text"/>
    <w:basedOn w:val="Standard"/>
    <w:semiHidden/>
    <w:rsid w:val="000B7FED"/>
    <w:rPr>
      <w:rFonts w:ascii="Tahoma" w:hAnsi="Tahoma" w:cs="Tahoma"/>
      <w:sz w:val="16"/>
      <w:szCs w:val="16"/>
    </w:rPr>
  </w:style>
  <w:style w:type="paragraph" w:styleId="Kommentarthema">
    <w:name w:val="annotation subject"/>
    <w:basedOn w:val="Kommentartext"/>
    <w:next w:val="Kommentartext"/>
    <w:semiHidden/>
    <w:rsid w:val="000B7FED"/>
    <w:rPr>
      <w:b/>
      <w:bCs/>
    </w:rPr>
  </w:style>
  <w:style w:type="paragraph" w:styleId="Dokumentstruktur">
    <w:name w:val="Document Map"/>
    <w:basedOn w:val="Standard"/>
    <w:semiHidden/>
    <w:rsid w:val="005E2C44"/>
    <w:pPr>
      <w:shd w:val="clear" w:color="auto" w:fill="000080"/>
    </w:pPr>
    <w:rPr>
      <w:rFonts w:ascii="Tahoma" w:hAnsi="Tahoma" w:cs="Tahoma"/>
    </w:rPr>
  </w:style>
  <w:style w:type="paragraph" w:customStyle="1" w:styleId="CRSeparator">
    <w:name w:val="CR_Separator"/>
    <w:basedOn w:val="Standard"/>
    <w:link w:val="CRSeparatorChar"/>
    <w:rsid w:val="00907550"/>
    <w:pPr>
      <w:jc w:val="center"/>
    </w:pPr>
    <w:rPr>
      <w:color w:val="0000FF"/>
      <w:sz w:val="36"/>
      <w:szCs w:val="36"/>
    </w:rPr>
  </w:style>
  <w:style w:type="character" w:customStyle="1" w:styleId="CRSeparatorChar">
    <w:name w:val="CR_Separator Char"/>
    <w:basedOn w:val="Absatz-Standardschriftart"/>
    <w:link w:val="CRSeparator"/>
    <w:rsid w:val="00907550"/>
    <w:rPr>
      <w:rFonts w:ascii="Times New Roman" w:hAnsi="Times New Roman"/>
      <w:color w:val="0000FF"/>
      <w:sz w:val="36"/>
      <w:szCs w:val="36"/>
      <w:lang w:val="en-GB" w:eastAsia="en-US"/>
    </w:rPr>
  </w:style>
  <w:style w:type="paragraph" w:styleId="berarbeitung">
    <w:name w:val="Revision"/>
    <w:hidden/>
    <w:uiPriority w:val="99"/>
    <w:semiHidden/>
    <w:rsid w:val="002300AE"/>
    <w:rPr>
      <w:rFonts w:ascii="Times New Roman" w:hAnsi="Times New Roman"/>
      <w:lang w:val="en-GB" w:eastAsia="en-GB"/>
    </w:rPr>
  </w:style>
  <w:style w:type="character" w:customStyle="1" w:styleId="THChar">
    <w:name w:val="TH Char"/>
    <w:link w:val="TH"/>
    <w:qFormat/>
    <w:rsid w:val="002300AE"/>
    <w:rPr>
      <w:rFonts w:ascii="Arial" w:hAnsi="Arial"/>
      <w:b/>
      <w:lang w:val="en-GB" w:eastAsia="en-GB"/>
    </w:rPr>
  </w:style>
  <w:style w:type="paragraph" w:styleId="Listenabsatz">
    <w:name w:val="List Paragraph"/>
    <w:aliases w:val="- Bullets,列出段落,Lista1,?? ??,?????,????"/>
    <w:basedOn w:val="Standard"/>
    <w:link w:val="ListenabsatzZchn"/>
    <w:uiPriority w:val="34"/>
    <w:qFormat/>
    <w:rsid w:val="002300AE"/>
    <w:pPr>
      <w:overflowPunct/>
      <w:autoSpaceDE/>
      <w:autoSpaceDN/>
      <w:adjustRightInd/>
      <w:ind w:left="720"/>
      <w:contextualSpacing/>
      <w:textAlignment w:val="auto"/>
    </w:pPr>
    <w:rPr>
      <w:lang w:eastAsia="en-US"/>
    </w:rPr>
  </w:style>
  <w:style w:type="character" w:customStyle="1" w:styleId="ListenabsatzZchn">
    <w:name w:val="Listenabsatz Zchn"/>
    <w:aliases w:val="- Bullets Zchn,列出段落 Zchn,Lista1 Zchn,?? ?? Zchn,????? Zchn,???? Zchn"/>
    <w:basedOn w:val="Absatz-Standardschriftart"/>
    <w:link w:val="Listenabsatz"/>
    <w:uiPriority w:val="34"/>
    <w:qFormat/>
    <w:rsid w:val="002300AE"/>
    <w:rPr>
      <w:rFonts w:ascii="Times New Roman" w:hAnsi="Times New Roman"/>
      <w:lang w:val="en-GB" w:eastAsia="en-US"/>
    </w:rPr>
  </w:style>
  <w:style w:type="character" w:styleId="HTMLCode">
    <w:name w:val="HTML Code"/>
    <w:basedOn w:val="Absatz-Standardschriftart"/>
    <w:uiPriority w:val="99"/>
    <w:unhideWhenUsed/>
    <w:rsid w:val="002300AE"/>
    <w:rPr>
      <w:rFonts w:ascii="Courier New" w:eastAsia="Times New Roman" w:hAnsi="Courier New" w:cs="Courier New"/>
      <w:sz w:val="20"/>
      <w:szCs w:val="20"/>
    </w:rPr>
  </w:style>
  <w:style w:type="character" w:customStyle="1" w:styleId="ui-provider">
    <w:name w:val="ui-provider"/>
    <w:basedOn w:val="Absatz-Standardschriftart"/>
    <w:locked/>
    <w:rsid w:val="002300AE"/>
  </w:style>
  <w:style w:type="table" w:styleId="Tabellenraster">
    <w:name w:val="Table Grid"/>
    <w:basedOn w:val="NormaleTabelle"/>
    <w:uiPriority w:val="39"/>
    <w:rsid w:val="002300AE"/>
    <w:rPr>
      <w:rFonts w:ascii="Times New Roman" w:hAnsi="Times New Roman"/>
      <w:lang w:val="en-GB" w:eastAsia="en-GB"/>
    </w:rPr>
    <w:tblPr/>
  </w:style>
  <w:style w:type="character" w:styleId="NichtaufgelsteErwhnung">
    <w:name w:val="Unresolved Mention"/>
    <w:basedOn w:val="Absatz-Standardschriftart"/>
    <w:uiPriority w:val="99"/>
    <w:semiHidden/>
    <w:unhideWhenUsed/>
    <w:rsid w:val="00230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forge.3gpp.org/rep/ivas-codec-pc/ivas-codec/-/wikis/Documentation/Releases/IVAS-3.0-Release"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4.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3gpp.org/ftp/Specs/html-info/21900.htm"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3gpp.org/Change-Requests"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3gpp.org/3G_Specs/CRs.htm"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mdodongw\AppData\Roaming\Microsoft\Templates\3gpp_7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CC0AA-1B64-400D-A06D-C8F14FB60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C:\Users\kimdodongw\AppData\Roaming\Microsoft\Templates\3gpp_70.dot</Template>
  <TotalTime>0</TotalTime>
  <Pages>17</Pages>
  <Words>5069</Words>
  <Characters>31939</Characters>
  <Application>Microsoft Office Word</Application>
  <DocSecurity>0</DocSecurity>
  <Lines>266</Lines>
  <Paragraphs>73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MTG_TITLE</vt:lpstr>
      <vt:lpstr>MTG_TITLE</vt:lpstr>
    </vt:vector>
  </TitlesOfParts>
  <Company>3GPP Support Team</Company>
  <LinksUpToDate>false</LinksUpToDate>
  <CharactersWithSpaces>36935</CharactersWithSpaces>
  <SharedDoc>false</SharedDoc>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MTG_TITLE</dc:title>
  <dc:subject/>
  <dc:creator>Michael Sanders, John M Meredith</dc:creator>
  <cp:keywords/>
  <cp:lastModifiedBy>Multrus, Markus</cp:lastModifiedBy>
  <cp:revision>6</cp:revision>
  <cp:lastPrinted>1900-01-01T06:00:00Z</cp:lastPrinted>
  <dcterms:created xsi:type="dcterms:W3CDTF">2025-11-19T14:37:00Z</dcterms:created>
  <dcterms:modified xsi:type="dcterms:W3CDTF">2025-11-20T17:51:00Z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SG/WGRef">
    <vt:lpwstr>SA4</vt:lpwstr>
  </property>
  <property fmtid="{D5CDD505-2E9C-101B-9397-08002B2CF9AE}" pid="3" name="MtgSeq">
    <vt:lpwstr>134</vt:lpwstr>
  </property>
  <property fmtid="{D5CDD505-2E9C-101B-9397-08002B2CF9AE}" pid="4" name="MtgTitle">
    <vt:lpwstr/>
  </property>
  <property fmtid="{D5CDD505-2E9C-101B-9397-08002B2CF9AE}" pid="5" name="Location">
    <vt:lpwstr>Dallas</vt:lpwstr>
  </property>
  <property fmtid="{D5CDD505-2E9C-101B-9397-08002B2CF9AE}" pid="6" name="Country">
    <vt:lpwstr>United States</vt:lpwstr>
  </property>
  <property fmtid="{D5CDD505-2E9C-101B-9397-08002B2CF9AE}" pid="7" name="StartDate">
    <vt:lpwstr>17th Nov 2025</vt:lpwstr>
  </property>
  <property fmtid="{D5CDD505-2E9C-101B-9397-08002B2CF9AE}" pid="8" name="EndDate">
    <vt:lpwstr>21st Nov 2025</vt:lpwstr>
  </property>
  <property fmtid="{D5CDD505-2E9C-101B-9397-08002B2CF9AE}" pid="9" name="Tdoc#">
    <vt:lpwstr>S4-251839</vt:lpwstr>
  </property>
  <property fmtid="{D5CDD505-2E9C-101B-9397-08002B2CF9AE}" pid="10" name="Spec#">
    <vt:lpwstr>26.258</vt:lpwstr>
  </property>
  <property fmtid="{D5CDD505-2E9C-101B-9397-08002B2CF9AE}" pid="11" name="Cr#">
    <vt:lpwstr>0004</vt:lpwstr>
  </property>
  <property fmtid="{D5CDD505-2E9C-101B-9397-08002B2CF9AE}" pid="12" name="Revision">
    <vt:lpwstr>-</vt:lpwstr>
  </property>
  <property fmtid="{D5CDD505-2E9C-101B-9397-08002B2CF9AE}" pid="13" name="Version">
    <vt:lpwstr>18.2.0</vt:lpwstr>
  </property>
  <property fmtid="{D5CDD505-2E9C-101B-9397-08002B2CF9AE}" pid="14" name="CrTitle">
    <vt:lpwstr>Corrections to the IVAS Codec Software (floating-point), Rel. 18</vt:lpwstr>
  </property>
  <property fmtid="{D5CDD505-2E9C-101B-9397-08002B2CF9AE}" pid="15" name="SourceIfWg">
    <vt:lpwstr>Dolby Laboratories Inc., Ericsson LM, Fraunhofer IIS, Huawei Technologies Co Ltd., Nokia, NTT, Orange, Panasonic Holdings Corporation, Philips International B.V., Qualcomm Incorporated, VoiceAge Corporation</vt:lpwstr>
  </property>
  <property fmtid="{D5CDD505-2E9C-101B-9397-08002B2CF9AE}" pid="16" name="SourceIfTsg">
    <vt:lpwstr/>
  </property>
  <property fmtid="{D5CDD505-2E9C-101B-9397-08002B2CF9AE}" pid="17" name="RelatedWis">
    <vt:lpwstr>IVAS_Codec</vt:lpwstr>
  </property>
  <property fmtid="{D5CDD505-2E9C-101B-9397-08002B2CF9AE}" pid="18" name="Cat">
    <vt:lpwstr>F</vt:lpwstr>
  </property>
  <property fmtid="{D5CDD505-2E9C-101B-9397-08002B2CF9AE}" pid="19" name="ResDate">
    <vt:lpwstr>2025-11-11</vt:lpwstr>
  </property>
  <property fmtid="{D5CDD505-2E9C-101B-9397-08002B2CF9AE}" pid="20" name="Release">
    <vt:lpwstr>Rel-18</vt:lpwstr>
  </property>
</Properties>
</file>